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9" w:type="dxa"/>
        <w:tblLayout w:type="fixed"/>
        <w:tblCellMar>
          <w:left w:w="79" w:type="dxa"/>
          <w:right w:w="79" w:type="dxa"/>
        </w:tblCellMar>
        <w:tblLook w:val="0000" w:firstRow="0" w:lastRow="0" w:firstColumn="0" w:lastColumn="0" w:noHBand="0" w:noVBand="0"/>
      </w:tblPr>
      <w:tblGrid>
        <w:gridCol w:w="3780"/>
        <w:gridCol w:w="1530"/>
        <w:gridCol w:w="4075"/>
      </w:tblGrid>
      <w:tr w:rsidR="0002516E" w14:paraId="74E76786" w14:textId="77777777">
        <w:trPr>
          <w:cantSplit/>
          <w:trHeight w:hRule="exact" w:val="1440"/>
        </w:trPr>
        <w:tc>
          <w:tcPr>
            <w:tcW w:w="3780" w:type="dxa"/>
          </w:tcPr>
          <w:p w14:paraId="13041466" w14:textId="77777777" w:rsidR="000A7CDE" w:rsidRDefault="000A7CDE">
            <w:pPr>
              <w:spacing w:line="57" w:lineRule="exact"/>
            </w:pPr>
          </w:p>
          <w:p w14:paraId="1E8F5BBB" w14:textId="77777777" w:rsidR="000A7CDE" w:rsidRDefault="000A7CDE">
            <w:pPr>
              <w:pBdr>
                <w:top w:val="single" w:sz="6" w:space="0" w:color="FFFFFF"/>
                <w:left w:val="single" w:sz="6" w:space="0" w:color="FFFFFF"/>
                <w:bottom w:val="single" w:sz="6" w:space="0" w:color="FFFFFF"/>
                <w:right w:val="single" w:sz="6" w:space="0" w:color="FFFFFF"/>
              </w:pBdr>
              <w:rPr>
                <w:sz w:val="23"/>
              </w:rPr>
            </w:pPr>
            <w:r>
              <w:rPr>
                <w:rFonts w:ascii="Arial" w:hAnsi="Arial"/>
                <w:b/>
                <w:sz w:val="16"/>
              </w:rPr>
              <w:t>INTERNATIONAL MARITIME ORGANIZATION</w:t>
            </w:r>
          </w:p>
          <w:p w14:paraId="7CBEE421" w14:textId="77777777" w:rsidR="000A7CDE" w:rsidRDefault="000A7CDE">
            <w:pPr>
              <w:spacing w:after="58"/>
              <w:rPr>
                <w:rFonts w:ascii="Arial" w:hAnsi="Arial"/>
                <w:sz w:val="16"/>
              </w:rPr>
            </w:pPr>
          </w:p>
        </w:tc>
        <w:tc>
          <w:tcPr>
            <w:tcW w:w="1530" w:type="dxa"/>
          </w:tcPr>
          <w:p w14:paraId="4242C5F7" w14:textId="77777777" w:rsidR="000A7CDE" w:rsidRDefault="000A7CDE">
            <w:pPr>
              <w:spacing w:line="57" w:lineRule="exact"/>
              <w:rPr>
                <w:rFonts w:ascii="Arial" w:hAnsi="Arial"/>
                <w:sz w:val="16"/>
              </w:rPr>
            </w:pPr>
          </w:p>
          <w:p w14:paraId="16B177DD" w14:textId="77777777" w:rsidR="000A7CDE" w:rsidRDefault="00EA798A">
            <w:pPr>
              <w:spacing w:after="58"/>
              <w:jc w:val="center"/>
              <w:rPr>
                <w:sz w:val="20"/>
              </w:rPr>
            </w:pPr>
            <w:r>
              <w:rPr>
                <w:sz w:val="20"/>
              </w:rPr>
              <w:pict w14:anchorId="24E6CB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pt;height:53pt" fillcolor="window">
                  <v:imagedata r:id="rId12" o:title="" croptop="-1358f" cropbottom="-1358f" cropleft="-177f" cropright="-177f"/>
                </v:shape>
              </w:pict>
            </w:r>
          </w:p>
          <w:p w14:paraId="315018AD" w14:textId="77777777" w:rsidR="000A7CDE" w:rsidRDefault="000A7CDE">
            <w:pPr>
              <w:pStyle w:val="Heading4"/>
              <w:jc w:val="center"/>
              <w:rPr>
                <w:rFonts w:ascii="Arial" w:hAnsi="Arial" w:cs="Arial"/>
                <w:b/>
                <w:bCs/>
              </w:rPr>
            </w:pPr>
            <w:r>
              <w:rPr>
                <w:rFonts w:ascii="Arial" w:hAnsi="Arial" w:cs="Arial"/>
                <w:b/>
                <w:bCs/>
              </w:rPr>
              <w:t>IMO</w:t>
            </w:r>
          </w:p>
          <w:p w14:paraId="68CF71F2" w14:textId="77777777" w:rsidR="000A7CDE" w:rsidRDefault="000A7CDE"/>
        </w:tc>
        <w:tc>
          <w:tcPr>
            <w:tcW w:w="4075" w:type="dxa"/>
          </w:tcPr>
          <w:p w14:paraId="79534D97" w14:textId="77777777" w:rsidR="000A7CDE" w:rsidRDefault="000A7CDE">
            <w:pPr>
              <w:spacing w:line="57" w:lineRule="exact"/>
              <w:rPr>
                <w:rFonts w:ascii="Arial" w:hAnsi="Arial"/>
                <w:sz w:val="16"/>
              </w:rPr>
            </w:pPr>
          </w:p>
          <w:p w14:paraId="0BD4A3A7" w14:textId="77777777" w:rsidR="000A7CDE" w:rsidRDefault="000A7CDE">
            <w:pPr>
              <w:pBdr>
                <w:top w:val="single" w:sz="6" w:space="0" w:color="FFFFFF"/>
                <w:left w:val="single" w:sz="6" w:space="0" w:color="FFFFFF"/>
                <w:bottom w:val="single" w:sz="6" w:space="0" w:color="FFFFFF"/>
                <w:right w:val="single" w:sz="6" w:space="0" w:color="FFFFFF"/>
              </w:pBdr>
              <w:jc w:val="right"/>
              <w:rPr>
                <w:sz w:val="23"/>
              </w:rPr>
            </w:pPr>
            <w:r>
              <w:rPr>
                <w:b/>
                <w:i/>
                <w:sz w:val="56"/>
              </w:rPr>
              <w:t>E</w:t>
            </w:r>
          </w:p>
          <w:p w14:paraId="7796F2A4" w14:textId="77777777" w:rsidR="000A7CDE" w:rsidRDefault="000A7CDE">
            <w:pPr>
              <w:spacing w:after="58"/>
              <w:rPr>
                <w:rFonts w:ascii="Arial" w:hAnsi="Arial"/>
                <w:sz w:val="16"/>
              </w:rPr>
            </w:pPr>
          </w:p>
        </w:tc>
      </w:tr>
    </w:tbl>
    <w:p w14:paraId="6C7B79E3" w14:textId="77777777" w:rsidR="000A7CDE" w:rsidRDefault="000A7CDE"/>
    <w:tbl>
      <w:tblPr>
        <w:tblW w:w="0" w:type="auto"/>
        <w:tblInd w:w="60" w:type="dxa"/>
        <w:tblLayout w:type="fixed"/>
        <w:tblCellMar>
          <w:left w:w="60" w:type="dxa"/>
          <w:right w:w="60" w:type="dxa"/>
        </w:tblCellMar>
        <w:tblLook w:val="0000" w:firstRow="0" w:lastRow="0" w:firstColumn="0" w:lastColumn="0" w:noHBand="0" w:noVBand="0"/>
      </w:tblPr>
      <w:tblGrid>
        <w:gridCol w:w="4692"/>
        <w:gridCol w:w="4692"/>
      </w:tblGrid>
      <w:tr w:rsidR="0002516E" w14:paraId="63526274" w14:textId="77777777">
        <w:tc>
          <w:tcPr>
            <w:tcW w:w="4692" w:type="dxa"/>
          </w:tcPr>
          <w:p w14:paraId="57FFDD31" w14:textId="77777777" w:rsidR="000A7CDE" w:rsidRDefault="000A7CDE">
            <w:pPr>
              <w:spacing w:line="120" w:lineRule="exact"/>
              <w:jc w:val="left"/>
            </w:pPr>
          </w:p>
          <w:p w14:paraId="0DD59804" w14:textId="77777777" w:rsidR="000A7CDE" w:rsidRDefault="000A7CDE">
            <w:pPr>
              <w:tabs>
                <w:tab w:val="left" w:pos="720"/>
                <w:tab w:val="left" w:pos="1440"/>
                <w:tab w:val="left" w:pos="2160"/>
                <w:tab w:val="left" w:pos="2880"/>
              </w:tabs>
              <w:jc w:val="left"/>
            </w:pPr>
            <w:bookmarkStart w:id="0" w:name="sub_committee"/>
            <w:bookmarkEnd w:id="0"/>
            <w:r>
              <w:t>ASSEMBLY</w:t>
            </w:r>
          </w:p>
          <w:bookmarkStart w:id="1" w:name="session"/>
          <w:bookmarkEnd w:id="1"/>
          <w:p w14:paraId="5635848E" w14:textId="77777777" w:rsidR="000A7CDE" w:rsidRDefault="000A7CDE">
            <w:pPr>
              <w:tabs>
                <w:tab w:val="left" w:pos="720"/>
                <w:tab w:val="left" w:pos="1440"/>
                <w:tab w:val="left" w:pos="2160"/>
                <w:tab w:val="left" w:pos="2880"/>
              </w:tabs>
              <w:jc w:val="left"/>
            </w:pPr>
            <w:r>
              <w:fldChar w:fldCharType="begin"/>
            </w:r>
            <w:r>
              <w:instrText xml:space="preserve"> QUOTE "22"\* Ordinal \* MERGEFORMAT </w:instrText>
            </w:r>
            <w:r>
              <w:fldChar w:fldCharType="separate"/>
            </w:r>
            <w:r>
              <w:t>22nd</w:t>
            </w:r>
            <w:r>
              <w:fldChar w:fldCharType="end"/>
            </w:r>
            <w:r>
              <w:t xml:space="preserve"> session </w:t>
            </w:r>
          </w:p>
          <w:p w14:paraId="5E2B10C7" w14:textId="77777777" w:rsidR="000A7CDE" w:rsidRDefault="000A7CDE">
            <w:pPr>
              <w:tabs>
                <w:tab w:val="left" w:pos="720"/>
                <w:tab w:val="left" w:pos="1440"/>
                <w:tab w:val="left" w:pos="2160"/>
                <w:tab w:val="left" w:pos="2880"/>
              </w:tabs>
              <w:spacing w:after="58"/>
              <w:jc w:val="left"/>
            </w:pPr>
            <w:r>
              <w:t xml:space="preserve">Agenda item </w:t>
            </w:r>
            <w:bookmarkStart w:id="2" w:name="agenda"/>
            <w:bookmarkEnd w:id="2"/>
            <w:r>
              <w:t>9</w:t>
            </w:r>
          </w:p>
        </w:tc>
        <w:tc>
          <w:tcPr>
            <w:tcW w:w="4692" w:type="dxa"/>
          </w:tcPr>
          <w:p w14:paraId="352F904A" w14:textId="77777777" w:rsidR="000A7CDE" w:rsidRDefault="000A7CDE">
            <w:pPr>
              <w:spacing w:line="120" w:lineRule="exact"/>
              <w:jc w:val="right"/>
            </w:pPr>
          </w:p>
          <w:p w14:paraId="7CBF333B" w14:textId="77777777" w:rsidR="000A7CDE" w:rsidRDefault="000A7CDE">
            <w:pPr>
              <w:tabs>
                <w:tab w:val="right" w:pos="4572"/>
              </w:tabs>
              <w:jc w:val="right"/>
            </w:pPr>
            <w:bookmarkStart w:id="3" w:name="symbol"/>
            <w:bookmarkEnd w:id="3"/>
            <w:r>
              <w:t>A 22/Res.918</w:t>
            </w:r>
          </w:p>
          <w:p w14:paraId="4E1D6228" w14:textId="77777777" w:rsidR="000A7CDE" w:rsidRDefault="000A7CDE">
            <w:pPr>
              <w:tabs>
                <w:tab w:val="right" w:pos="4572"/>
              </w:tabs>
              <w:jc w:val="right"/>
            </w:pPr>
            <w:r>
              <w:tab/>
            </w:r>
            <w:bookmarkStart w:id="4" w:name="date"/>
            <w:bookmarkEnd w:id="4"/>
            <w:r>
              <w:t>25 January 2002</w:t>
            </w:r>
          </w:p>
          <w:p w14:paraId="584B7EF5" w14:textId="77777777" w:rsidR="000A7CDE" w:rsidRDefault="000A7CDE">
            <w:pPr>
              <w:tabs>
                <w:tab w:val="right" w:pos="4572"/>
              </w:tabs>
              <w:spacing w:after="58"/>
              <w:jc w:val="right"/>
            </w:pPr>
            <w:r>
              <w:tab/>
              <w:t xml:space="preserve"> </w:t>
            </w:r>
            <w:bookmarkStart w:id="5" w:name="language"/>
            <w:bookmarkEnd w:id="5"/>
            <w:r>
              <w:t>Original:  ENGLISH</w:t>
            </w:r>
          </w:p>
        </w:tc>
      </w:tr>
    </w:tbl>
    <w:p w14:paraId="6A97FA18" w14:textId="77777777" w:rsidR="000A7CDE" w:rsidRDefault="000A7CDE">
      <w:pPr>
        <w:tabs>
          <w:tab w:val="left" w:pos="720"/>
          <w:tab w:val="left" w:pos="1440"/>
          <w:tab w:val="left" w:pos="2160"/>
          <w:tab w:val="left" w:pos="2880"/>
        </w:tabs>
      </w:pPr>
    </w:p>
    <w:p w14:paraId="63625185" w14:textId="77777777" w:rsidR="000A7CDE" w:rsidRDefault="000A7CDE">
      <w:pPr>
        <w:tabs>
          <w:tab w:val="left" w:pos="720"/>
          <w:tab w:val="left" w:pos="1440"/>
          <w:tab w:val="left" w:pos="2160"/>
          <w:tab w:val="left" w:pos="2880"/>
        </w:tabs>
        <w:jc w:val="center"/>
        <w:rPr>
          <w:b/>
        </w:rPr>
      </w:pPr>
      <w:bookmarkStart w:id="6" w:name="headings"/>
      <w:bookmarkEnd w:id="6"/>
      <w:r>
        <w:rPr>
          <w:b/>
        </w:rPr>
        <w:t>Resolution A.918(22)</w:t>
      </w:r>
    </w:p>
    <w:p w14:paraId="4DDE3D3F" w14:textId="77777777" w:rsidR="000A7CDE" w:rsidRDefault="000A7CDE">
      <w:pPr>
        <w:tabs>
          <w:tab w:val="left" w:pos="720"/>
          <w:tab w:val="left" w:pos="1440"/>
          <w:tab w:val="left" w:pos="2160"/>
          <w:tab w:val="left" w:pos="2880"/>
        </w:tabs>
        <w:jc w:val="center"/>
        <w:rPr>
          <w:b/>
        </w:rPr>
      </w:pPr>
    </w:p>
    <w:p w14:paraId="61E0833C" w14:textId="77777777" w:rsidR="000A7CDE" w:rsidRDefault="000A7CDE">
      <w:pPr>
        <w:tabs>
          <w:tab w:val="left" w:pos="720"/>
          <w:tab w:val="left" w:pos="1440"/>
          <w:tab w:val="left" w:pos="2160"/>
          <w:tab w:val="left" w:pos="2880"/>
        </w:tabs>
        <w:jc w:val="center"/>
        <w:rPr>
          <w:b/>
        </w:rPr>
      </w:pPr>
      <w:r>
        <w:rPr>
          <w:b/>
        </w:rPr>
        <w:t>Adopted on 29 November 2001</w:t>
      </w:r>
    </w:p>
    <w:p w14:paraId="7D177D78" w14:textId="77777777" w:rsidR="000A7CDE" w:rsidRDefault="000A7CDE">
      <w:pPr>
        <w:tabs>
          <w:tab w:val="left" w:pos="720"/>
          <w:tab w:val="left" w:pos="1440"/>
          <w:tab w:val="left" w:pos="2160"/>
          <w:tab w:val="left" w:pos="2880"/>
        </w:tabs>
        <w:jc w:val="center"/>
        <w:rPr>
          <w:b/>
        </w:rPr>
      </w:pPr>
      <w:r>
        <w:rPr>
          <w:b/>
        </w:rPr>
        <w:t>(Agenda item 9)</w:t>
      </w:r>
    </w:p>
    <w:p w14:paraId="09355B49" w14:textId="77777777" w:rsidR="000A7CDE" w:rsidRDefault="000A7CDE">
      <w:pPr>
        <w:tabs>
          <w:tab w:val="left" w:pos="720"/>
          <w:tab w:val="left" w:pos="1440"/>
          <w:tab w:val="left" w:pos="2160"/>
          <w:tab w:val="left" w:pos="2880"/>
        </w:tabs>
        <w:jc w:val="center"/>
        <w:rPr>
          <w:b/>
        </w:rPr>
      </w:pPr>
    </w:p>
    <w:p w14:paraId="5EFBA834" w14:textId="77777777" w:rsidR="000A7CDE" w:rsidRDefault="000A7CDE">
      <w:bookmarkStart w:id="7" w:name="main_document"/>
      <w:bookmarkEnd w:id="7"/>
    </w:p>
    <w:p w14:paraId="7770C4EE" w14:textId="77777777" w:rsidR="000A7CDE" w:rsidRDefault="000A7CDE">
      <w:pPr>
        <w:pStyle w:val="BodyText"/>
        <w:jc w:val="center"/>
      </w:pPr>
      <w:r>
        <w:t>IMO STANDARD MARINE COMMUNICATION PHRASES</w:t>
      </w:r>
    </w:p>
    <w:p w14:paraId="3C3FC9D5" w14:textId="77777777" w:rsidR="000A7CDE" w:rsidRDefault="000A7CDE">
      <w:pPr>
        <w:pStyle w:val="AddToTOC"/>
        <w:outlineLvl w:val="9"/>
        <w:rPr>
          <w:b w:val="0"/>
        </w:rPr>
      </w:pPr>
    </w:p>
    <w:p w14:paraId="762ED574" w14:textId="77777777" w:rsidR="000A7CDE" w:rsidRDefault="000A7CDE"/>
    <w:p w14:paraId="7DBFC49D" w14:textId="77777777" w:rsidR="000A7CDE" w:rsidRDefault="000A7CDE">
      <w:r>
        <w:t>THE ASSEMBLY,</w:t>
      </w:r>
    </w:p>
    <w:p w14:paraId="40E6B671" w14:textId="77777777" w:rsidR="000A7CDE" w:rsidRDefault="000A7CDE"/>
    <w:p w14:paraId="6DF1ED2E" w14:textId="77777777" w:rsidR="000A7CDE" w:rsidRDefault="000A7CDE">
      <w:r>
        <w:tab/>
        <w:t>RECALLING Article 15(j) of the Convention on the International Maritime Organization concerning the functions of the Assembly in relation to regulations and guidelines concerning maritime safety,</w:t>
      </w:r>
    </w:p>
    <w:p w14:paraId="7524FFA2" w14:textId="77777777" w:rsidR="000A7CDE" w:rsidRDefault="000A7CDE"/>
    <w:p w14:paraId="276FE8DB" w14:textId="77777777" w:rsidR="000A7CDE" w:rsidRDefault="000A7CDE">
      <w:r>
        <w:tab/>
        <w:t>RECALLING ALSO resolution A.380(X) by which it adopted the Standard Marine Navigational Vocabulary,</w:t>
      </w:r>
    </w:p>
    <w:p w14:paraId="0B44EEE8" w14:textId="77777777" w:rsidR="000A7CDE" w:rsidRDefault="000A7CDE"/>
    <w:p w14:paraId="6E8DE97C" w14:textId="77777777" w:rsidR="000A7CDE" w:rsidRDefault="000A7CDE">
      <w:pPr>
        <w:tabs>
          <w:tab w:val="left" w:pos="720"/>
        </w:tabs>
      </w:pPr>
      <w:r>
        <w:tab/>
        <w:t xml:space="preserve">RECALLING FURTHER the provisions of regulation V/14.4 of the International Convention for the Safety of Life at Sea, 1974, requiring that on all ships to which chapter I thereof applies, English shall be used on the bridge as the working language for bridge-to-bridge and bridge-to-shore safety communications as well as for communications on board between the pilot and bridge watchkeeping personnel unless those directly involved in the communications speak a common language other than English, </w:t>
      </w:r>
    </w:p>
    <w:p w14:paraId="55432485" w14:textId="77777777" w:rsidR="000A7CDE" w:rsidRDefault="000A7CDE">
      <w:pPr>
        <w:pStyle w:val="Header"/>
        <w:tabs>
          <w:tab w:val="clear" w:pos="4153"/>
          <w:tab w:val="clear" w:pos="8306"/>
        </w:tabs>
        <w:rPr>
          <w:szCs w:val="24"/>
        </w:rPr>
      </w:pPr>
    </w:p>
    <w:p w14:paraId="0BDCE081" w14:textId="77777777" w:rsidR="000A7CDE" w:rsidRDefault="000A7CDE">
      <w:r>
        <w:tab/>
        <w:t>RECOGNIZING that the standardization of language and terminology used in such communications would assist the safe operation of ships and contribute to greater safety of navigation,</w:t>
      </w:r>
    </w:p>
    <w:p w14:paraId="339D74B4" w14:textId="77777777" w:rsidR="000A7CDE" w:rsidRDefault="000A7CDE"/>
    <w:p w14:paraId="3A92EDF0" w14:textId="77777777" w:rsidR="000A7CDE" w:rsidRDefault="000A7CDE">
      <w:pPr>
        <w:ind w:firstLine="720"/>
      </w:pPr>
      <w:r>
        <w:t xml:space="preserve">RECOGNIZING ALSO the wide use of the English language for international navigational communications and the need to assist maritime training institutions to meet the objectives of safe operations of ships and enhanced navigational safety through, </w:t>
      </w:r>
      <w:r>
        <w:rPr>
          <w:i/>
        </w:rPr>
        <w:t>inter alia</w:t>
      </w:r>
      <w:r>
        <w:t>, the standardization of language and terminology used,</w:t>
      </w:r>
    </w:p>
    <w:p w14:paraId="31BEF425" w14:textId="77777777" w:rsidR="000A7CDE" w:rsidRDefault="000A7CDE"/>
    <w:p w14:paraId="05A8EEC2" w14:textId="77777777" w:rsidR="000A7CDE" w:rsidRDefault="000A7CDE">
      <w:pPr>
        <w:tabs>
          <w:tab w:val="left" w:pos="720"/>
        </w:tabs>
      </w:pPr>
      <w:r>
        <w:tab/>
        <w:t xml:space="preserve">HAVING CONSIDERED the recommendations of the Maritime Safety Committee at its sixty-eighth and seventy-fourth sessions, </w:t>
      </w:r>
    </w:p>
    <w:p w14:paraId="3CDC4E9C" w14:textId="77777777" w:rsidR="000A7CDE" w:rsidRDefault="000A7CDE">
      <w:pPr>
        <w:pStyle w:val="Header"/>
        <w:tabs>
          <w:tab w:val="clear" w:pos="4153"/>
          <w:tab w:val="clear" w:pos="8306"/>
        </w:tabs>
      </w:pPr>
    </w:p>
    <w:p w14:paraId="6AC0911C" w14:textId="77777777" w:rsidR="000A7CDE" w:rsidRDefault="000A7CDE">
      <w:pPr>
        <w:pStyle w:val="BodyTextIndent"/>
        <w:spacing w:line="240" w:lineRule="auto"/>
        <w:ind w:left="0" w:firstLine="0"/>
      </w:pPr>
      <w:r>
        <w:t>1.</w:t>
      </w:r>
      <w:r>
        <w:tab/>
        <w:t>ADOPTS the IMO Standard Marine Communication Phrases set out in Annex 1 to the present resolution;</w:t>
      </w:r>
    </w:p>
    <w:p w14:paraId="788BC239" w14:textId="77777777" w:rsidR="000A7CDE" w:rsidRDefault="000A7CDE">
      <w:pPr>
        <w:tabs>
          <w:tab w:val="left" w:pos="720"/>
        </w:tabs>
      </w:pPr>
    </w:p>
    <w:p w14:paraId="24A709DB" w14:textId="77777777" w:rsidR="000A7CDE" w:rsidRDefault="000A7CDE"/>
    <w:p w14:paraId="3731E7DB" w14:textId="77777777" w:rsidR="000A7CDE" w:rsidRDefault="000A7CDE"/>
    <w:p w14:paraId="10989979" w14:textId="77777777" w:rsidR="000A7CDE" w:rsidRDefault="000A7CDE">
      <w:r>
        <w:t>2.</w:t>
      </w:r>
      <w:r>
        <w:tab/>
        <w:t>AUTHORIZES the Maritime Safety Committee to keep the IMO Standard Marine Communication Phrases under review and to amend them when necessary in accordance with the procedure set out in Annex 2 to the present resolution;</w:t>
      </w:r>
    </w:p>
    <w:p w14:paraId="4944736D" w14:textId="77777777" w:rsidR="000A7CDE" w:rsidRDefault="000A7CDE"/>
    <w:p w14:paraId="620CE67A" w14:textId="77777777" w:rsidR="000A7CDE" w:rsidRDefault="000A7CDE">
      <w:r>
        <w:t>3.</w:t>
      </w:r>
      <w:r>
        <w:tab/>
        <w:t>RECOMMENDS Governments to give the IMO Standard Marine Communication Phrases a wide circulation to all prospective users and all maritime education authorities, in order to support compliance with the standards of competence as required by table A-II/1 of the STCW Code;</w:t>
      </w:r>
    </w:p>
    <w:p w14:paraId="23F2B3E8" w14:textId="77777777" w:rsidR="000A7CDE" w:rsidRDefault="000A7CDE"/>
    <w:p w14:paraId="30ECA01A" w14:textId="77777777" w:rsidR="000A7CDE" w:rsidRDefault="000A7CDE">
      <w:r>
        <w:t>4.</w:t>
      </w:r>
      <w:r>
        <w:tab/>
        <w:t>REVOKES resolution A.380(X).</w:t>
      </w:r>
    </w:p>
    <w:p w14:paraId="00C6D09A" w14:textId="77777777" w:rsidR="000A7CDE" w:rsidRDefault="000A7CDE"/>
    <w:p w14:paraId="663D5E8A" w14:textId="77777777" w:rsidR="000A7CDE" w:rsidRDefault="000A7CDE"/>
    <w:p w14:paraId="5B60AF9F" w14:textId="77777777" w:rsidR="000A7CDE" w:rsidRDefault="000A7CDE"/>
    <w:p w14:paraId="273E43C0" w14:textId="77777777" w:rsidR="000A7CDE" w:rsidRDefault="000A7CDE"/>
    <w:p w14:paraId="1AB9E030" w14:textId="77777777" w:rsidR="000A7CDE" w:rsidRDefault="000A7CDE" w:rsidP="004312BD">
      <w:pPr>
        <w:pStyle w:val="Heading1"/>
        <w:pPrChange w:id="8" w:author="Heidi Clevett" w:date="2024-03-14T13:54:00Z">
          <w:pPr>
            <w:pStyle w:val="Heading1"/>
            <w:jc w:val="center"/>
          </w:pPr>
        </w:pPrChange>
      </w:pPr>
      <w:r>
        <w:br w:type="page"/>
      </w:r>
      <w:r>
        <w:lastRenderedPageBreak/>
        <w:t>ANNEX 1</w:t>
      </w:r>
    </w:p>
    <w:p w14:paraId="67DA5732" w14:textId="77777777" w:rsidR="000A7CDE" w:rsidRDefault="000A7CDE"/>
    <w:p w14:paraId="3E4FF720" w14:textId="77777777" w:rsidR="000A7CDE" w:rsidRDefault="000A7CDE"/>
    <w:p w14:paraId="1CC857ED" w14:textId="77777777" w:rsidR="000A7CDE" w:rsidRDefault="000A7CDE" w:rsidP="004312BD">
      <w:pPr>
        <w:pStyle w:val="Heading1"/>
      </w:pPr>
      <w:r>
        <w:t>FOREWORD</w:t>
      </w:r>
    </w:p>
    <w:p w14:paraId="4CE1D5A5" w14:textId="77777777" w:rsidR="000A7CDE" w:rsidRDefault="000A7CDE"/>
    <w:p w14:paraId="0ECDFDC6" w14:textId="77777777" w:rsidR="000A7CDE" w:rsidRDefault="000A7CDE">
      <w:pPr>
        <w:pStyle w:val="BodyText"/>
        <w:rPr>
          <w:b w:val="0"/>
          <w:bCs/>
        </w:rPr>
      </w:pPr>
      <w:r>
        <w:rPr>
          <w:b w:val="0"/>
          <w:bCs/>
        </w:rPr>
        <w:t>As navigational and safety communications from ship to shore and vice versa, from ship to ship, and on board ship must be precise, simple and unambiguous so as to avoid confusion and error, there is a need to standardize the language used.  This is of particular importance in the light of the increasing number of internationally trading vessels with crews speaking many different languages, since problems of communication may cause misunderstandings leading to dangers to the vessel, the people on board and the environment.</w:t>
      </w:r>
    </w:p>
    <w:p w14:paraId="0F8D5ED0" w14:textId="77777777" w:rsidR="000A7CDE" w:rsidRDefault="000A7CDE"/>
    <w:p w14:paraId="3D7B08C9" w14:textId="77777777" w:rsidR="000A7CDE" w:rsidRDefault="000A7CDE">
      <w:r>
        <w:t>In 1973, the Maritime Safety Committee agreed, at its twenty-seventh session that where language difficulties arise a common language should be used for navigational purposes, and that language should be English. In consequence the Standard Marine Navigational Vocabulary (SMNV) was developed, adopted in 1977 and amended in 1985.</w:t>
      </w:r>
    </w:p>
    <w:p w14:paraId="340CDBD7" w14:textId="77777777" w:rsidR="000A7CDE" w:rsidRDefault="000A7CDE"/>
    <w:p w14:paraId="6C5A9242" w14:textId="77777777" w:rsidR="000A7CDE" w:rsidRDefault="000A7CDE">
      <w:r>
        <w:t>In 1992, the Maritime Safety Committee, at its sixtieth session, instructed the Sub-Committee on Safety of Navigation to develop a more comprehensive standardized safety language than SMNV 1985, taking into account the changing conditions in modern seafaring and covering all major safety</w:t>
      </w:r>
      <w:r>
        <w:noBreakHyphen/>
        <w:t>related verbal communications.</w:t>
      </w:r>
    </w:p>
    <w:p w14:paraId="69A9CEEE" w14:textId="77777777" w:rsidR="000A7CDE" w:rsidRDefault="000A7CDE"/>
    <w:p w14:paraId="32748276" w14:textId="77777777" w:rsidR="000A7CDE" w:rsidRDefault="000A7CDE">
      <w:r>
        <w:t>At its sixty-eighth session in 1997, the Maritime Safety Committee adopted the Draft IMO Standard Marine Communication Phrases (SMCP) developed by the Sub-Committee on Safety of Navigation.  The draft IMO SMCP, following international trials, was amended at the forty-sixth session of this Sub-Committee, and was given final consideration by the Maritime Safety Committee at its seventy-fourth session in the light of remarks received by the Organization.  The IMO SMCP was adopted by the Assembly in November 2001 as resolution A.918(22).</w:t>
      </w:r>
    </w:p>
    <w:p w14:paraId="3ABDC854" w14:textId="77777777" w:rsidR="000A7CDE" w:rsidRDefault="000A7CDE"/>
    <w:p w14:paraId="1DBB01BB" w14:textId="77777777" w:rsidR="000A7CDE" w:rsidRDefault="000A7CDE">
      <w:r>
        <w:t>Under the International Convention on Standards of Training, Certification and Watchkeeping for Seafarers, 1978, as revised 1995, the ability to use and understand the IMO SMCP is required for the certification of officers in charge of a navigational watch on ships of 500 gross tonnage or more.</w:t>
      </w:r>
    </w:p>
    <w:p w14:paraId="2A3E13CA" w14:textId="77777777" w:rsidR="000A7CDE" w:rsidRDefault="000A7CDE"/>
    <w:p w14:paraId="2A89F058" w14:textId="77777777" w:rsidR="000A7CDE" w:rsidRDefault="000A7CDE"/>
    <w:p w14:paraId="08D63025" w14:textId="77777777" w:rsidR="000A7CDE" w:rsidRDefault="000A7CDE">
      <w:r>
        <w:br w:type="page"/>
      </w:r>
    </w:p>
    <w:p w14:paraId="1C01BC8E" w14:textId="77777777" w:rsidR="000A7CDE" w:rsidRDefault="000A7CDE">
      <w:pPr>
        <w:jc w:val="center"/>
        <w:rPr>
          <w:sz w:val="23"/>
        </w:rPr>
      </w:pPr>
    </w:p>
    <w:p w14:paraId="09AB6782" w14:textId="77777777" w:rsidR="000A7CDE" w:rsidRDefault="000A7CDE">
      <w:pPr>
        <w:tabs>
          <w:tab w:val="left" w:pos="720"/>
          <w:tab w:val="left" w:pos="1440"/>
          <w:tab w:val="left" w:pos="2160"/>
          <w:tab w:val="left" w:pos="2880"/>
        </w:tabs>
        <w:jc w:val="center"/>
        <w:rPr>
          <w:sz w:val="23"/>
          <w:lang w:val="fr-FR"/>
        </w:rPr>
      </w:pPr>
      <w:r>
        <w:rPr>
          <w:b/>
          <w:sz w:val="23"/>
          <w:lang w:val="fr-FR"/>
        </w:rPr>
        <w:t>IMO STANDARD MARINE COMMUNICATION PHRASES</w:t>
      </w:r>
    </w:p>
    <w:p w14:paraId="0FAEAA7D" w14:textId="77777777" w:rsidR="000A7CDE" w:rsidRDefault="000A7CDE">
      <w:pPr>
        <w:tabs>
          <w:tab w:val="left" w:pos="720"/>
          <w:tab w:val="left" w:pos="1440"/>
          <w:tab w:val="left" w:pos="2160"/>
          <w:tab w:val="left" w:pos="2880"/>
        </w:tabs>
        <w:jc w:val="center"/>
        <w:rPr>
          <w:sz w:val="23"/>
          <w:lang w:val="fr-FR"/>
        </w:rPr>
      </w:pPr>
    </w:p>
    <w:p w14:paraId="3ACF4318" w14:textId="77777777" w:rsidR="000A7CDE" w:rsidRDefault="000A7CDE">
      <w:pPr>
        <w:tabs>
          <w:tab w:val="left" w:pos="720"/>
          <w:tab w:val="left" w:pos="1440"/>
          <w:tab w:val="left" w:pos="2160"/>
          <w:tab w:val="left" w:pos="2880"/>
        </w:tabs>
        <w:jc w:val="center"/>
        <w:rPr>
          <w:sz w:val="23"/>
        </w:rPr>
      </w:pPr>
      <w:r>
        <w:rPr>
          <w:b/>
          <w:sz w:val="23"/>
        </w:rPr>
        <w:t>CONTENTS</w:t>
      </w:r>
    </w:p>
    <w:p w14:paraId="3C4DC6B6" w14:textId="77777777" w:rsidR="000A7CDE" w:rsidRDefault="000A7CDE">
      <w:pPr>
        <w:tabs>
          <w:tab w:val="left" w:pos="720"/>
          <w:tab w:val="left" w:pos="1440"/>
          <w:tab w:val="left" w:pos="2160"/>
          <w:tab w:val="left" w:pos="2880"/>
        </w:tabs>
        <w:rPr>
          <w:sz w:val="23"/>
        </w:rPr>
      </w:pPr>
    </w:p>
    <w:p w14:paraId="0ECD098A" w14:textId="77777777" w:rsidR="000A7CDE" w:rsidRDefault="000A7CDE">
      <w:pPr>
        <w:tabs>
          <w:tab w:val="left" w:pos="720"/>
          <w:tab w:val="left" w:pos="1440"/>
          <w:tab w:val="left" w:pos="2160"/>
          <w:tab w:val="left" w:pos="2880"/>
        </w:tabs>
        <w:rPr>
          <w:sz w:val="23"/>
        </w:rPr>
      </w:pPr>
    </w:p>
    <w:p w14:paraId="6AF3A94E" w14:textId="77777777" w:rsidR="000A7CDE" w:rsidRDefault="000A7CDE">
      <w:pPr>
        <w:pStyle w:val="Heading5"/>
        <w:keepNext w:val="0"/>
        <w:tabs>
          <w:tab w:val="left" w:pos="720"/>
        </w:tabs>
        <w:jc w:val="both"/>
      </w:pPr>
      <w:r>
        <w:t>DESCRIPTION</w:t>
      </w:r>
    </w:p>
    <w:p w14:paraId="20B2FBB1" w14:textId="77777777" w:rsidR="000A7CDE" w:rsidRDefault="000A7CDE">
      <w:pPr>
        <w:tabs>
          <w:tab w:val="left" w:pos="720"/>
          <w:tab w:val="left" w:pos="1440"/>
          <w:tab w:val="left" w:pos="2160"/>
          <w:tab w:val="left" w:pos="2880"/>
        </w:tabs>
        <w:rPr>
          <w:sz w:val="23"/>
        </w:rPr>
      </w:pPr>
    </w:p>
    <w:p w14:paraId="0D6E6D93" w14:textId="77777777" w:rsidR="000A7CDE" w:rsidRDefault="000A7CDE">
      <w:pPr>
        <w:pStyle w:val="Heading5"/>
        <w:keepNext w:val="0"/>
        <w:tabs>
          <w:tab w:val="left" w:pos="720"/>
        </w:tabs>
        <w:jc w:val="both"/>
      </w:pPr>
      <w:r>
        <w:t>INTRODUCTION</w:t>
      </w:r>
    </w:p>
    <w:p w14:paraId="606E63B0" w14:textId="77777777" w:rsidR="000A7CDE" w:rsidRDefault="000A7CDE">
      <w:pPr>
        <w:tabs>
          <w:tab w:val="left" w:pos="720"/>
          <w:tab w:val="left" w:pos="1440"/>
          <w:tab w:val="left" w:pos="2160"/>
          <w:tab w:val="left" w:pos="2880"/>
        </w:tabs>
        <w:rPr>
          <w:b/>
          <w:sz w:val="23"/>
        </w:rPr>
      </w:pPr>
    </w:p>
    <w:p w14:paraId="05F33520" w14:textId="77777777" w:rsidR="000A7CDE" w:rsidRDefault="000A7CDE" w:rsidP="0048671C">
      <w:pPr>
        <w:numPr>
          <w:ilvl w:val="0"/>
          <w:numId w:val="1"/>
        </w:numPr>
        <w:tabs>
          <w:tab w:val="left" w:pos="1440"/>
          <w:tab w:val="left" w:pos="2160"/>
          <w:tab w:val="left" w:pos="2880"/>
        </w:tabs>
        <w:rPr>
          <w:b/>
          <w:sz w:val="23"/>
        </w:rPr>
      </w:pPr>
      <w:r>
        <w:rPr>
          <w:b/>
          <w:sz w:val="23"/>
        </w:rPr>
        <w:t>Position of the IMO SMCP in maritime practice</w:t>
      </w:r>
    </w:p>
    <w:p w14:paraId="5E49CC76" w14:textId="77777777" w:rsidR="000A7CDE" w:rsidRDefault="000A7CDE" w:rsidP="0048671C">
      <w:pPr>
        <w:numPr>
          <w:ilvl w:val="0"/>
          <w:numId w:val="1"/>
        </w:numPr>
        <w:tabs>
          <w:tab w:val="left" w:pos="1440"/>
          <w:tab w:val="left" w:pos="2160"/>
          <w:tab w:val="left" w:pos="2880"/>
        </w:tabs>
        <w:rPr>
          <w:b/>
          <w:sz w:val="23"/>
        </w:rPr>
      </w:pPr>
      <w:r>
        <w:rPr>
          <w:b/>
          <w:sz w:val="23"/>
        </w:rPr>
        <w:t>Organization of the IMO SMCP</w:t>
      </w:r>
    </w:p>
    <w:p w14:paraId="5035C1C7" w14:textId="77777777" w:rsidR="000A7CDE" w:rsidRDefault="000A7CDE" w:rsidP="0048671C">
      <w:pPr>
        <w:numPr>
          <w:ilvl w:val="0"/>
          <w:numId w:val="1"/>
        </w:numPr>
        <w:tabs>
          <w:tab w:val="left" w:pos="1440"/>
          <w:tab w:val="left" w:pos="2160"/>
          <w:tab w:val="left" w:pos="2880"/>
        </w:tabs>
        <w:rPr>
          <w:b/>
          <w:sz w:val="23"/>
        </w:rPr>
      </w:pPr>
      <w:r>
        <w:rPr>
          <w:b/>
          <w:sz w:val="23"/>
        </w:rPr>
        <w:t>Position of the IMO SMCP in Maritime Education and Training</w:t>
      </w:r>
    </w:p>
    <w:p w14:paraId="3957D33F" w14:textId="77777777" w:rsidR="000A7CDE" w:rsidRDefault="000A7CDE" w:rsidP="0048671C">
      <w:pPr>
        <w:numPr>
          <w:ilvl w:val="0"/>
          <w:numId w:val="1"/>
        </w:numPr>
        <w:tabs>
          <w:tab w:val="left" w:pos="1440"/>
          <w:tab w:val="left" w:pos="2160"/>
          <w:tab w:val="left" w:pos="2880"/>
        </w:tabs>
        <w:rPr>
          <w:b/>
          <w:sz w:val="23"/>
        </w:rPr>
      </w:pPr>
      <w:r>
        <w:rPr>
          <w:b/>
          <w:sz w:val="23"/>
        </w:rPr>
        <w:t>Basic communicative features</w:t>
      </w:r>
    </w:p>
    <w:p w14:paraId="794FFD90" w14:textId="77777777" w:rsidR="000A7CDE" w:rsidRDefault="000A7CDE">
      <w:pPr>
        <w:tabs>
          <w:tab w:val="left" w:pos="720"/>
          <w:tab w:val="left" w:pos="1440"/>
          <w:tab w:val="left" w:pos="2160"/>
          <w:tab w:val="left" w:pos="2880"/>
        </w:tabs>
        <w:rPr>
          <w:sz w:val="23"/>
        </w:rPr>
      </w:pPr>
      <w:r>
        <w:rPr>
          <w:b/>
          <w:sz w:val="23"/>
        </w:rPr>
        <w:t>5</w:t>
      </w:r>
      <w:r>
        <w:rPr>
          <w:b/>
          <w:sz w:val="23"/>
        </w:rPr>
        <w:tab/>
        <w:t>Typographical conventions</w:t>
      </w:r>
    </w:p>
    <w:p w14:paraId="0CBF69D0" w14:textId="77777777" w:rsidR="000A7CDE" w:rsidRDefault="000A7CDE">
      <w:pPr>
        <w:tabs>
          <w:tab w:val="left" w:pos="720"/>
          <w:tab w:val="left" w:pos="1440"/>
          <w:tab w:val="left" w:pos="2160"/>
          <w:tab w:val="left" w:pos="2880"/>
        </w:tabs>
        <w:rPr>
          <w:sz w:val="23"/>
        </w:rPr>
      </w:pPr>
    </w:p>
    <w:p w14:paraId="264B04A4" w14:textId="77777777" w:rsidR="000A7CDE" w:rsidRDefault="000A7CDE">
      <w:pPr>
        <w:tabs>
          <w:tab w:val="left" w:pos="720"/>
          <w:tab w:val="left" w:pos="1440"/>
          <w:tab w:val="left" w:pos="2160"/>
          <w:tab w:val="left" w:pos="2880"/>
        </w:tabs>
        <w:rPr>
          <w:sz w:val="23"/>
        </w:rPr>
      </w:pPr>
    </w:p>
    <w:p w14:paraId="26FDC446" w14:textId="77777777" w:rsidR="000A7CDE" w:rsidRDefault="000A7CDE">
      <w:pPr>
        <w:tabs>
          <w:tab w:val="left" w:pos="720"/>
          <w:tab w:val="left" w:pos="1440"/>
          <w:tab w:val="left" w:pos="2160"/>
          <w:tab w:val="left" w:pos="2880"/>
        </w:tabs>
        <w:rPr>
          <w:sz w:val="23"/>
        </w:rPr>
      </w:pPr>
      <w:r>
        <w:rPr>
          <w:b/>
          <w:sz w:val="23"/>
        </w:rPr>
        <w:t>GENERAL</w:t>
      </w:r>
    </w:p>
    <w:p w14:paraId="705F69D9" w14:textId="77777777" w:rsidR="000A7CDE" w:rsidRDefault="000A7CDE">
      <w:pPr>
        <w:tabs>
          <w:tab w:val="left" w:pos="720"/>
          <w:tab w:val="left" w:pos="1440"/>
          <w:tab w:val="left" w:pos="2160"/>
          <w:tab w:val="left" w:pos="2880"/>
        </w:tabs>
        <w:rPr>
          <w:sz w:val="23"/>
        </w:rPr>
      </w:pPr>
    </w:p>
    <w:p w14:paraId="176CA16C" w14:textId="77777777" w:rsidR="000A7CDE" w:rsidRDefault="000A7CDE">
      <w:pPr>
        <w:tabs>
          <w:tab w:val="left" w:pos="270"/>
          <w:tab w:val="left" w:pos="720"/>
          <w:tab w:val="left" w:pos="2160"/>
          <w:tab w:val="left" w:pos="2880"/>
        </w:tabs>
        <w:rPr>
          <w:sz w:val="23"/>
        </w:rPr>
      </w:pPr>
      <w:r>
        <w:rPr>
          <w:b/>
          <w:sz w:val="23"/>
        </w:rPr>
        <w:t xml:space="preserve"> 1</w:t>
      </w:r>
      <w:r>
        <w:rPr>
          <w:b/>
          <w:sz w:val="23"/>
        </w:rPr>
        <w:tab/>
      </w:r>
      <w:r>
        <w:rPr>
          <w:sz w:val="23"/>
        </w:rPr>
        <w:tab/>
      </w:r>
      <w:r>
        <w:rPr>
          <w:b/>
          <w:sz w:val="23"/>
        </w:rPr>
        <w:t>Procedure</w:t>
      </w:r>
    </w:p>
    <w:p w14:paraId="3D795BD0" w14:textId="77777777" w:rsidR="000A7CDE" w:rsidRDefault="000A7CDE">
      <w:pPr>
        <w:tabs>
          <w:tab w:val="left" w:pos="270"/>
          <w:tab w:val="left" w:pos="720"/>
          <w:tab w:val="left" w:pos="2160"/>
          <w:tab w:val="left" w:pos="2880"/>
        </w:tabs>
        <w:rPr>
          <w:sz w:val="23"/>
        </w:rPr>
      </w:pPr>
      <w:r>
        <w:rPr>
          <w:b/>
          <w:sz w:val="23"/>
        </w:rPr>
        <w:t xml:space="preserve"> 2</w:t>
      </w:r>
      <w:r>
        <w:rPr>
          <w:sz w:val="23"/>
        </w:rPr>
        <w:tab/>
      </w:r>
      <w:r>
        <w:rPr>
          <w:sz w:val="23"/>
        </w:rPr>
        <w:tab/>
      </w:r>
      <w:r>
        <w:rPr>
          <w:b/>
          <w:sz w:val="23"/>
        </w:rPr>
        <w:t>Spelling</w:t>
      </w:r>
    </w:p>
    <w:p w14:paraId="73C42183" w14:textId="77777777" w:rsidR="000A7CDE" w:rsidRDefault="000A7CDE">
      <w:pPr>
        <w:tabs>
          <w:tab w:val="left" w:pos="270"/>
          <w:tab w:val="left" w:pos="720"/>
          <w:tab w:val="left" w:pos="2160"/>
          <w:tab w:val="left" w:pos="2880"/>
        </w:tabs>
        <w:rPr>
          <w:sz w:val="23"/>
        </w:rPr>
      </w:pPr>
      <w:r>
        <w:rPr>
          <w:sz w:val="23"/>
        </w:rPr>
        <w:t xml:space="preserve"> </w:t>
      </w:r>
      <w:r>
        <w:rPr>
          <w:b/>
          <w:sz w:val="23"/>
        </w:rPr>
        <w:t>3</w:t>
      </w:r>
      <w:r>
        <w:rPr>
          <w:sz w:val="23"/>
        </w:rPr>
        <w:tab/>
      </w:r>
      <w:r>
        <w:rPr>
          <w:sz w:val="23"/>
        </w:rPr>
        <w:tab/>
      </w:r>
      <w:r>
        <w:rPr>
          <w:b/>
          <w:sz w:val="23"/>
        </w:rPr>
        <w:t>Message markers</w:t>
      </w:r>
    </w:p>
    <w:p w14:paraId="46468E75" w14:textId="77777777" w:rsidR="000A7CDE" w:rsidRDefault="000A7CDE">
      <w:pPr>
        <w:tabs>
          <w:tab w:val="left" w:pos="270"/>
          <w:tab w:val="left" w:pos="720"/>
          <w:tab w:val="left" w:pos="2160"/>
          <w:tab w:val="left" w:pos="2880"/>
        </w:tabs>
        <w:rPr>
          <w:sz w:val="23"/>
        </w:rPr>
      </w:pPr>
      <w:r>
        <w:rPr>
          <w:sz w:val="23"/>
        </w:rPr>
        <w:t xml:space="preserve"> </w:t>
      </w:r>
      <w:r>
        <w:rPr>
          <w:b/>
          <w:sz w:val="23"/>
        </w:rPr>
        <w:t>4</w:t>
      </w:r>
      <w:r>
        <w:rPr>
          <w:sz w:val="23"/>
        </w:rPr>
        <w:tab/>
      </w:r>
      <w:r>
        <w:rPr>
          <w:sz w:val="23"/>
        </w:rPr>
        <w:tab/>
      </w:r>
      <w:r>
        <w:rPr>
          <w:b/>
          <w:sz w:val="23"/>
        </w:rPr>
        <w:t>Responses</w:t>
      </w:r>
    </w:p>
    <w:p w14:paraId="1BD3FFB0" w14:textId="77777777" w:rsidR="000A7CDE" w:rsidRDefault="000A7CDE">
      <w:pPr>
        <w:tabs>
          <w:tab w:val="left" w:pos="270"/>
          <w:tab w:val="left" w:pos="720"/>
          <w:tab w:val="left" w:pos="2160"/>
          <w:tab w:val="left" w:pos="2880"/>
        </w:tabs>
        <w:rPr>
          <w:sz w:val="23"/>
        </w:rPr>
      </w:pPr>
      <w:r>
        <w:rPr>
          <w:sz w:val="23"/>
        </w:rPr>
        <w:t xml:space="preserve"> </w:t>
      </w:r>
      <w:r>
        <w:rPr>
          <w:b/>
          <w:sz w:val="23"/>
        </w:rPr>
        <w:t>5</w:t>
      </w:r>
      <w:r>
        <w:rPr>
          <w:sz w:val="23"/>
        </w:rPr>
        <w:tab/>
      </w:r>
      <w:r>
        <w:rPr>
          <w:sz w:val="23"/>
        </w:rPr>
        <w:tab/>
      </w:r>
      <w:r>
        <w:rPr>
          <w:b/>
          <w:sz w:val="23"/>
        </w:rPr>
        <w:t>Distress / urgency / safety signals</w:t>
      </w:r>
    </w:p>
    <w:p w14:paraId="2F04CCF8" w14:textId="77777777" w:rsidR="000A7CDE" w:rsidRDefault="000A7CDE">
      <w:pPr>
        <w:tabs>
          <w:tab w:val="left" w:pos="270"/>
          <w:tab w:val="left" w:pos="720"/>
          <w:tab w:val="left" w:pos="2160"/>
          <w:tab w:val="left" w:pos="2880"/>
        </w:tabs>
        <w:rPr>
          <w:sz w:val="23"/>
        </w:rPr>
      </w:pPr>
      <w:r>
        <w:rPr>
          <w:b/>
          <w:sz w:val="23"/>
        </w:rPr>
        <w:t xml:space="preserve"> 6</w:t>
      </w:r>
      <w:r>
        <w:rPr>
          <w:sz w:val="23"/>
        </w:rPr>
        <w:tab/>
      </w:r>
      <w:r>
        <w:rPr>
          <w:sz w:val="23"/>
        </w:rPr>
        <w:tab/>
      </w:r>
      <w:r>
        <w:rPr>
          <w:b/>
          <w:sz w:val="23"/>
        </w:rPr>
        <w:t>Standard organizational phrases</w:t>
      </w:r>
    </w:p>
    <w:p w14:paraId="66380B40" w14:textId="77777777" w:rsidR="000A7CDE" w:rsidRDefault="000A7CDE">
      <w:pPr>
        <w:tabs>
          <w:tab w:val="left" w:pos="270"/>
          <w:tab w:val="left" w:pos="720"/>
          <w:tab w:val="left" w:pos="2160"/>
          <w:tab w:val="left" w:pos="2880"/>
        </w:tabs>
        <w:rPr>
          <w:b/>
          <w:sz w:val="23"/>
        </w:rPr>
      </w:pPr>
      <w:r>
        <w:rPr>
          <w:b/>
          <w:sz w:val="23"/>
        </w:rPr>
        <w:t xml:space="preserve"> 7</w:t>
      </w:r>
      <w:r>
        <w:rPr>
          <w:b/>
          <w:sz w:val="23"/>
        </w:rPr>
        <w:tab/>
      </w:r>
      <w:r>
        <w:rPr>
          <w:b/>
          <w:sz w:val="23"/>
        </w:rPr>
        <w:tab/>
        <w:t xml:space="preserve">Corrections  </w:t>
      </w:r>
    </w:p>
    <w:p w14:paraId="0F148931" w14:textId="77777777" w:rsidR="000A7CDE" w:rsidRDefault="000A7CDE">
      <w:pPr>
        <w:tabs>
          <w:tab w:val="left" w:pos="270"/>
          <w:tab w:val="left" w:pos="720"/>
          <w:tab w:val="left" w:pos="2160"/>
          <w:tab w:val="left" w:pos="2880"/>
        </w:tabs>
        <w:rPr>
          <w:b/>
          <w:sz w:val="23"/>
        </w:rPr>
      </w:pPr>
      <w:r>
        <w:rPr>
          <w:b/>
          <w:sz w:val="23"/>
        </w:rPr>
        <w:t xml:space="preserve"> 8</w:t>
      </w:r>
      <w:r>
        <w:rPr>
          <w:b/>
          <w:sz w:val="23"/>
        </w:rPr>
        <w:tab/>
      </w:r>
      <w:r>
        <w:rPr>
          <w:b/>
          <w:sz w:val="23"/>
        </w:rPr>
        <w:tab/>
        <w:t xml:space="preserve">Readiness  </w:t>
      </w:r>
    </w:p>
    <w:p w14:paraId="21DFE8B5" w14:textId="77777777" w:rsidR="000A7CDE" w:rsidRDefault="000A7CDE">
      <w:pPr>
        <w:tabs>
          <w:tab w:val="left" w:pos="270"/>
          <w:tab w:val="left" w:pos="720"/>
          <w:tab w:val="left" w:pos="2160"/>
          <w:tab w:val="left" w:pos="2880"/>
        </w:tabs>
        <w:rPr>
          <w:b/>
          <w:sz w:val="23"/>
        </w:rPr>
      </w:pPr>
      <w:r>
        <w:rPr>
          <w:b/>
          <w:sz w:val="23"/>
        </w:rPr>
        <w:t xml:space="preserve"> 9</w:t>
      </w:r>
      <w:r>
        <w:rPr>
          <w:b/>
          <w:sz w:val="23"/>
        </w:rPr>
        <w:tab/>
      </w:r>
      <w:r>
        <w:rPr>
          <w:b/>
          <w:sz w:val="23"/>
        </w:rPr>
        <w:tab/>
        <w:t>Repetition</w:t>
      </w:r>
    </w:p>
    <w:p w14:paraId="25EF1B4E" w14:textId="77777777" w:rsidR="000A7CDE" w:rsidRDefault="000A7CDE">
      <w:pPr>
        <w:tabs>
          <w:tab w:val="left" w:pos="270"/>
          <w:tab w:val="left" w:pos="720"/>
          <w:tab w:val="left" w:pos="2160"/>
          <w:tab w:val="left" w:pos="2880"/>
        </w:tabs>
        <w:rPr>
          <w:b/>
          <w:sz w:val="23"/>
        </w:rPr>
      </w:pPr>
      <w:r>
        <w:rPr>
          <w:b/>
          <w:sz w:val="23"/>
        </w:rPr>
        <w:t>10</w:t>
      </w:r>
      <w:r>
        <w:rPr>
          <w:b/>
          <w:sz w:val="23"/>
        </w:rPr>
        <w:tab/>
      </w:r>
      <w:r>
        <w:rPr>
          <w:b/>
          <w:sz w:val="23"/>
        </w:rPr>
        <w:tab/>
        <w:t>Numbers</w:t>
      </w:r>
    </w:p>
    <w:p w14:paraId="60F757F9" w14:textId="77777777" w:rsidR="000A7CDE" w:rsidRDefault="000A7CDE">
      <w:pPr>
        <w:tabs>
          <w:tab w:val="left" w:pos="270"/>
          <w:tab w:val="left" w:pos="720"/>
          <w:tab w:val="left" w:pos="2160"/>
          <w:tab w:val="left" w:pos="2880"/>
        </w:tabs>
        <w:rPr>
          <w:b/>
          <w:sz w:val="23"/>
        </w:rPr>
      </w:pPr>
      <w:r>
        <w:rPr>
          <w:b/>
          <w:sz w:val="23"/>
        </w:rPr>
        <w:t>11</w:t>
      </w:r>
      <w:r>
        <w:rPr>
          <w:b/>
          <w:sz w:val="23"/>
        </w:rPr>
        <w:tab/>
      </w:r>
      <w:r>
        <w:rPr>
          <w:b/>
          <w:sz w:val="23"/>
        </w:rPr>
        <w:tab/>
        <w:t>Positions</w:t>
      </w:r>
    </w:p>
    <w:p w14:paraId="0BF6E718" w14:textId="77777777" w:rsidR="000A7CDE" w:rsidRDefault="000A7CDE">
      <w:pPr>
        <w:tabs>
          <w:tab w:val="left" w:pos="270"/>
          <w:tab w:val="left" w:pos="720"/>
          <w:tab w:val="left" w:pos="2160"/>
          <w:tab w:val="left" w:pos="2880"/>
        </w:tabs>
        <w:rPr>
          <w:ins w:id="9" w:author="Heidi Clevett" w:date="2024-03-14T13:57:00Z"/>
          <w:b/>
          <w:sz w:val="23"/>
        </w:rPr>
      </w:pPr>
      <w:r>
        <w:rPr>
          <w:b/>
          <w:sz w:val="23"/>
        </w:rPr>
        <w:t>12</w:t>
      </w:r>
      <w:r>
        <w:rPr>
          <w:b/>
          <w:sz w:val="23"/>
        </w:rPr>
        <w:tab/>
      </w:r>
      <w:r>
        <w:rPr>
          <w:b/>
          <w:sz w:val="23"/>
        </w:rPr>
        <w:tab/>
        <w:t>Bearings</w:t>
      </w:r>
    </w:p>
    <w:p w14:paraId="5A6FB695" w14:textId="008D4A14" w:rsidR="00565462" w:rsidRDefault="00565462">
      <w:pPr>
        <w:tabs>
          <w:tab w:val="left" w:pos="270"/>
          <w:tab w:val="left" w:pos="720"/>
          <w:tab w:val="left" w:pos="2160"/>
          <w:tab w:val="left" w:pos="2880"/>
        </w:tabs>
        <w:rPr>
          <w:b/>
          <w:sz w:val="23"/>
        </w:rPr>
      </w:pPr>
      <w:ins w:id="10" w:author="Heidi Clevett" w:date="2024-03-14T13:57:00Z">
        <w:r>
          <w:rPr>
            <w:b/>
            <w:sz w:val="23"/>
          </w:rPr>
          <w:t>13</w:t>
        </w:r>
        <w:r>
          <w:rPr>
            <w:b/>
            <w:sz w:val="23"/>
          </w:rPr>
          <w:tab/>
        </w:r>
        <w:r>
          <w:rPr>
            <w:b/>
            <w:sz w:val="23"/>
          </w:rPr>
          <w:tab/>
          <w:t>Cardinal Points</w:t>
        </w:r>
      </w:ins>
    </w:p>
    <w:p w14:paraId="1A0C2BF5" w14:textId="350E96F5" w:rsidR="000A7CDE" w:rsidRDefault="000A7CDE">
      <w:pPr>
        <w:tabs>
          <w:tab w:val="left" w:pos="270"/>
          <w:tab w:val="left" w:pos="720"/>
          <w:tab w:val="left" w:pos="2160"/>
          <w:tab w:val="left" w:pos="2880"/>
        </w:tabs>
        <w:rPr>
          <w:b/>
          <w:sz w:val="23"/>
        </w:rPr>
      </w:pPr>
      <w:r>
        <w:rPr>
          <w:b/>
          <w:sz w:val="23"/>
        </w:rPr>
        <w:t>1</w:t>
      </w:r>
      <w:ins w:id="11" w:author="Heidi Clevett" w:date="2024-03-14T13:57:00Z">
        <w:r w:rsidR="00565462">
          <w:rPr>
            <w:b/>
            <w:sz w:val="23"/>
          </w:rPr>
          <w:t>4</w:t>
        </w:r>
      </w:ins>
      <w:del w:id="12" w:author="Heidi Clevett" w:date="2024-03-14T13:57:00Z">
        <w:r w:rsidDel="00565462">
          <w:rPr>
            <w:b/>
            <w:sz w:val="23"/>
          </w:rPr>
          <w:delText>3</w:delText>
        </w:r>
        <w:r w:rsidDel="00565462">
          <w:rPr>
            <w:b/>
            <w:sz w:val="23"/>
          </w:rPr>
          <w:tab/>
        </w:r>
      </w:del>
      <w:r>
        <w:rPr>
          <w:b/>
          <w:sz w:val="23"/>
        </w:rPr>
        <w:tab/>
        <w:t xml:space="preserve">Courses  </w:t>
      </w:r>
    </w:p>
    <w:p w14:paraId="5FFF1E3C" w14:textId="7AEFE07F" w:rsidR="000A7CDE" w:rsidRDefault="000A7CDE">
      <w:pPr>
        <w:tabs>
          <w:tab w:val="left" w:pos="270"/>
          <w:tab w:val="left" w:pos="720"/>
          <w:tab w:val="left" w:pos="2160"/>
          <w:tab w:val="left" w:pos="2880"/>
        </w:tabs>
        <w:rPr>
          <w:b/>
          <w:sz w:val="23"/>
        </w:rPr>
      </w:pPr>
      <w:r>
        <w:rPr>
          <w:b/>
          <w:sz w:val="23"/>
        </w:rPr>
        <w:t>1</w:t>
      </w:r>
      <w:ins w:id="13" w:author="Heidi Clevett" w:date="2024-03-14T13:57:00Z">
        <w:r w:rsidR="00565462">
          <w:rPr>
            <w:b/>
            <w:sz w:val="23"/>
          </w:rPr>
          <w:t>5</w:t>
        </w:r>
      </w:ins>
      <w:del w:id="14" w:author="Heidi Clevett" w:date="2024-03-14T13:57:00Z">
        <w:r w:rsidDel="00565462">
          <w:rPr>
            <w:b/>
            <w:sz w:val="23"/>
          </w:rPr>
          <w:delText>4</w:delText>
        </w:r>
      </w:del>
      <w:r>
        <w:rPr>
          <w:b/>
          <w:sz w:val="23"/>
        </w:rPr>
        <w:tab/>
      </w:r>
      <w:r>
        <w:rPr>
          <w:b/>
          <w:sz w:val="23"/>
        </w:rPr>
        <w:tab/>
        <w:t xml:space="preserve">Distances  </w:t>
      </w:r>
    </w:p>
    <w:p w14:paraId="5937C188" w14:textId="723EDECA" w:rsidR="000A7CDE" w:rsidRDefault="000A7CDE">
      <w:pPr>
        <w:tabs>
          <w:tab w:val="left" w:pos="270"/>
          <w:tab w:val="left" w:pos="720"/>
          <w:tab w:val="left" w:pos="2160"/>
          <w:tab w:val="left" w:pos="2880"/>
        </w:tabs>
        <w:rPr>
          <w:b/>
          <w:sz w:val="23"/>
        </w:rPr>
      </w:pPr>
      <w:r>
        <w:rPr>
          <w:b/>
          <w:sz w:val="23"/>
        </w:rPr>
        <w:t>1</w:t>
      </w:r>
      <w:ins w:id="15" w:author="Heidi Clevett" w:date="2024-03-14T13:57:00Z">
        <w:r w:rsidR="00565462">
          <w:rPr>
            <w:b/>
            <w:sz w:val="23"/>
          </w:rPr>
          <w:t>6</w:t>
        </w:r>
      </w:ins>
      <w:del w:id="16" w:author="Heidi Clevett" w:date="2024-03-14T13:57:00Z">
        <w:r w:rsidDel="00565462">
          <w:rPr>
            <w:b/>
            <w:sz w:val="23"/>
          </w:rPr>
          <w:delText>5</w:delText>
        </w:r>
      </w:del>
      <w:r>
        <w:rPr>
          <w:b/>
          <w:sz w:val="23"/>
        </w:rPr>
        <w:tab/>
      </w:r>
      <w:r>
        <w:rPr>
          <w:b/>
          <w:sz w:val="23"/>
        </w:rPr>
        <w:tab/>
        <w:t>Speed</w:t>
      </w:r>
    </w:p>
    <w:p w14:paraId="4B086129" w14:textId="7F747DCF" w:rsidR="000A7CDE" w:rsidRDefault="000A7CDE">
      <w:pPr>
        <w:tabs>
          <w:tab w:val="left" w:pos="270"/>
          <w:tab w:val="left" w:pos="720"/>
          <w:tab w:val="left" w:pos="2160"/>
          <w:tab w:val="left" w:pos="2880"/>
        </w:tabs>
        <w:rPr>
          <w:b/>
          <w:sz w:val="23"/>
        </w:rPr>
      </w:pPr>
      <w:r>
        <w:rPr>
          <w:b/>
          <w:sz w:val="23"/>
        </w:rPr>
        <w:t>1</w:t>
      </w:r>
      <w:ins w:id="17" w:author="Heidi Clevett" w:date="2024-03-14T13:57:00Z">
        <w:r w:rsidR="00FD3444">
          <w:rPr>
            <w:b/>
            <w:sz w:val="23"/>
          </w:rPr>
          <w:t>7</w:t>
        </w:r>
      </w:ins>
      <w:del w:id="18" w:author="Heidi Clevett" w:date="2024-03-14T13:57:00Z">
        <w:r w:rsidDel="00FD3444">
          <w:rPr>
            <w:b/>
            <w:sz w:val="23"/>
          </w:rPr>
          <w:delText>6</w:delText>
        </w:r>
      </w:del>
      <w:r>
        <w:rPr>
          <w:b/>
          <w:sz w:val="23"/>
        </w:rPr>
        <w:tab/>
      </w:r>
      <w:r>
        <w:rPr>
          <w:b/>
          <w:sz w:val="23"/>
        </w:rPr>
        <w:tab/>
        <w:t>Time</w:t>
      </w:r>
    </w:p>
    <w:p w14:paraId="1B844B2C" w14:textId="7CFBC7AE" w:rsidR="000A7CDE" w:rsidRDefault="000A7CDE">
      <w:pPr>
        <w:tabs>
          <w:tab w:val="left" w:pos="270"/>
          <w:tab w:val="left" w:pos="720"/>
          <w:tab w:val="left" w:pos="2160"/>
          <w:tab w:val="left" w:pos="2880"/>
        </w:tabs>
        <w:rPr>
          <w:b/>
          <w:sz w:val="23"/>
        </w:rPr>
      </w:pPr>
      <w:r>
        <w:rPr>
          <w:b/>
          <w:sz w:val="23"/>
        </w:rPr>
        <w:t>1</w:t>
      </w:r>
      <w:ins w:id="19" w:author="Heidi Clevett" w:date="2024-03-14T13:57:00Z">
        <w:r w:rsidR="00FD3444">
          <w:rPr>
            <w:b/>
            <w:sz w:val="23"/>
          </w:rPr>
          <w:t>8</w:t>
        </w:r>
      </w:ins>
      <w:del w:id="20" w:author="Heidi Clevett" w:date="2024-03-14T13:57:00Z">
        <w:r w:rsidDel="00FD3444">
          <w:rPr>
            <w:b/>
            <w:sz w:val="23"/>
          </w:rPr>
          <w:delText>7</w:delText>
        </w:r>
      </w:del>
      <w:r>
        <w:rPr>
          <w:b/>
          <w:sz w:val="23"/>
        </w:rPr>
        <w:tab/>
      </w:r>
      <w:r>
        <w:rPr>
          <w:b/>
          <w:sz w:val="23"/>
        </w:rPr>
        <w:tab/>
        <w:t>Geographical names</w:t>
      </w:r>
    </w:p>
    <w:p w14:paraId="3D449254" w14:textId="507CE341" w:rsidR="000A7CDE" w:rsidRDefault="000A7CDE">
      <w:pPr>
        <w:tabs>
          <w:tab w:val="left" w:pos="270"/>
          <w:tab w:val="left" w:pos="720"/>
          <w:tab w:val="left" w:pos="2160"/>
          <w:tab w:val="left" w:pos="2880"/>
        </w:tabs>
        <w:rPr>
          <w:sz w:val="23"/>
        </w:rPr>
      </w:pPr>
      <w:r>
        <w:rPr>
          <w:b/>
          <w:sz w:val="23"/>
        </w:rPr>
        <w:t>1</w:t>
      </w:r>
      <w:ins w:id="21" w:author="Heidi Clevett" w:date="2024-03-14T13:57:00Z">
        <w:r w:rsidR="00FD3444">
          <w:rPr>
            <w:b/>
            <w:sz w:val="23"/>
          </w:rPr>
          <w:t>9</w:t>
        </w:r>
      </w:ins>
      <w:del w:id="22" w:author="Heidi Clevett" w:date="2024-03-14T13:57:00Z">
        <w:r w:rsidDel="00FD3444">
          <w:rPr>
            <w:b/>
            <w:sz w:val="23"/>
          </w:rPr>
          <w:delText>8</w:delText>
        </w:r>
        <w:r w:rsidDel="00FD3444">
          <w:rPr>
            <w:b/>
            <w:sz w:val="23"/>
          </w:rPr>
          <w:tab/>
        </w:r>
      </w:del>
      <w:r>
        <w:rPr>
          <w:b/>
          <w:sz w:val="23"/>
        </w:rPr>
        <w:tab/>
        <w:t>Ambiguous words</w:t>
      </w:r>
    </w:p>
    <w:p w14:paraId="0AAE74F7" w14:textId="77777777" w:rsidR="000A7CDE" w:rsidRDefault="000A7CDE">
      <w:pPr>
        <w:tabs>
          <w:tab w:val="left" w:pos="270"/>
          <w:tab w:val="left" w:pos="720"/>
          <w:tab w:val="left" w:pos="2160"/>
          <w:tab w:val="left" w:pos="2880"/>
        </w:tabs>
        <w:rPr>
          <w:sz w:val="23"/>
        </w:rPr>
      </w:pPr>
    </w:p>
    <w:p w14:paraId="61C9D00A" w14:textId="77777777" w:rsidR="000A7CDE" w:rsidRDefault="000A7CDE">
      <w:pPr>
        <w:tabs>
          <w:tab w:val="left" w:pos="270"/>
          <w:tab w:val="left" w:pos="720"/>
          <w:tab w:val="left" w:pos="2160"/>
          <w:tab w:val="left" w:pos="2880"/>
        </w:tabs>
        <w:rPr>
          <w:sz w:val="23"/>
        </w:rPr>
      </w:pPr>
    </w:p>
    <w:p w14:paraId="163F0533" w14:textId="77777777" w:rsidR="000A7CDE" w:rsidRDefault="000A7CDE">
      <w:pPr>
        <w:tabs>
          <w:tab w:val="left" w:pos="270"/>
          <w:tab w:val="left" w:pos="720"/>
          <w:tab w:val="left" w:pos="2160"/>
          <w:tab w:val="left" w:pos="2880"/>
        </w:tabs>
        <w:rPr>
          <w:b/>
          <w:sz w:val="23"/>
        </w:rPr>
      </w:pPr>
      <w:r>
        <w:rPr>
          <w:b/>
          <w:sz w:val="23"/>
        </w:rPr>
        <w:t>GLOSSARY</w:t>
      </w:r>
    </w:p>
    <w:p w14:paraId="0AB728C8" w14:textId="77777777" w:rsidR="000A7CDE" w:rsidRDefault="000A7CDE">
      <w:pPr>
        <w:tabs>
          <w:tab w:val="left" w:pos="270"/>
          <w:tab w:val="left" w:pos="720"/>
          <w:tab w:val="left" w:pos="2160"/>
          <w:tab w:val="left" w:pos="2880"/>
        </w:tabs>
        <w:rPr>
          <w:b/>
          <w:sz w:val="23"/>
        </w:rPr>
      </w:pPr>
    </w:p>
    <w:p w14:paraId="2FA43D6D" w14:textId="77777777" w:rsidR="000A7CDE" w:rsidRDefault="000A7CDE">
      <w:pPr>
        <w:tabs>
          <w:tab w:val="left" w:pos="270"/>
          <w:tab w:val="left" w:pos="720"/>
          <w:tab w:val="left" w:pos="2160"/>
          <w:tab w:val="left" w:pos="2880"/>
        </w:tabs>
        <w:rPr>
          <w:b/>
          <w:sz w:val="23"/>
        </w:rPr>
      </w:pPr>
      <w:del w:id="23" w:author="Heidi Clevett" w:date="2024-03-14T13:58:00Z">
        <w:r w:rsidDel="00396C54">
          <w:rPr>
            <w:b/>
            <w:sz w:val="23"/>
          </w:rPr>
          <w:delText>1</w:delText>
        </w:r>
        <w:r w:rsidDel="00396C54">
          <w:rPr>
            <w:b/>
            <w:sz w:val="23"/>
          </w:rPr>
          <w:tab/>
        </w:r>
        <w:r w:rsidDel="00396C54">
          <w:rPr>
            <w:b/>
            <w:sz w:val="23"/>
          </w:rPr>
          <w:tab/>
        </w:r>
      </w:del>
      <w:r>
        <w:rPr>
          <w:b/>
          <w:sz w:val="23"/>
        </w:rPr>
        <w:t>General terms</w:t>
      </w:r>
    </w:p>
    <w:p w14:paraId="4AD53DFD" w14:textId="60937D71" w:rsidR="000A7CDE" w:rsidDel="00132377" w:rsidRDefault="000A7CDE">
      <w:pPr>
        <w:tabs>
          <w:tab w:val="left" w:pos="270"/>
          <w:tab w:val="left" w:pos="2160"/>
          <w:tab w:val="left" w:pos="2880"/>
        </w:tabs>
        <w:rPr>
          <w:del w:id="24" w:author="Heidi Clevett" w:date="2024-03-14T13:56:00Z"/>
          <w:b/>
          <w:sz w:val="23"/>
        </w:rPr>
      </w:pPr>
      <w:del w:id="25" w:author="Heidi Clevett" w:date="2024-03-14T13:56:00Z">
        <w:r w:rsidDel="00132377">
          <w:rPr>
            <w:b/>
            <w:sz w:val="23"/>
          </w:rPr>
          <w:delText>2</w:delText>
        </w:r>
        <w:r w:rsidDel="00132377">
          <w:rPr>
            <w:b/>
            <w:sz w:val="23"/>
          </w:rPr>
          <w:tab/>
          <w:delText xml:space="preserve">        VTS special terms</w:delText>
        </w:r>
      </w:del>
    </w:p>
    <w:p w14:paraId="71B7E002" w14:textId="77777777" w:rsidR="000A7CDE" w:rsidRDefault="000A7CDE">
      <w:pPr>
        <w:tabs>
          <w:tab w:val="left" w:pos="270"/>
          <w:tab w:val="left" w:pos="720"/>
          <w:tab w:val="left" w:pos="2160"/>
          <w:tab w:val="left" w:pos="2880"/>
        </w:tabs>
        <w:rPr>
          <w:b/>
          <w:sz w:val="23"/>
        </w:rPr>
      </w:pPr>
    </w:p>
    <w:p w14:paraId="3619A968" w14:textId="77777777" w:rsidR="000A7CDE" w:rsidRDefault="000A7CDE">
      <w:pPr>
        <w:tabs>
          <w:tab w:val="left" w:pos="270"/>
          <w:tab w:val="left" w:pos="720"/>
          <w:tab w:val="left" w:pos="2160"/>
          <w:tab w:val="left" w:pos="2880"/>
        </w:tabs>
        <w:rPr>
          <w:sz w:val="23"/>
        </w:rPr>
      </w:pPr>
    </w:p>
    <w:p w14:paraId="1184DE37" w14:textId="77777777" w:rsidR="000A7CDE" w:rsidRDefault="000A7CDE">
      <w:pPr>
        <w:tabs>
          <w:tab w:val="left" w:pos="270"/>
          <w:tab w:val="left" w:pos="720"/>
          <w:tab w:val="left" w:pos="2160"/>
          <w:tab w:val="left" w:pos="2880"/>
        </w:tabs>
        <w:rPr>
          <w:sz w:val="23"/>
        </w:rPr>
      </w:pPr>
      <w:r>
        <w:rPr>
          <w:sz w:val="23"/>
        </w:rPr>
        <w:br w:type="page"/>
      </w:r>
    </w:p>
    <w:p w14:paraId="314D98E2" w14:textId="77777777" w:rsidR="000A7CDE" w:rsidRDefault="000A7CDE">
      <w:pPr>
        <w:pStyle w:val="Heading8"/>
        <w:tabs>
          <w:tab w:val="clear" w:pos="0"/>
          <w:tab w:val="clear" w:pos="3240"/>
          <w:tab w:val="clear" w:pos="5760"/>
          <w:tab w:val="left" w:pos="270"/>
          <w:tab w:val="left" w:pos="2160"/>
          <w:tab w:val="left" w:pos="2880"/>
        </w:tabs>
        <w:rPr>
          <w:bCs w:val="0"/>
          <w:lang w:val="fr-FR"/>
        </w:rPr>
      </w:pPr>
      <w:r>
        <w:rPr>
          <w:bCs w:val="0"/>
          <w:lang w:val="fr-FR"/>
        </w:rPr>
        <w:t>IMO STANDARD MARINE COMMUNICATION PHRASES: PART A</w:t>
      </w:r>
    </w:p>
    <w:p w14:paraId="08EED2B9" w14:textId="77777777" w:rsidR="000A7CDE" w:rsidRDefault="000A7CDE">
      <w:pPr>
        <w:tabs>
          <w:tab w:val="left" w:pos="270"/>
          <w:tab w:val="left" w:pos="720"/>
          <w:tab w:val="left" w:pos="2160"/>
          <w:tab w:val="left" w:pos="2880"/>
        </w:tabs>
        <w:rPr>
          <w:b/>
          <w:sz w:val="23"/>
          <w:lang w:val="fr-FR"/>
        </w:rPr>
      </w:pPr>
    </w:p>
    <w:p w14:paraId="4D16B4A9" w14:textId="77777777" w:rsidR="000A7CDE" w:rsidRDefault="000A7CDE">
      <w:pPr>
        <w:tabs>
          <w:tab w:val="left" w:pos="270"/>
          <w:tab w:val="left" w:pos="720"/>
          <w:tab w:val="left" w:pos="2160"/>
          <w:tab w:val="left" w:pos="2880"/>
        </w:tabs>
        <w:rPr>
          <w:sz w:val="23"/>
          <w:lang w:val="fr-FR"/>
        </w:rPr>
      </w:pPr>
      <w:r>
        <w:rPr>
          <w:b/>
          <w:sz w:val="23"/>
          <w:lang w:val="fr-FR"/>
        </w:rPr>
        <w:t>A1</w:t>
      </w:r>
      <w:r>
        <w:rPr>
          <w:b/>
          <w:sz w:val="23"/>
          <w:lang w:val="fr-FR"/>
        </w:rPr>
        <w:tab/>
        <w:t>EXTERNAL COMMUNICATION PHRASES</w:t>
      </w:r>
    </w:p>
    <w:p w14:paraId="7B1D8CBC" w14:textId="77777777" w:rsidR="000A7CDE" w:rsidRDefault="000A7CDE">
      <w:pPr>
        <w:tabs>
          <w:tab w:val="left" w:pos="270"/>
          <w:tab w:val="left" w:pos="720"/>
          <w:tab w:val="left" w:pos="2160"/>
          <w:tab w:val="left" w:pos="2880"/>
        </w:tabs>
        <w:rPr>
          <w:sz w:val="23"/>
          <w:lang w:val="fr-FR"/>
        </w:rPr>
      </w:pPr>
    </w:p>
    <w:p w14:paraId="37AD043B" w14:textId="77777777" w:rsidR="000A7CDE" w:rsidRDefault="000A7CDE">
      <w:pPr>
        <w:pStyle w:val="Heading5"/>
        <w:tabs>
          <w:tab w:val="left" w:pos="720"/>
        </w:tabs>
        <w:jc w:val="both"/>
      </w:pPr>
      <w:r>
        <w:t>A1/1</w:t>
      </w:r>
      <w:r>
        <w:tab/>
        <w:t>Distress traffic</w:t>
      </w:r>
    </w:p>
    <w:p w14:paraId="03880FB3" w14:textId="77777777" w:rsidR="000A7CDE" w:rsidRDefault="000A7CDE">
      <w:pPr>
        <w:tabs>
          <w:tab w:val="left" w:pos="720"/>
          <w:tab w:val="left" w:pos="2160"/>
          <w:tab w:val="left" w:pos="2880"/>
        </w:tabs>
        <w:rPr>
          <w:sz w:val="23"/>
        </w:rPr>
      </w:pPr>
    </w:p>
    <w:p w14:paraId="15CEE55A" w14:textId="77777777" w:rsidR="000A7CDE" w:rsidRDefault="000A7CDE">
      <w:pPr>
        <w:tabs>
          <w:tab w:val="left" w:pos="270"/>
          <w:tab w:val="left" w:pos="720"/>
          <w:tab w:val="left" w:pos="990"/>
        </w:tabs>
        <w:rPr>
          <w:sz w:val="23"/>
        </w:rPr>
      </w:pPr>
      <w:r>
        <w:rPr>
          <w:b/>
          <w:sz w:val="23"/>
        </w:rPr>
        <w:t>A1/1.1</w:t>
      </w:r>
      <w:r>
        <w:rPr>
          <w:sz w:val="23"/>
        </w:rPr>
        <w:tab/>
      </w:r>
      <w:r>
        <w:rPr>
          <w:b/>
          <w:sz w:val="23"/>
        </w:rPr>
        <w:t>Distress communications</w:t>
      </w:r>
    </w:p>
    <w:p w14:paraId="3D415E53" w14:textId="77777777" w:rsidR="000A7CDE" w:rsidRDefault="000A7CDE">
      <w:pPr>
        <w:tabs>
          <w:tab w:val="left" w:pos="270"/>
          <w:tab w:val="left" w:pos="720"/>
          <w:tab w:val="left" w:pos="1170"/>
        </w:tabs>
        <w:rPr>
          <w:sz w:val="23"/>
        </w:rPr>
      </w:pPr>
    </w:p>
    <w:p w14:paraId="0FCC6B93" w14:textId="77777777" w:rsidR="000A7CDE" w:rsidRDefault="000A7CDE">
      <w:pPr>
        <w:tabs>
          <w:tab w:val="left" w:pos="270"/>
          <w:tab w:val="left" w:pos="720"/>
          <w:tab w:val="left" w:pos="1170"/>
        </w:tabs>
        <w:rPr>
          <w:b/>
          <w:sz w:val="23"/>
        </w:rPr>
      </w:pPr>
      <w:r>
        <w:rPr>
          <w:sz w:val="23"/>
        </w:rPr>
        <w:t>.1</w:t>
      </w:r>
      <w:r>
        <w:rPr>
          <w:sz w:val="23"/>
        </w:rPr>
        <w:tab/>
      </w:r>
      <w:r>
        <w:rPr>
          <w:sz w:val="23"/>
        </w:rPr>
        <w:tab/>
      </w:r>
      <w:r>
        <w:rPr>
          <w:b/>
          <w:sz w:val="23"/>
        </w:rPr>
        <w:t>Fire, explosion</w:t>
      </w:r>
    </w:p>
    <w:p w14:paraId="30479C94" w14:textId="77777777" w:rsidR="000A7CDE" w:rsidRDefault="000A7CDE">
      <w:pPr>
        <w:tabs>
          <w:tab w:val="left" w:pos="270"/>
          <w:tab w:val="left" w:pos="720"/>
          <w:tab w:val="left" w:pos="1170"/>
        </w:tabs>
        <w:rPr>
          <w:b/>
          <w:sz w:val="23"/>
        </w:rPr>
      </w:pPr>
      <w:r>
        <w:rPr>
          <w:sz w:val="23"/>
        </w:rPr>
        <w:t>.2</w:t>
      </w:r>
      <w:r>
        <w:rPr>
          <w:b/>
          <w:sz w:val="23"/>
        </w:rPr>
        <w:tab/>
      </w:r>
      <w:r>
        <w:rPr>
          <w:b/>
          <w:sz w:val="23"/>
        </w:rPr>
        <w:tab/>
        <w:t>Flooding</w:t>
      </w:r>
    </w:p>
    <w:p w14:paraId="464E99C1" w14:textId="77777777" w:rsidR="000A7CDE" w:rsidRDefault="000A7CDE">
      <w:pPr>
        <w:tabs>
          <w:tab w:val="left" w:pos="270"/>
          <w:tab w:val="left" w:pos="720"/>
          <w:tab w:val="left" w:pos="1170"/>
        </w:tabs>
        <w:rPr>
          <w:b/>
          <w:sz w:val="23"/>
        </w:rPr>
      </w:pPr>
      <w:r>
        <w:rPr>
          <w:sz w:val="23"/>
        </w:rPr>
        <w:t>.3</w:t>
      </w:r>
      <w:r>
        <w:rPr>
          <w:b/>
          <w:sz w:val="23"/>
        </w:rPr>
        <w:tab/>
      </w:r>
      <w:r>
        <w:rPr>
          <w:b/>
          <w:sz w:val="23"/>
        </w:rPr>
        <w:tab/>
        <w:t>Collision</w:t>
      </w:r>
    </w:p>
    <w:p w14:paraId="506D5F99" w14:textId="77777777" w:rsidR="000A7CDE" w:rsidRDefault="000A7CDE">
      <w:pPr>
        <w:tabs>
          <w:tab w:val="left" w:pos="270"/>
          <w:tab w:val="left" w:pos="720"/>
          <w:tab w:val="left" w:pos="1170"/>
        </w:tabs>
        <w:rPr>
          <w:b/>
          <w:sz w:val="23"/>
        </w:rPr>
      </w:pPr>
      <w:r>
        <w:rPr>
          <w:sz w:val="23"/>
        </w:rPr>
        <w:t>.4</w:t>
      </w:r>
      <w:r>
        <w:rPr>
          <w:b/>
          <w:sz w:val="23"/>
        </w:rPr>
        <w:tab/>
      </w:r>
      <w:r>
        <w:rPr>
          <w:b/>
          <w:sz w:val="23"/>
        </w:rPr>
        <w:tab/>
        <w:t>Grounding</w:t>
      </w:r>
    </w:p>
    <w:p w14:paraId="0EF94C4C" w14:textId="77777777" w:rsidR="000A7CDE" w:rsidRDefault="000A7CDE">
      <w:pPr>
        <w:tabs>
          <w:tab w:val="left" w:pos="270"/>
          <w:tab w:val="left" w:pos="720"/>
          <w:tab w:val="left" w:pos="1170"/>
        </w:tabs>
        <w:rPr>
          <w:b/>
          <w:sz w:val="23"/>
        </w:rPr>
      </w:pPr>
      <w:r>
        <w:rPr>
          <w:sz w:val="23"/>
        </w:rPr>
        <w:t>.5</w:t>
      </w:r>
      <w:r>
        <w:rPr>
          <w:b/>
          <w:sz w:val="23"/>
        </w:rPr>
        <w:tab/>
      </w:r>
      <w:r>
        <w:rPr>
          <w:b/>
          <w:sz w:val="23"/>
        </w:rPr>
        <w:tab/>
        <w:t>List, danger of capsizing</w:t>
      </w:r>
    </w:p>
    <w:p w14:paraId="0CF0BFAD" w14:textId="77777777" w:rsidR="000A7CDE" w:rsidRDefault="000A7CDE">
      <w:pPr>
        <w:tabs>
          <w:tab w:val="left" w:pos="270"/>
          <w:tab w:val="left" w:pos="720"/>
          <w:tab w:val="left" w:pos="1170"/>
        </w:tabs>
        <w:rPr>
          <w:b/>
          <w:sz w:val="23"/>
        </w:rPr>
      </w:pPr>
      <w:r>
        <w:rPr>
          <w:sz w:val="23"/>
        </w:rPr>
        <w:t>.6</w:t>
      </w:r>
      <w:r>
        <w:rPr>
          <w:b/>
          <w:sz w:val="23"/>
        </w:rPr>
        <w:tab/>
      </w:r>
      <w:r>
        <w:rPr>
          <w:b/>
          <w:sz w:val="23"/>
        </w:rPr>
        <w:tab/>
        <w:t>Sinking</w:t>
      </w:r>
    </w:p>
    <w:p w14:paraId="0AF60EF1" w14:textId="77777777" w:rsidR="000A7CDE" w:rsidRDefault="000A7CDE">
      <w:pPr>
        <w:tabs>
          <w:tab w:val="left" w:pos="270"/>
          <w:tab w:val="left" w:pos="720"/>
          <w:tab w:val="left" w:pos="1170"/>
        </w:tabs>
        <w:rPr>
          <w:b/>
          <w:sz w:val="23"/>
        </w:rPr>
      </w:pPr>
      <w:r>
        <w:rPr>
          <w:sz w:val="23"/>
        </w:rPr>
        <w:t>.7</w:t>
      </w:r>
      <w:r>
        <w:rPr>
          <w:b/>
          <w:sz w:val="23"/>
        </w:rPr>
        <w:tab/>
      </w:r>
      <w:r>
        <w:rPr>
          <w:b/>
          <w:sz w:val="23"/>
        </w:rPr>
        <w:tab/>
        <w:t>Disabled and adrift</w:t>
      </w:r>
    </w:p>
    <w:p w14:paraId="1CA7E4C8" w14:textId="77777777" w:rsidR="000A7CDE" w:rsidRDefault="000A7CDE">
      <w:pPr>
        <w:tabs>
          <w:tab w:val="left" w:pos="270"/>
          <w:tab w:val="left" w:pos="720"/>
          <w:tab w:val="left" w:pos="1170"/>
        </w:tabs>
        <w:rPr>
          <w:b/>
          <w:sz w:val="23"/>
        </w:rPr>
      </w:pPr>
      <w:r>
        <w:rPr>
          <w:sz w:val="23"/>
        </w:rPr>
        <w:t>.8</w:t>
      </w:r>
      <w:r>
        <w:rPr>
          <w:b/>
          <w:sz w:val="23"/>
        </w:rPr>
        <w:tab/>
      </w:r>
      <w:r>
        <w:rPr>
          <w:b/>
          <w:sz w:val="23"/>
        </w:rPr>
        <w:tab/>
        <w:t>Armed attack / piracy</w:t>
      </w:r>
    </w:p>
    <w:p w14:paraId="70008D18" w14:textId="77777777" w:rsidR="000A7CDE" w:rsidRDefault="000A7CDE">
      <w:pPr>
        <w:tabs>
          <w:tab w:val="left" w:pos="270"/>
          <w:tab w:val="left" w:pos="720"/>
          <w:tab w:val="left" w:pos="1170"/>
        </w:tabs>
        <w:rPr>
          <w:b/>
          <w:sz w:val="23"/>
        </w:rPr>
      </w:pPr>
      <w:r>
        <w:rPr>
          <w:sz w:val="23"/>
        </w:rPr>
        <w:t>.9</w:t>
      </w:r>
      <w:r>
        <w:rPr>
          <w:b/>
          <w:sz w:val="23"/>
        </w:rPr>
        <w:tab/>
      </w:r>
      <w:r>
        <w:rPr>
          <w:b/>
          <w:sz w:val="23"/>
        </w:rPr>
        <w:tab/>
        <w:t>Undesignated distress</w:t>
      </w:r>
    </w:p>
    <w:p w14:paraId="6031B3A6" w14:textId="77777777" w:rsidR="000A7CDE" w:rsidRDefault="000A7CDE">
      <w:pPr>
        <w:tabs>
          <w:tab w:val="left" w:pos="270"/>
          <w:tab w:val="left" w:pos="720"/>
          <w:tab w:val="left" w:pos="1170"/>
        </w:tabs>
        <w:rPr>
          <w:b/>
          <w:sz w:val="23"/>
        </w:rPr>
      </w:pPr>
      <w:r>
        <w:rPr>
          <w:sz w:val="23"/>
        </w:rPr>
        <w:t>.10</w:t>
      </w:r>
      <w:r>
        <w:rPr>
          <w:b/>
          <w:sz w:val="23"/>
        </w:rPr>
        <w:tab/>
        <w:t>Abandoning vessel</w:t>
      </w:r>
    </w:p>
    <w:p w14:paraId="6DC5D0BA" w14:textId="77777777" w:rsidR="000A7CDE" w:rsidRDefault="000A7CDE">
      <w:pPr>
        <w:tabs>
          <w:tab w:val="left" w:pos="270"/>
          <w:tab w:val="left" w:pos="720"/>
          <w:tab w:val="left" w:pos="1170"/>
        </w:tabs>
        <w:rPr>
          <w:sz w:val="23"/>
        </w:rPr>
      </w:pPr>
      <w:r>
        <w:rPr>
          <w:sz w:val="23"/>
        </w:rPr>
        <w:t>.11</w:t>
      </w:r>
      <w:r>
        <w:rPr>
          <w:b/>
          <w:sz w:val="23"/>
        </w:rPr>
        <w:tab/>
        <w:t>Person overboard</w:t>
      </w:r>
    </w:p>
    <w:p w14:paraId="58E55F36" w14:textId="77777777" w:rsidR="000A7CDE" w:rsidRDefault="000A7CDE">
      <w:pPr>
        <w:tabs>
          <w:tab w:val="left" w:pos="270"/>
          <w:tab w:val="left" w:pos="720"/>
          <w:tab w:val="left" w:pos="1170"/>
        </w:tabs>
        <w:rPr>
          <w:sz w:val="23"/>
        </w:rPr>
      </w:pPr>
    </w:p>
    <w:p w14:paraId="72828D54" w14:textId="77777777" w:rsidR="000A7CDE" w:rsidRDefault="000A7CDE">
      <w:pPr>
        <w:tabs>
          <w:tab w:val="left" w:pos="270"/>
          <w:tab w:val="left" w:pos="720"/>
          <w:tab w:val="left" w:pos="1170"/>
        </w:tabs>
        <w:rPr>
          <w:sz w:val="23"/>
        </w:rPr>
      </w:pPr>
      <w:r>
        <w:rPr>
          <w:b/>
          <w:sz w:val="23"/>
        </w:rPr>
        <w:t>A1/1.2</w:t>
      </w:r>
      <w:r>
        <w:rPr>
          <w:sz w:val="23"/>
        </w:rPr>
        <w:tab/>
      </w:r>
      <w:r>
        <w:rPr>
          <w:b/>
          <w:sz w:val="23"/>
        </w:rPr>
        <w:t>Search and Rescue communications</w:t>
      </w:r>
    </w:p>
    <w:p w14:paraId="1574D33E" w14:textId="77777777" w:rsidR="000A7CDE" w:rsidRDefault="000A7CDE">
      <w:pPr>
        <w:tabs>
          <w:tab w:val="left" w:pos="270"/>
          <w:tab w:val="left" w:pos="720"/>
          <w:tab w:val="left" w:pos="1170"/>
        </w:tabs>
        <w:rPr>
          <w:sz w:val="23"/>
        </w:rPr>
      </w:pPr>
    </w:p>
    <w:p w14:paraId="3DD8B196" w14:textId="77777777" w:rsidR="000A7CDE" w:rsidRDefault="000A7CDE">
      <w:pPr>
        <w:tabs>
          <w:tab w:val="left" w:pos="270"/>
          <w:tab w:val="left" w:pos="720"/>
          <w:tab w:val="left" w:pos="1170"/>
        </w:tabs>
        <w:rPr>
          <w:sz w:val="23"/>
        </w:rPr>
      </w:pPr>
      <w:r>
        <w:rPr>
          <w:sz w:val="23"/>
        </w:rPr>
        <w:t>.1</w:t>
      </w:r>
      <w:r>
        <w:rPr>
          <w:sz w:val="23"/>
        </w:rPr>
        <w:tab/>
      </w:r>
      <w:r>
        <w:rPr>
          <w:sz w:val="23"/>
        </w:rPr>
        <w:tab/>
      </w:r>
      <w:r>
        <w:rPr>
          <w:b/>
          <w:sz w:val="23"/>
        </w:rPr>
        <w:t>SAR communications</w:t>
      </w:r>
      <w:r>
        <w:rPr>
          <w:sz w:val="23"/>
        </w:rPr>
        <w:t xml:space="preserve"> (specifying or supplementary to A1/1.1)</w:t>
      </w:r>
    </w:p>
    <w:p w14:paraId="3D21ACF2" w14:textId="77777777" w:rsidR="000A7CDE" w:rsidRDefault="000A7CDE">
      <w:pPr>
        <w:tabs>
          <w:tab w:val="left" w:pos="270"/>
          <w:tab w:val="left" w:pos="720"/>
          <w:tab w:val="left" w:pos="1170"/>
        </w:tabs>
        <w:rPr>
          <w:sz w:val="23"/>
        </w:rPr>
      </w:pPr>
      <w:r>
        <w:rPr>
          <w:sz w:val="23"/>
        </w:rPr>
        <w:t>.2</w:t>
      </w:r>
      <w:r>
        <w:rPr>
          <w:sz w:val="23"/>
        </w:rPr>
        <w:tab/>
      </w:r>
      <w:r>
        <w:rPr>
          <w:sz w:val="23"/>
        </w:rPr>
        <w:tab/>
      </w:r>
      <w:r>
        <w:rPr>
          <w:b/>
          <w:sz w:val="23"/>
        </w:rPr>
        <w:t>Acknowledgement and / or relay of SAR messages</w:t>
      </w:r>
    </w:p>
    <w:p w14:paraId="4FF49781" w14:textId="77777777" w:rsidR="000A7CDE" w:rsidRDefault="000A7CDE">
      <w:pPr>
        <w:tabs>
          <w:tab w:val="left" w:pos="270"/>
          <w:tab w:val="left" w:pos="720"/>
          <w:tab w:val="left" w:pos="1170"/>
        </w:tabs>
        <w:rPr>
          <w:sz w:val="23"/>
        </w:rPr>
      </w:pPr>
      <w:r>
        <w:rPr>
          <w:sz w:val="23"/>
        </w:rPr>
        <w:t>.3</w:t>
      </w:r>
      <w:r>
        <w:rPr>
          <w:sz w:val="23"/>
        </w:rPr>
        <w:tab/>
      </w:r>
      <w:r>
        <w:rPr>
          <w:sz w:val="23"/>
        </w:rPr>
        <w:tab/>
      </w:r>
      <w:r>
        <w:rPr>
          <w:b/>
          <w:sz w:val="23"/>
        </w:rPr>
        <w:t>Performing / co</w:t>
      </w:r>
      <w:r>
        <w:rPr>
          <w:b/>
          <w:sz w:val="23"/>
        </w:rPr>
        <w:noBreakHyphen/>
        <w:t xml:space="preserve">ordinating SAR operations </w:t>
      </w:r>
    </w:p>
    <w:p w14:paraId="756516A9" w14:textId="77777777" w:rsidR="000A7CDE" w:rsidRDefault="000A7CDE">
      <w:pPr>
        <w:tabs>
          <w:tab w:val="left" w:pos="270"/>
          <w:tab w:val="left" w:pos="720"/>
          <w:tab w:val="left" w:pos="1170"/>
        </w:tabs>
        <w:rPr>
          <w:sz w:val="23"/>
        </w:rPr>
      </w:pPr>
      <w:r>
        <w:rPr>
          <w:sz w:val="23"/>
        </w:rPr>
        <w:t>.4</w:t>
      </w:r>
      <w:r>
        <w:rPr>
          <w:sz w:val="23"/>
        </w:rPr>
        <w:tab/>
      </w:r>
      <w:r>
        <w:rPr>
          <w:sz w:val="23"/>
        </w:rPr>
        <w:tab/>
      </w:r>
      <w:r>
        <w:rPr>
          <w:b/>
          <w:sz w:val="23"/>
        </w:rPr>
        <w:t>Finishing with SAR operations</w:t>
      </w:r>
    </w:p>
    <w:p w14:paraId="422359B0" w14:textId="77777777" w:rsidR="000A7CDE" w:rsidRDefault="000A7CDE">
      <w:pPr>
        <w:tabs>
          <w:tab w:val="left" w:pos="270"/>
          <w:tab w:val="left" w:pos="720"/>
          <w:tab w:val="left" w:pos="1170"/>
        </w:tabs>
        <w:rPr>
          <w:sz w:val="23"/>
        </w:rPr>
      </w:pPr>
    </w:p>
    <w:p w14:paraId="61349E5C" w14:textId="77777777" w:rsidR="000A7CDE" w:rsidRDefault="000A7CDE">
      <w:pPr>
        <w:tabs>
          <w:tab w:val="left" w:pos="270"/>
          <w:tab w:val="left" w:pos="720"/>
          <w:tab w:val="left" w:pos="1170"/>
        </w:tabs>
        <w:rPr>
          <w:sz w:val="23"/>
        </w:rPr>
      </w:pPr>
      <w:r>
        <w:rPr>
          <w:b/>
          <w:sz w:val="23"/>
        </w:rPr>
        <w:t>A1/1.3</w:t>
      </w:r>
      <w:r>
        <w:rPr>
          <w:b/>
          <w:sz w:val="23"/>
        </w:rPr>
        <w:tab/>
        <w:t>Requesting Medical Assistance</w:t>
      </w:r>
    </w:p>
    <w:p w14:paraId="3AAC1F11" w14:textId="77777777" w:rsidR="000A7CDE" w:rsidRDefault="000A7CDE">
      <w:pPr>
        <w:tabs>
          <w:tab w:val="left" w:pos="270"/>
          <w:tab w:val="left" w:pos="720"/>
          <w:tab w:val="left" w:pos="1170"/>
        </w:tabs>
        <w:rPr>
          <w:sz w:val="23"/>
        </w:rPr>
      </w:pPr>
    </w:p>
    <w:p w14:paraId="78309B60" w14:textId="77777777" w:rsidR="000A7CDE" w:rsidRDefault="000A7CDE">
      <w:pPr>
        <w:tabs>
          <w:tab w:val="left" w:pos="720"/>
          <w:tab w:val="left" w:pos="1170"/>
        </w:tabs>
        <w:rPr>
          <w:sz w:val="23"/>
        </w:rPr>
      </w:pPr>
      <w:r>
        <w:rPr>
          <w:b/>
          <w:sz w:val="23"/>
        </w:rPr>
        <w:t>A1/2</w:t>
      </w:r>
      <w:r>
        <w:rPr>
          <w:b/>
          <w:sz w:val="23"/>
        </w:rPr>
        <w:tab/>
        <w:t>Urgency traffic</w:t>
      </w:r>
    </w:p>
    <w:p w14:paraId="7BC5A7A9" w14:textId="77777777" w:rsidR="000A7CDE" w:rsidRDefault="000A7CDE">
      <w:pPr>
        <w:tabs>
          <w:tab w:val="left" w:pos="720"/>
          <w:tab w:val="left" w:pos="1170"/>
        </w:tabs>
        <w:rPr>
          <w:sz w:val="23"/>
        </w:rPr>
      </w:pPr>
      <w:r>
        <w:rPr>
          <w:sz w:val="23"/>
        </w:rPr>
        <w:tab/>
        <w:t>Safety of a vessel</w:t>
      </w:r>
      <w:r>
        <w:rPr>
          <w:b/>
          <w:sz w:val="23"/>
        </w:rPr>
        <w:t xml:space="preserve"> </w:t>
      </w:r>
      <w:r>
        <w:rPr>
          <w:sz w:val="23"/>
        </w:rPr>
        <w:t>(other than distress)</w:t>
      </w:r>
      <w:r>
        <w:rPr>
          <w:b/>
          <w:sz w:val="23"/>
        </w:rPr>
        <w:t xml:space="preserve"> </w:t>
      </w:r>
    </w:p>
    <w:p w14:paraId="68BDECE9" w14:textId="77777777" w:rsidR="000A7CDE" w:rsidRDefault="000A7CDE">
      <w:pPr>
        <w:tabs>
          <w:tab w:val="left" w:pos="720"/>
          <w:tab w:val="left" w:pos="1170"/>
        </w:tabs>
        <w:rPr>
          <w:sz w:val="23"/>
        </w:rPr>
      </w:pPr>
    </w:p>
    <w:p w14:paraId="5936A3D9" w14:textId="77777777" w:rsidR="000A7CDE" w:rsidRDefault="000A7CDE">
      <w:pPr>
        <w:tabs>
          <w:tab w:val="left" w:pos="720"/>
          <w:tab w:val="left" w:pos="1170"/>
        </w:tabs>
        <w:rPr>
          <w:sz w:val="23"/>
        </w:rPr>
      </w:pPr>
      <w:r>
        <w:rPr>
          <w:sz w:val="23"/>
        </w:rPr>
        <w:t>.1</w:t>
      </w:r>
      <w:r>
        <w:rPr>
          <w:sz w:val="23"/>
        </w:rPr>
        <w:tab/>
      </w:r>
      <w:r>
        <w:rPr>
          <w:b/>
          <w:sz w:val="23"/>
        </w:rPr>
        <w:t>Technical failure</w:t>
      </w:r>
    </w:p>
    <w:p w14:paraId="2038A9AE" w14:textId="77777777" w:rsidR="000A7CDE" w:rsidRDefault="000A7CDE">
      <w:pPr>
        <w:tabs>
          <w:tab w:val="left" w:pos="720"/>
          <w:tab w:val="left" w:pos="1170"/>
        </w:tabs>
        <w:rPr>
          <w:sz w:val="23"/>
        </w:rPr>
      </w:pPr>
      <w:r>
        <w:rPr>
          <w:sz w:val="23"/>
        </w:rPr>
        <w:t>.2</w:t>
      </w:r>
      <w:r>
        <w:rPr>
          <w:sz w:val="23"/>
        </w:rPr>
        <w:tab/>
      </w:r>
      <w:r>
        <w:rPr>
          <w:b/>
          <w:sz w:val="23"/>
        </w:rPr>
        <w:t>Cargo</w:t>
      </w:r>
    </w:p>
    <w:p w14:paraId="38D236A1" w14:textId="77777777" w:rsidR="000A7CDE" w:rsidRDefault="000A7CDE">
      <w:pPr>
        <w:tabs>
          <w:tab w:val="left" w:pos="720"/>
          <w:tab w:val="left" w:pos="1170"/>
        </w:tabs>
        <w:rPr>
          <w:sz w:val="23"/>
        </w:rPr>
      </w:pPr>
      <w:r>
        <w:rPr>
          <w:sz w:val="23"/>
        </w:rPr>
        <w:t>.3</w:t>
      </w:r>
      <w:r>
        <w:rPr>
          <w:sz w:val="23"/>
        </w:rPr>
        <w:tab/>
      </w:r>
      <w:r>
        <w:rPr>
          <w:b/>
          <w:sz w:val="23"/>
        </w:rPr>
        <w:t>Ice damage</w:t>
      </w:r>
    </w:p>
    <w:p w14:paraId="73867DBA" w14:textId="77777777" w:rsidR="000A7CDE" w:rsidRDefault="000A7CDE">
      <w:pPr>
        <w:tabs>
          <w:tab w:val="left" w:pos="720"/>
          <w:tab w:val="left" w:pos="1170"/>
        </w:tabs>
        <w:rPr>
          <w:sz w:val="23"/>
        </w:rPr>
      </w:pPr>
    </w:p>
    <w:p w14:paraId="09922E1A" w14:textId="77777777" w:rsidR="000A7CDE" w:rsidRDefault="000A7CDE">
      <w:pPr>
        <w:tabs>
          <w:tab w:val="left" w:pos="720"/>
          <w:tab w:val="left" w:pos="1170"/>
        </w:tabs>
        <w:rPr>
          <w:sz w:val="23"/>
        </w:rPr>
      </w:pPr>
      <w:r>
        <w:rPr>
          <w:b/>
          <w:sz w:val="23"/>
        </w:rPr>
        <w:t>A1/3</w:t>
      </w:r>
      <w:r>
        <w:rPr>
          <w:b/>
          <w:sz w:val="23"/>
        </w:rPr>
        <w:tab/>
        <w:t>Safety Communications</w:t>
      </w:r>
    </w:p>
    <w:p w14:paraId="47FF53B7" w14:textId="77777777" w:rsidR="000A7CDE" w:rsidRDefault="000A7CDE">
      <w:pPr>
        <w:tabs>
          <w:tab w:val="left" w:pos="720"/>
          <w:tab w:val="left" w:pos="1170"/>
        </w:tabs>
        <w:rPr>
          <w:sz w:val="23"/>
        </w:rPr>
      </w:pPr>
    </w:p>
    <w:p w14:paraId="293B7D22" w14:textId="77777777" w:rsidR="000A7CDE" w:rsidRDefault="000A7CDE">
      <w:pPr>
        <w:tabs>
          <w:tab w:val="left" w:pos="720"/>
          <w:tab w:val="left" w:pos="1170"/>
        </w:tabs>
        <w:rPr>
          <w:sz w:val="23"/>
        </w:rPr>
      </w:pPr>
      <w:r>
        <w:rPr>
          <w:b/>
          <w:sz w:val="23"/>
        </w:rPr>
        <w:t>A1/3.1</w:t>
      </w:r>
      <w:r>
        <w:rPr>
          <w:sz w:val="23"/>
        </w:rPr>
        <w:tab/>
      </w:r>
      <w:r>
        <w:rPr>
          <w:b/>
          <w:sz w:val="23"/>
        </w:rPr>
        <w:t>Meteorological and hydrological conditions</w:t>
      </w:r>
    </w:p>
    <w:p w14:paraId="6A3C392C" w14:textId="77777777" w:rsidR="000A7CDE" w:rsidRDefault="000A7CDE">
      <w:pPr>
        <w:tabs>
          <w:tab w:val="left" w:pos="720"/>
          <w:tab w:val="left" w:pos="1170"/>
        </w:tabs>
        <w:rPr>
          <w:sz w:val="23"/>
        </w:rPr>
      </w:pPr>
    </w:p>
    <w:p w14:paraId="236A3330" w14:textId="77777777" w:rsidR="000A7CDE" w:rsidRDefault="000A7CDE">
      <w:pPr>
        <w:tabs>
          <w:tab w:val="left" w:pos="720"/>
          <w:tab w:val="left" w:pos="1170"/>
        </w:tabs>
        <w:rPr>
          <w:ins w:id="26" w:author="Heidi Clevett" w:date="2024-03-14T15:36:00Z"/>
          <w:b/>
          <w:sz w:val="23"/>
        </w:rPr>
      </w:pPr>
      <w:r>
        <w:rPr>
          <w:sz w:val="23"/>
        </w:rPr>
        <w:t>.1</w:t>
      </w:r>
      <w:r>
        <w:rPr>
          <w:sz w:val="23"/>
        </w:rPr>
        <w:tab/>
      </w:r>
      <w:r>
        <w:rPr>
          <w:b/>
          <w:sz w:val="23"/>
        </w:rPr>
        <w:t>Winds, storms, tropical storms; sea state</w:t>
      </w:r>
    </w:p>
    <w:p w14:paraId="25C5CDBF" w14:textId="5097DD60" w:rsidR="00E80D50" w:rsidRDefault="00E80D50">
      <w:pPr>
        <w:tabs>
          <w:tab w:val="left" w:pos="720"/>
          <w:tab w:val="left" w:pos="1170"/>
        </w:tabs>
        <w:rPr>
          <w:sz w:val="23"/>
        </w:rPr>
      </w:pPr>
      <w:ins w:id="27" w:author="Heidi Clevett" w:date="2024-03-14T15:36:00Z">
        <w:r>
          <w:rPr>
            <w:b/>
            <w:sz w:val="23"/>
          </w:rPr>
          <w:t>…</w:t>
        </w:r>
        <w:r>
          <w:rPr>
            <w:b/>
            <w:sz w:val="23"/>
          </w:rPr>
          <w:tab/>
          <w:t>Hydrographic Information</w:t>
        </w:r>
      </w:ins>
    </w:p>
    <w:p w14:paraId="3C3A88FC" w14:textId="77777777" w:rsidR="000A7CDE" w:rsidRDefault="000A7CDE">
      <w:pPr>
        <w:tabs>
          <w:tab w:val="left" w:pos="720"/>
          <w:tab w:val="left" w:pos="1170"/>
        </w:tabs>
        <w:rPr>
          <w:sz w:val="23"/>
        </w:rPr>
      </w:pPr>
      <w:r>
        <w:rPr>
          <w:sz w:val="23"/>
        </w:rPr>
        <w:t>.2</w:t>
      </w:r>
      <w:r>
        <w:rPr>
          <w:sz w:val="23"/>
        </w:rPr>
        <w:tab/>
      </w:r>
      <w:r>
        <w:rPr>
          <w:b/>
          <w:sz w:val="23"/>
        </w:rPr>
        <w:t>Restricted visibility</w:t>
      </w:r>
    </w:p>
    <w:p w14:paraId="2CA60F81" w14:textId="77777777" w:rsidR="000A7CDE" w:rsidRDefault="000A7CDE">
      <w:pPr>
        <w:tabs>
          <w:tab w:val="left" w:pos="720"/>
          <w:tab w:val="left" w:pos="1170"/>
        </w:tabs>
        <w:rPr>
          <w:sz w:val="23"/>
        </w:rPr>
      </w:pPr>
      <w:r>
        <w:rPr>
          <w:sz w:val="23"/>
        </w:rPr>
        <w:t>.3</w:t>
      </w:r>
      <w:r>
        <w:rPr>
          <w:sz w:val="23"/>
        </w:rPr>
        <w:tab/>
      </w:r>
      <w:r>
        <w:rPr>
          <w:b/>
          <w:sz w:val="23"/>
        </w:rPr>
        <w:t>Ice</w:t>
      </w:r>
    </w:p>
    <w:p w14:paraId="79AD872D" w14:textId="77777777" w:rsidR="000A7CDE" w:rsidRDefault="000A7CDE">
      <w:pPr>
        <w:tabs>
          <w:tab w:val="left" w:pos="720"/>
          <w:tab w:val="left" w:pos="1170"/>
        </w:tabs>
        <w:rPr>
          <w:sz w:val="23"/>
        </w:rPr>
      </w:pPr>
      <w:del w:id="28" w:author="Heidi Clevett" w:date="2024-03-14T15:35:00Z">
        <w:r w:rsidDel="007D685A">
          <w:rPr>
            <w:sz w:val="23"/>
          </w:rPr>
          <w:delText>.4</w:delText>
        </w:r>
        <w:r w:rsidDel="007D685A">
          <w:rPr>
            <w:sz w:val="23"/>
          </w:rPr>
          <w:tab/>
        </w:r>
        <w:r w:rsidDel="007D685A">
          <w:rPr>
            <w:b/>
            <w:sz w:val="23"/>
          </w:rPr>
          <w:delText>Abnormal tides</w:delText>
        </w:r>
      </w:del>
    </w:p>
    <w:p w14:paraId="1127B5D9" w14:textId="77777777" w:rsidR="000A7CDE" w:rsidRDefault="000A7CDE">
      <w:pPr>
        <w:tabs>
          <w:tab w:val="left" w:pos="720"/>
          <w:tab w:val="left" w:pos="1170"/>
        </w:tabs>
        <w:rPr>
          <w:sz w:val="23"/>
        </w:rPr>
      </w:pPr>
    </w:p>
    <w:p w14:paraId="3B77F9E8" w14:textId="77777777" w:rsidR="000A7CDE" w:rsidRDefault="000A7CDE">
      <w:pPr>
        <w:tabs>
          <w:tab w:val="left" w:pos="720"/>
          <w:tab w:val="left" w:pos="1170"/>
        </w:tabs>
        <w:rPr>
          <w:sz w:val="23"/>
        </w:rPr>
      </w:pPr>
      <w:r>
        <w:rPr>
          <w:b/>
          <w:sz w:val="23"/>
        </w:rPr>
        <w:t>A1/3.2</w:t>
      </w:r>
      <w:r>
        <w:rPr>
          <w:sz w:val="23"/>
        </w:rPr>
        <w:tab/>
      </w:r>
      <w:r>
        <w:rPr>
          <w:b/>
          <w:sz w:val="23"/>
        </w:rPr>
        <w:t xml:space="preserve">Navigational warnings </w:t>
      </w:r>
      <w:del w:id="29" w:author="Heidi Clevett" w:date="2024-03-14T14:02:00Z">
        <w:r w:rsidDel="00D45F57">
          <w:rPr>
            <w:b/>
            <w:sz w:val="23"/>
          </w:rPr>
          <w:delText>i</w:delText>
        </w:r>
      </w:del>
      <w:del w:id="30" w:author="Heidi Clevett" w:date="2024-03-14T14:01:00Z">
        <w:r w:rsidDel="00D45F57">
          <w:rPr>
            <w:b/>
            <w:sz w:val="23"/>
          </w:rPr>
          <w:delText>nvolving</w:delText>
        </w:r>
      </w:del>
    </w:p>
    <w:p w14:paraId="04BB1C57" w14:textId="77777777" w:rsidR="000A7CDE" w:rsidRDefault="000A7CDE">
      <w:pPr>
        <w:tabs>
          <w:tab w:val="left" w:pos="720"/>
          <w:tab w:val="left" w:pos="1170"/>
        </w:tabs>
        <w:rPr>
          <w:sz w:val="23"/>
        </w:rPr>
      </w:pPr>
    </w:p>
    <w:p w14:paraId="193AEE07" w14:textId="77777777" w:rsidR="000A7CDE" w:rsidRDefault="000A7CDE">
      <w:pPr>
        <w:tabs>
          <w:tab w:val="left" w:pos="720"/>
          <w:tab w:val="left" w:pos="1170"/>
          <w:tab w:val="left" w:pos="1620"/>
        </w:tabs>
        <w:rPr>
          <w:sz w:val="23"/>
        </w:rPr>
      </w:pPr>
      <w:r>
        <w:rPr>
          <w:sz w:val="23"/>
        </w:rPr>
        <w:t>.1</w:t>
      </w:r>
      <w:r>
        <w:rPr>
          <w:sz w:val="23"/>
        </w:rPr>
        <w:tab/>
      </w:r>
      <w:r>
        <w:rPr>
          <w:b/>
          <w:sz w:val="23"/>
        </w:rPr>
        <w:t>Land</w:t>
      </w:r>
      <w:r>
        <w:rPr>
          <w:b/>
          <w:sz w:val="23"/>
        </w:rPr>
        <w:noBreakHyphen/>
        <w:t xml:space="preserve"> or seamarks</w:t>
      </w:r>
    </w:p>
    <w:p w14:paraId="04CA53C5" w14:textId="77777777" w:rsidR="000A7CDE" w:rsidRDefault="000A7CDE">
      <w:pPr>
        <w:tabs>
          <w:tab w:val="left" w:pos="720"/>
          <w:tab w:val="left" w:pos="1170"/>
          <w:tab w:val="left" w:pos="1620"/>
        </w:tabs>
        <w:rPr>
          <w:sz w:val="23"/>
        </w:rPr>
      </w:pPr>
      <w:r>
        <w:rPr>
          <w:sz w:val="23"/>
        </w:rPr>
        <w:t>.2</w:t>
      </w:r>
      <w:r>
        <w:rPr>
          <w:sz w:val="23"/>
        </w:rPr>
        <w:tab/>
      </w:r>
      <w:r>
        <w:rPr>
          <w:b/>
          <w:sz w:val="23"/>
        </w:rPr>
        <w:t>Drifting objects</w:t>
      </w:r>
    </w:p>
    <w:p w14:paraId="60FC5C25" w14:textId="77777777" w:rsidR="000A7CDE" w:rsidRDefault="000A7CDE">
      <w:pPr>
        <w:tabs>
          <w:tab w:val="left" w:pos="720"/>
          <w:tab w:val="left" w:pos="1170"/>
          <w:tab w:val="left" w:pos="1620"/>
        </w:tabs>
        <w:rPr>
          <w:sz w:val="23"/>
        </w:rPr>
      </w:pPr>
      <w:r>
        <w:rPr>
          <w:sz w:val="23"/>
        </w:rPr>
        <w:t>.3</w:t>
      </w:r>
      <w:r>
        <w:rPr>
          <w:sz w:val="23"/>
        </w:rPr>
        <w:tab/>
      </w:r>
      <w:r>
        <w:rPr>
          <w:b/>
          <w:sz w:val="23"/>
        </w:rPr>
        <w:t>Electronic navigational aids</w:t>
      </w:r>
    </w:p>
    <w:p w14:paraId="4C67DE64" w14:textId="77777777" w:rsidR="000A7CDE" w:rsidRDefault="000A7CDE">
      <w:pPr>
        <w:tabs>
          <w:tab w:val="left" w:pos="720"/>
          <w:tab w:val="left" w:pos="1170"/>
          <w:tab w:val="left" w:pos="1620"/>
        </w:tabs>
        <w:rPr>
          <w:sz w:val="23"/>
        </w:rPr>
      </w:pPr>
      <w:r>
        <w:rPr>
          <w:sz w:val="23"/>
        </w:rPr>
        <w:t>.4</w:t>
      </w:r>
      <w:r>
        <w:rPr>
          <w:sz w:val="23"/>
        </w:rPr>
        <w:tab/>
      </w:r>
      <w:r>
        <w:rPr>
          <w:b/>
          <w:sz w:val="23"/>
        </w:rPr>
        <w:t>Seabottom characteristics, wrecks</w:t>
      </w:r>
    </w:p>
    <w:p w14:paraId="47CB9232" w14:textId="77777777" w:rsidR="000A7CDE" w:rsidRDefault="000A7CDE">
      <w:pPr>
        <w:tabs>
          <w:tab w:val="left" w:pos="720"/>
          <w:tab w:val="left" w:pos="1170"/>
          <w:tab w:val="left" w:pos="1620"/>
        </w:tabs>
        <w:rPr>
          <w:sz w:val="23"/>
        </w:rPr>
      </w:pPr>
      <w:r>
        <w:rPr>
          <w:sz w:val="23"/>
        </w:rPr>
        <w:br w:type="page"/>
      </w:r>
      <w:r>
        <w:rPr>
          <w:sz w:val="23"/>
        </w:rPr>
        <w:lastRenderedPageBreak/>
        <w:t>.5</w:t>
      </w:r>
      <w:r>
        <w:rPr>
          <w:sz w:val="23"/>
        </w:rPr>
        <w:tab/>
      </w:r>
      <w:r>
        <w:rPr>
          <w:b/>
          <w:sz w:val="23"/>
        </w:rPr>
        <w:t>Miscellaneous</w:t>
      </w:r>
    </w:p>
    <w:p w14:paraId="67B46945" w14:textId="77777777" w:rsidR="000A7CDE" w:rsidRDefault="000A7CDE">
      <w:pPr>
        <w:tabs>
          <w:tab w:val="left" w:pos="720"/>
          <w:tab w:val="left" w:pos="1170"/>
          <w:tab w:val="left" w:pos="1620"/>
        </w:tabs>
        <w:rPr>
          <w:sz w:val="23"/>
        </w:rPr>
      </w:pPr>
      <w:r>
        <w:rPr>
          <w:sz w:val="23"/>
        </w:rPr>
        <w:t>.5.1</w:t>
      </w:r>
      <w:r>
        <w:rPr>
          <w:sz w:val="23"/>
        </w:rPr>
        <w:tab/>
      </w:r>
      <w:r>
        <w:rPr>
          <w:sz w:val="23"/>
        </w:rPr>
        <w:tab/>
      </w:r>
      <w:r>
        <w:rPr>
          <w:b/>
          <w:sz w:val="23"/>
        </w:rPr>
        <w:t>Cable, pipe and seismic / hydrographic operations</w:t>
      </w:r>
    </w:p>
    <w:p w14:paraId="0F37657E" w14:textId="21F35740" w:rsidR="000A7CDE" w:rsidRDefault="000A7CDE">
      <w:pPr>
        <w:tabs>
          <w:tab w:val="left" w:pos="720"/>
          <w:tab w:val="left" w:pos="1170"/>
          <w:tab w:val="left" w:pos="1620"/>
        </w:tabs>
        <w:rPr>
          <w:sz w:val="23"/>
        </w:rPr>
      </w:pPr>
      <w:r>
        <w:rPr>
          <w:sz w:val="23"/>
        </w:rPr>
        <w:t>.5.2</w:t>
      </w:r>
      <w:r>
        <w:rPr>
          <w:sz w:val="23"/>
        </w:rPr>
        <w:tab/>
      </w:r>
      <w:r>
        <w:rPr>
          <w:sz w:val="23"/>
        </w:rPr>
        <w:tab/>
      </w:r>
      <w:ins w:id="31" w:author="Heidi Clevett" w:date="2024-03-14T14:02:00Z">
        <w:r w:rsidR="00D45F57">
          <w:rPr>
            <w:b/>
            <w:sz w:val="23"/>
          </w:rPr>
          <w:t>Underwater</w:t>
        </w:r>
      </w:ins>
      <w:del w:id="32" w:author="Heidi Clevett" w:date="2024-03-14T14:02:00Z">
        <w:r w:rsidDel="00D45F57">
          <w:rPr>
            <w:b/>
            <w:sz w:val="23"/>
          </w:rPr>
          <w:delText>Diving</w:delText>
        </w:r>
      </w:del>
      <w:r>
        <w:rPr>
          <w:b/>
          <w:sz w:val="23"/>
        </w:rPr>
        <w:t xml:space="preserve"> </w:t>
      </w:r>
      <w:ins w:id="33" w:author="Heidi Clevett" w:date="2024-03-14T14:03:00Z">
        <w:r w:rsidR="00EF1D4D">
          <w:rPr>
            <w:b/>
            <w:sz w:val="23"/>
          </w:rPr>
          <w:t xml:space="preserve">and </w:t>
        </w:r>
      </w:ins>
      <w:del w:id="34" w:author="Heidi Clevett" w:date="2024-03-14T14:03:00Z">
        <w:r w:rsidDel="00EF1D4D">
          <w:rPr>
            <w:b/>
            <w:sz w:val="23"/>
          </w:rPr>
          <w:delText xml:space="preserve">operations, </w:delText>
        </w:r>
      </w:del>
      <w:r>
        <w:rPr>
          <w:b/>
          <w:sz w:val="23"/>
        </w:rPr>
        <w:t>tow</w:t>
      </w:r>
      <w:del w:id="35" w:author="Heidi Clevett" w:date="2024-03-14T14:03:00Z">
        <w:r w:rsidDel="00EF1D4D">
          <w:rPr>
            <w:b/>
            <w:sz w:val="23"/>
          </w:rPr>
          <w:delText>s</w:delText>
        </w:r>
      </w:del>
      <w:ins w:id="36" w:author="Heidi Clevett" w:date="2024-03-14T14:03:00Z">
        <w:r w:rsidR="00EF1D4D">
          <w:rPr>
            <w:b/>
            <w:sz w:val="23"/>
          </w:rPr>
          <w:t>ing</w:t>
        </w:r>
      </w:ins>
      <w:del w:id="37" w:author="Heidi Clevett" w:date="2024-03-14T14:03:00Z">
        <w:r w:rsidDel="00EF1D4D">
          <w:rPr>
            <w:b/>
            <w:sz w:val="23"/>
          </w:rPr>
          <w:delText>,</w:delText>
        </w:r>
      </w:del>
      <w:del w:id="38" w:author="Heidi Clevett" w:date="2024-03-14T14:02:00Z">
        <w:r w:rsidDel="005E3D40">
          <w:rPr>
            <w:b/>
            <w:sz w:val="23"/>
          </w:rPr>
          <w:delText xml:space="preserve"> </w:delText>
        </w:r>
        <w:r w:rsidDel="00D45F57">
          <w:rPr>
            <w:b/>
            <w:sz w:val="23"/>
          </w:rPr>
          <w:delText xml:space="preserve">dredging </w:delText>
        </w:r>
      </w:del>
      <w:r>
        <w:rPr>
          <w:b/>
          <w:sz w:val="23"/>
        </w:rPr>
        <w:t>operations</w:t>
      </w:r>
    </w:p>
    <w:p w14:paraId="5B3D5C0D" w14:textId="77777777" w:rsidR="000A7CDE" w:rsidRDefault="000A7CDE">
      <w:pPr>
        <w:tabs>
          <w:tab w:val="left" w:pos="720"/>
          <w:tab w:val="left" w:pos="1170"/>
          <w:tab w:val="left" w:pos="1620"/>
        </w:tabs>
        <w:rPr>
          <w:sz w:val="23"/>
        </w:rPr>
      </w:pPr>
      <w:r>
        <w:rPr>
          <w:sz w:val="23"/>
        </w:rPr>
        <w:t>.5.3</w:t>
      </w:r>
      <w:r>
        <w:rPr>
          <w:sz w:val="23"/>
        </w:rPr>
        <w:tab/>
      </w:r>
      <w:r>
        <w:rPr>
          <w:sz w:val="23"/>
        </w:rPr>
        <w:tab/>
      </w:r>
      <w:r>
        <w:rPr>
          <w:b/>
          <w:sz w:val="23"/>
        </w:rPr>
        <w:t>Tanker transhipment</w:t>
      </w:r>
    </w:p>
    <w:p w14:paraId="5C015149" w14:textId="77777777" w:rsidR="000A7CDE" w:rsidRDefault="000A7CDE">
      <w:pPr>
        <w:tabs>
          <w:tab w:val="left" w:pos="720"/>
          <w:tab w:val="left" w:pos="1170"/>
          <w:tab w:val="left" w:pos="1620"/>
        </w:tabs>
        <w:rPr>
          <w:sz w:val="23"/>
        </w:rPr>
      </w:pPr>
      <w:r>
        <w:rPr>
          <w:sz w:val="23"/>
        </w:rPr>
        <w:t>.5.4</w:t>
      </w:r>
      <w:r>
        <w:rPr>
          <w:sz w:val="23"/>
        </w:rPr>
        <w:tab/>
      </w:r>
      <w:r>
        <w:rPr>
          <w:sz w:val="23"/>
        </w:rPr>
        <w:tab/>
      </w:r>
      <w:r>
        <w:rPr>
          <w:b/>
          <w:sz w:val="23"/>
        </w:rPr>
        <w:t>Off</w:t>
      </w:r>
      <w:r>
        <w:rPr>
          <w:b/>
          <w:sz w:val="23"/>
        </w:rPr>
        <w:noBreakHyphen/>
        <w:t>shore installations, rig moves</w:t>
      </w:r>
    </w:p>
    <w:p w14:paraId="3998534F" w14:textId="77777777" w:rsidR="000A7CDE" w:rsidRDefault="000A7CDE">
      <w:pPr>
        <w:tabs>
          <w:tab w:val="left" w:pos="720"/>
          <w:tab w:val="left" w:pos="1170"/>
          <w:tab w:val="left" w:pos="1620"/>
        </w:tabs>
        <w:rPr>
          <w:sz w:val="23"/>
        </w:rPr>
      </w:pPr>
      <w:r>
        <w:rPr>
          <w:sz w:val="23"/>
        </w:rPr>
        <w:t>.5.5</w:t>
      </w:r>
      <w:r>
        <w:rPr>
          <w:sz w:val="23"/>
        </w:rPr>
        <w:tab/>
      </w:r>
      <w:r>
        <w:rPr>
          <w:sz w:val="23"/>
        </w:rPr>
        <w:tab/>
      </w:r>
      <w:r>
        <w:rPr>
          <w:b/>
          <w:sz w:val="23"/>
        </w:rPr>
        <w:t>Defective locks or bridges</w:t>
      </w:r>
    </w:p>
    <w:p w14:paraId="23C0C5DB" w14:textId="77777777" w:rsidR="000A7CDE" w:rsidRDefault="000A7CDE">
      <w:pPr>
        <w:tabs>
          <w:tab w:val="left" w:pos="720"/>
          <w:tab w:val="left" w:pos="1170"/>
          <w:tab w:val="left" w:pos="1620"/>
        </w:tabs>
        <w:rPr>
          <w:sz w:val="23"/>
        </w:rPr>
      </w:pPr>
      <w:r>
        <w:rPr>
          <w:sz w:val="23"/>
        </w:rPr>
        <w:t>.5.6</w:t>
      </w:r>
      <w:r>
        <w:rPr>
          <w:sz w:val="23"/>
        </w:rPr>
        <w:tab/>
      </w:r>
      <w:r>
        <w:rPr>
          <w:sz w:val="23"/>
        </w:rPr>
        <w:tab/>
      </w:r>
      <w:r>
        <w:rPr>
          <w:b/>
          <w:sz w:val="23"/>
        </w:rPr>
        <w:t>Military operations</w:t>
      </w:r>
    </w:p>
    <w:p w14:paraId="35733954" w14:textId="77777777" w:rsidR="000A7CDE" w:rsidRDefault="000A7CDE">
      <w:pPr>
        <w:tabs>
          <w:tab w:val="left" w:pos="720"/>
          <w:tab w:val="left" w:pos="1170"/>
          <w:tab w:val="left" w:pos="1620"/>
        </w:tabs>
        <w:rPr>
          <w:sz w:val="23"/>
        </w:rPr>
      </w:pPr>
      <w:r>
        <w:rPr>
          <w:sz w:val="23"/>
        </w:rPr>
        <w:t>.5.7</w:t>
      </w:r>
      <w:r>
        <w:rPr>
          <w:sz w:val="23"/>
        </w:rPr>
        <w:tab/>
      </w:r>
      <w:r>
        <w:rPr>
          <w:sz w:val="23"/>
        </w:rPr>
        <w:tab/>
      </w:r>
      <w:r>
        <w:rPr>
          <w:b/>
          <w:sz w:val="23"/>
        </w:rPr>
        <w:t>Fishery</w:t>
      </w:r>
    </w:p>
    <w:p w14:paraId="206B0C08" w14:textId="77777777" w:rsidR="000A7CDE" w:rsidRDefault="000A7CDE">
      <w:pPr>
        <w:tabs>
          <w:tab w:val="left" w:pos="720"/>
          <w:tab w:val="left" w:pos="1170"/>
          <w:tab w:val="left" w:pos="1620"/>
        </w:tabs>
        <w:rPr>
          <w:sz w:val="23"/>
        </w:rPr>
      </w:pPr>
    </w:p>
    <w:p w14:paraId="45B95171" w14:textId="77777777" w:rsidR="000A7CDE" w:rsidRDefault="000A7CDE">
      <w:pPr>
        <w:tabs>
          <w:tab w:val="left" w:pos="720"/>
          <w:tab w:val="left" w:pos="1170"/>
          <w:tab w:val="left" w:pos="1620"/>
        </w:tabs>
        <w:rPr>
          <w:b/>
          <w:sz w:val="23"/>
        </w:rPr>
      </w:pPr>
      <w:r>
        <w:rPr>
          <w:b/>
          <w:sz w:val="23"/>
        </w:rPr>
        <w:t>A1/3.3</w:t>
      </w:r>
      <w:r>
        <w:rPr>
          <w:sz w:val="23"/>
        </w:rPr>
        <w:tab/>
      </w:r>
      <w:r>
        <w:rPr>
          <w:b/>
          <w:sz w:val="23"/>
        </w:rPr>
        <w:t>Environmental protection communications</w:t>
      </w:r>
    </w:p>
    <w:p w14:paraId="71764147" w14:textId="77777777" w:rsidR="000A7CDE" w:rsidRDefault="000A7CDE">
      <w:pPr>
        <w:tabs>
          <w:tab w:val="left" w:pos="720"/>
          <w:tab w:val="left" w:pos="1170"/>
          <w:tab w:val="left" w:pos="1620"/>
        </w:tabs>
        <w:rPr>
          <w:sz w:val="23"/>
        </w:rPr>
      </w:pPr>
    </w:p>
    <w:p w14:paraId="60B329D7" w14:textId="77777777" w:rsidR="000A7CDE" w:rsidRDefault="000A7CDE">
      <w:pPr>
        <w:tabs>
          <w:tab w:val="left" w:pos="720"/>
          <w:tab w:val="left" w:pos="1170"/>
          <w:tab w:val="left" w:pos="1620"/>
        </w:tabs>
        <w:rPr>
          <w:sz w:val="23"/>
        </w:rPr>
      </w:pPr>
      <w:r>
        <w:rPr>
          <w:b/>
          <w:sz w:val="23"/>
        </w:rPr>
        <w:t>A1/4</w:t>
      </w:r>
      <w:r>
        <w:rPr>
          <w:b/>
          <w:sz w:val="23"/>
        </w:rPr>
        <w:tab/>
        <w:t>Pilotage</w:t>
      </w:r>
    </w:p>
    <w:p w14:paraId="5459106B" w14:textId="77777777" w:rsidR="000A7CDE" w:rsidRDefault="000A7CDE">
      <w:pPr>
        <w:tabs>
          <w:tab w:val="left" w:pos="720"/>
          <w:tab w:val="left" w:pos="1170"/>
          <w:tab w:val="left" w:pos="1620"/>
        </w:tabs>
        <w:rPr>
          <w:sz w:val="23"/>
        </w:rPr>
      </w:pPr>
    </w:p>
    <w:p w14:paraId="77D7C79D" w14:textId="77D16F12" w:rsidR="000A7CDE" w:rsidDel="0022272A" w:rsidRDefault="000A7CDE">
      <w:pPr>
        <w:tabs>
          <w:tab w:val="left" w:pos="720"/>
          <w:tab w:val="left" w:pos="1170"/>
          <w:tab w:val="left" w:pos="1620"/>
        </w:tabs>
        <w:rPr>
          <w:del w:id="39" w:author="Heidi Clevett" w:date="2024-03-14T14:21:00Z"/>
          <w:b/>
          <w:sz w:val="23"/>
        </w:rPr>
      </w:pPr>
      <w:r>
        <w:rPr>
          <w:b/>
          <w:sz w:val="23"/>
        </w:rPr>
        <w:t>A1/4.1</w:t>
      </w:r>
      <w:r>
        <w:rPr>
          <w:sz w:val="23"/>
        </w:rPr>
        <w:tab/>
      </w:r>
      <w:r>
        <w:rPr>
          <w:b/>
          <w:sz w:val="23"/>
        </w:rPr>
        <w:t>Pilot request</w:t>
      </w:r>
    </w:p>
    <w:p w14:paraId="2C11BDB5" w14:textId="77777777" w:rsidR="000A7CDE" w:rsidRDefault="000A7CDE">
      <w:pPr>
        <w:tabs>
          <w:tab w:val="left" w:pos="720"/>
          <w:tab w:val="left" w:pos="1170"/>
          <w:tab w:val="left" w:pos="1620"/>
        </w:tabs>
        <w:rPr>
          <w:b/>
          <w:sz w:val="23"/>
        </w:rPr>
      </w:pPr>
    </w:p>
    <w:p w14:paraId="3FA7A358" w14:textId="77777777" w:rsidR="000A7CDE" w:rsidRDefault="000A7CDE">
      <w:pPr>
        <w:tabs>
          <w:tab w:val="left" w:pos="720"/>
          <w:tab w:val="left" w:pos="1170"/>
          <w:tab w:val="left" w:pos="1620"/>
        </w:tabs>
        <w:rPr>
          <w:sz w:val="23"/>
        </w:rPr>
      </w:pPr>
      <w:r>
        <w:rPr>
          <w:b/>
          <w:sz w:val="23"/>
        </w:rPr>
        <w:t>A1/4.2</w:t>
      </w:r>
      <w:r>
        <w:rPr>
          <w:sz w:val="23"/>
        </w:rPr>
        <w:tab/>
      </w:r>
      <w:r>
        <w:rPr>
          <w:b/>
          <w:sz w:val="23"/>
        </w:rPr>
        <w:t>Embarking / disembarking pilot</w:t>
      </w:r>
    </w:p>
    <w:p w14:paraId="1D32319A" w14:textId="4AC36D7F" w:rsidR="000A7CDE" w:rsidDel="00B31259" w:rsidRDefault="000A7CDE">
      <w:pPr>
        <w:tabs>
          <w:tab w:val="left" w:pos="720"/>
          <w:tab w:val="left" w:pos="1170"/>
          <w:tab w:val="left" w:pos="1620"/>
        </w:tabs>
        <w:rPr>
          <w:del w:id="40" w:author="Heidi Clevett" w:date="2024-03-14T14:05:00Z"/>
          <w:sz w:val="23"/>
        </w:rPr>
      </w:pPr>
      <w:del w:id="41" w:author="Heidi Clevett" w:date="2024-03-14T14:05:00Z">
        <w:r w:rsidDel="00B31259">
          <w:rPr>
            <w:b/>
            <w:sz w:val="23"/>
          </w:rPr>
          <w:delText>A1/4.3</w:delText>
        </w:r>
        <w:r w:rsidDel="00B31259">
          <w:rPr>
            <w:sz w:val="23"/>
          </w:rPr>
          <w:tab/>
        </w:r>
        <w:r w:rsidDel="00B31259">
          <w:rPr>
            <w:b/>
            <w:sz w:val="23"/>
          </w:rPr>
          <w:delText>Tug request</w:delText>
        </w:r>
      </w:del>
    </w:p>
    <w:p w14:paraId="29A59120" w14:textId="77777777" w:rsidR="000A7CDE" w:rsidRDefault="000A7CDE">
      <w:pPr>
        <w:tabs>
          <w:tab w:val="left" w:pos="720"/>
          <w:tab w:val="left" w:pos="1170"/>
          <w:tab w:val="left" w:pos="1620"/>
        </w:tabs>
        <w:rPr>
          <w:sz w:val="23"/>
        </w:rPr>
      </w:pPr>
    </w:p>
    <w:p w14:paraId="4FBD4A99" w14:textId="3B8EAB77" w:rsidR="000A7CDE" w:rsidRDefault="000A7CDE">
      <w:pPr>
        <w:tabs>
          <w:tab w:val="left" w:pos="720"/>
          <w:tab w:val="left" w:pos="1170"/>
          <w:tab w:val="left" w:pos="1620"/>
        </w:tabs>
        <w:rPr>
          <w:sz w:val="23"/>
        </w:rPr>
      </w:pPr>
      <w:r>
        <w:rPr>
          <w:b/>
          <w:sz w:val="23"/>
        </w:rPr>
        <w:t>A1/5</w:t>
      </w:r>
      <w:r>
        <w:rPr>
          <w:b/>
          <w:sz w:val="23"/>
        </w:rPr>
        <w:tab/>
        <w:t>Special</w:t>
      </w:r>
      <w:ins w:id="42" w:author="Heidi Clevett" w:date="2024-03-14T14:05:00Z">
        <w:r w:rsidR="00B31259">
          <w:rPr>
            <w:b/>
            <w:sz w:val="23"/>
          </w:rPr>
          <w:t xml:space="preserve"> oper</w:t>
        </w:r>
      </w:ins>
      <w:ins w:id="43" w:author="Heidi Clevett" w:date="2024-03-14T14:22:00Z">
        <w:r w:rsidR="0022272A">
          <w:rPr>
            <w:b/>
            <w:sz w:val="23"/>
          </w:rPr>
          <w:t>a</w:t>
        </w:r>
      </w:ins>
      <w:ins w:id="44" w:author="Heidi Clevett" w:date="2024-03-14T14:05:00Z">
        <w:r w:rsidR="00B31259">
          <w:rPr>
            <w:b/>
            <w:sz w:val="23"/>
          </w:rPr>
          <w:t>tion</w:t>
        </w:r>
      </w:ins>
      <w:r>
        <w:rPr>
          <w:b/>
          <w:sz w:val="23"/>
        </w:rPr>
        <w:t>s</w:t>
      </w:r>
    </w:p>
    <w:p w14:paraId="2BE39E7C" w14:textId="77777777" w:rsidR="000A7CDE" w:rsidRDefault="000A7CDE">
      <w:pPr>
        <w:tabs>
          <w:tab w:val="left" w:pos="720"/>
          <w:tab w:val="left" w:pos="1170"/>
          <w:tab w:val="left" w:pos="1620"/>
        </w:tabs>
        <w:rPr>
          <w:sz w:val="23"/>
        </w:rPr>
      </w:pPr>
    </w:p>
    <w:p w14:paraId="5643B8C9" w14:textId="77777777" w:rsidR="000A7CDE" w:rsidRDefault="000A7CDE">
      <w:pPr>
        <w:tabs>
          <w:tab w:val="left" w:pos="720"/>
          <w:tab w:val="left" w:pos="1170"/>
          <w:tab w:val="left" w:pos="1620"/>
        </w:tabs>
        <w:rPr>
          <w:sz w:val="23"/>
        </w:rPr>
      </w:pPr>
      <w:r>
        <w:rPr>
          <w:b/>
          <w:sz w:val="23"/>
        </w:rPr>
        <w:t>A1/5.1</w:t>
      </w:r>
      <w:r>
        <w:rPr>
          <w:sz w:val="23"/>
        </w:rPr>
        <w:tab/>
      </w:r>
      <w:r>
        <w:rPr>
          <w:b/>
          <w:sz w:val="23"/>
        </w:rPr>
        <w:t>Helicopter operations</w:t>
      </w:r>
    </w:p>
    <w:p w14:paraId="7F14EAA1" w14:textId="77777777" w:rsidR="000A7CDE" w:rsidRDefault="000A7CDE">
      <w:pPr>
        <w:tabs>
          <w:tab w:val="left" w:pos="720"/>
          <w:tab w:val="left" w:pos="1170"/>
          <w:tab w:val="left" w:pos="1620"/>
        </w:tabs>
        <w:rPr>
          <w:sz w:val="23"/>
        </w:rPr>
      </w:pPr>
    </w:p>
    <w:p w14:paraId="607A2D1B" w14:textId="77777777" w:rsidR="000A7CDE" w:rsidRDefault="000A7CDE">
      <w:pPr>
        <w:tabs>
          <w:tab w:val="left" w:pos="720"/>
          <w:tab w:val="left" w:pos="1170"/>
          <w:tab w:val="left" w:pos="1620"/>
        </w:tabs>
        <w:rPr>
          <w:sz w:val="23"/>
        </w:rPr>
      </w:pPr>
      <w:r>
        <w:rPr>
          <w:b/>
          <w:sz w:val="23"/>
        </w:rPr>
        <w:t>A1/5.2</w:t>
      </w:r>
      <w:r>
        <w:rPr>
          <w:b/>
          <w:sz w:val="23"/>
        </w:rPr>
        <w:tab/>
        <w:t>Ice</w:t>
      </w:r>
      <w:r>
        <w:rPr>
          <w:b/>
          <w:sz w:val="23"/>
        </w:rPr>
        <w:noBreakHyphen/>
        <w:t>breaker operations</w:t>
      </w:r>
    </w:p>
    <w:p w14:paraId="4A214025" w14:textId="77777777" w:rsidR="000A7CDE" w:rsidRDefault="000A7CDE">
      <w:pPr>
        <w:tabs>
          <w:tab w:val="left" w:pos="720"/>
          <w:tab w:val="left" w:pos="1170"/>
          <w:tab w:val="left" w:pos="1620"/>
        </w:tabs>
        <w:rPr>
          <w:sz w:val="23"/>
        </w:rPr>
      </w:pPr>
      <w:r>
        <w:rPr>
          <w:sz w:val="23"/>
        </w:rPr>
        <w:t>.1</w:t>
      </w:r>
      <w:r>
        <w:rPr>
          <w:sz w:val="23"/>
        </w:rPr>
        <w:tab/>
      </w:r>
      <w:r>
        <w:rPr>
          <w:b/>
          <w:sz w:val="23"/>
        </w:rPr>
        <w:t>Ice</w:t>
      </w:r>
      <w:r>
        <w:rPr>
          <w:b/>
          <w:sz w:val="23"/>
        </w:rPr>
        <w:noBreakHyphen/>
        <w:t>breaker request</w:t>
      </w:r>
    </w:p>
    <w:p w14:paraId="78A6B563" w14:textId="77777777" w:rsidR="000A7CDE" w:rsidRDefault="000A7CDE">
      <w:pPr>
        <w:tabs>
          <w:tab w:val="left" w:pos="720"/>
          <w:tab w:val="left" w:pos="1170"/>
          <w:tab w:val="left" w:pos="1620"/>
        </w:tabs>
        <w:rPr>
          <w:sz w:val="23"/>
        </w:rPr>
      </w:pPr>
      <w:r>
        <w:rPr>
          <w:sz w:val="23"/>
        </w:rPr>
        <w:t>.2</w:t>
      </w:r>
      <w:r>
        <w:rPr>
          <w:sz w:val="23"/>
        </w:rPr>
        <w:tab/>
      </w:r>
      <w:r>
        <w:rPr>
          <w:b/>
          <w:sz w:val="23"/>
        </w:rPr>
        <w:t>Ice</w:t>
      </w:r>
      <w:r>
        <w:rPr>
          <w:b/>
          <w:sz w:val="23"/>
        </w:rPr>
        <w:noBreakHyphen/>
        <w:t>breaker assistance for convoy</w:t>
      </w:r>
    </w:p>
    <w:p w14:paraId="2E899106" w14:textId="77777777" w:rsidR="000A7CDE" w:rsidRDefault="000A7CDE">
      <w:pPr>
        <w:tabs>
          <w:tab w:val="left" w:pos="720"/>
          <w:tab w:val="left" w:pos="1170"/>
          <w:tab w:val="left" w:pos="1620"/>
        </w:tabs>
        <w:rPr>
          <w:sz w:val="23"/>
        </w:rPr>
      </w:pPr>
      <w:r>
        <w:rPr>
          <w:sz w:val="23"/>
        </w:rPr>
        <w:t>.3</w:t>
      </w:r>
      <w:r>
        <w:rPr>
          <w:sz w:val="23"/>
        </w:rPr>
        <w:tab/>
      </w:r>
      <w:r>
        <w:rPr>
          <w:b/>
          <w:sz w:val="23"/>
        </w:rPr>
        <w:t>Ice</w:t>
      </w:r>
      <w:r>
        <w:rPr>
          <w:b/>
          <w:sz w:val="23"/>
        </w:rPr>
        <w:noBreakHyphen/>
        <w:t>breaker assistance in close-coupled towing</w:t>
      </w:r>
      <w:r>
        <w:rPr>
          <w:sz w:val="23"/>
        </w:rPr>
        <w:t xml:space="preserve">  </w:t>
      </w:r>
    </w:p>
    <w:p w14:paraId="6E8D68F8" w14:textId="77777777" w:rsidR="000A7CDE" w:rsidRDefault="000A7CDE">
      <w:pPr>
        <w:tabs>
          <w:tab w:val="left" w:pos="720"/>
          <w:tab w:val="left" w:pos="1170"/>
          <w:tab w:val="left" w:pos="1620"/>
        </w:tabs>
        <w:rPr>
          <w:b/>
          <w:sz w:val="23"/>
        </w:rPr>
      </w:pPr>
    </w:p>
    <w:p w14:paraId="4200F179" w14:textId="77777777" w:rsidR="000A7CDE" w:rsidRDefault="000A7CDE">
      <w:pPr>
        <w:tabs>
          <w:tab w:val="left" w:pos="720"/>
          <w:tab w:val="left" w:pos="1170"/>
          <w:tab w:val="left" w:pos="1620"/>
        </w:tabs>
        <w:rPr>
          <w:sz w:val="23"/>
          <w:lang w:val="fr-FR"/>
        </w:rPr>
      </w:pPr>
      <w:r>
        <w:rPr>
          <w:b/>
          <w:sz w:val="23"/>
          <w:lang w:val="fr-FR"/>
        </w:rPr>
        <w:t>A1/6</w:t>
      </w:r>
      <w:r>
        <w:rPr>
          <w:b/>
          <w:sz w:val="23"/>
          <w:lang w:val="fr-FR"/>
        </w:rPr>
        <w:tab/>
        <w:t xml:space="preserve">Vessel Traffic Service (VTS) Standard Phrases </w:t>
      </w:r>
    </w:p>
    <w:p w14:paraId="393C80B4" w14:textId="0F4835FB" w:rsidR="000A7CDE" w:rsidRDefault="00E40BFC">
      <w:pPr>
        <w:tabs>
          <w:tab w:val="left" w:pos="720"/>
          <w:tab w:val="left" w:pos="1170"/>
          <w:tab w:val="left" w:pos="1620"/>
        </w:tabs>
        <w:rPr>
          <w:sz w:val="23"/>
          <w:lang w:val="fr-FR"/>
        </w:rPr>
      </w:pPr>
      <w:ins w:id="45" w:author="Heidi Clevett" w:date="2024-03-14T14:09:00Z">
        <w:r>
          <w:rPr>
            <w:sz w:val="23"/>
            <w:lang w:val="fr-FR"/>
          </w:rPr>
          <w:tab/>
          <w:t>Application of message marker</w:t>
        </w:r>
      </w:ins>
      <w:ins w:id="46" w:author="Heidi Clevett" w:date="2024-03-14T15:18:00Z">
        <w:r w:rsidR="00B23A0C">
          <w:rPr>
            <w:sz w:val="23"/>
            <w:lang w:val="fr-FR"/>
          </w:rPr>
          <w:t>s</w:t>
        </w:r>
      </w:ins>
    </w:p>
    <w:p w14:paraId="612259BF" w14:textId="2EEE290A" w:rsidR="000A7CDE" w:rsidRDefault="000A7CDE">
      <w:pPr>
        <w:tabs>
          <w:tab w:val="left" w:pos="720"/>
          <w:tab w:val="left" w:pos="1170"/>
          <w:tab w:val="left" w:pos="1620"/>
        </w:tabs>
        <w:rPr>
          <w:sz w:val="23"/>
        </w:rPr>
      </w:pPr>
      <w:r>
        <w:rPr>
          <w:b/>
          <w:sz w:val="23"/>
        </w:rPr>
        <w:t>A1/6.1</w:t>
      </w:r>
      <w:r>
        <w:rPr>
          <w:sz w:val="23"/>
        </w:rPr>
        <w:tab/>
      </w:r>
      <w:r>
        <w:rPr>
          <w:b/>
          <w:sz w:val="23"/>
        </w:rPr>
        <w:t>Phrases for acquiring and providing</w:t>
      </w:r>
      <w:r>
        <w:rPr>
          <w:sz w:val="23"/>
        </w:rPr>
        <w:t xml:space="preserve"> </w:t>
      </w:r>
      <w:r>
        <w:rPr>
          <w:b/>
          <w:sz w:val="23"/>
        </w:rPr>
        <w:t>data for a traffic image</w:t>
      </w:r>
      <w:ins w:id="47" w:author="Heidi Clevett" w:date="2024-03-14T15:18:00Z">
        <w:r w:rsidR="0086414F">
          <w:rPr>
            <w:b/>
            <w:sz w:val="23"/>
          </w:rPr>
          <w:t>[common operational picture]</w:t>
        </w:r>
      </w:ins>
    </w:p>
    <w:p w14:paraId="7DD9E4DA" w14:textId="77777777" w:rsidR="000A7CDE" w:rsidRDefault="000A7CDE">
      <w:pPr>
        <w:tabs>
          <w:tab w:val="left" w:pos="720"/>
          <w:tab w:val="left" w:pos="1170"/>
          <w:tab w:val="left" w:pos="1620"/>
        </w:tabs>
        <w:rPr>
          <w:sz w:val="23"/>
        </w:rPr>
      </w:pPr>
      <w:r>
        <w:rPr>
          <w:sz w:val="23"/>
        </w:rPr>
        <w:t>.1</w:t>
      </w:r>
      <w:r>
        <w:rPr>
          <w:sz w:val="23"/>
        </w:rPr>
        <w:tab/>
      </w:r>
      <w:r>
        <w:rPr>
          <w:b/>
          <w:sz w:val="23"/>
        </w:rPr>
        <w:t>Acquiring and providing routine traffic data</w:t>
      </w:r>
    </w:p>
    <w:p w14:paraId="2B2D71B0" w14:textId="7F8AEFE2" w:rsidR="000A7CDE" w:rsidDel="00A20ADD" w:rsidRDefault="000A7CDE">
      <w:pPr>
        <w:tabs>
          <w:tab w:val="left" w:pos="720"/>
          <w:tab w:val="left" w:pos="1170"/>
          <w:tab w:val="left" w:pos="1620"/>
        </w:tabs>
        <w:rPr>
          <w:del w:id="48" w:author="Heidi Clevett" w:date="2024-03-14T14:11:00Z"/>
          <w:sz w:val="23"/>
        </w:rPr>
      </w:pPr>
      <w:del w:id="49" w:author="Heidi Clevett" w:date="2024-03-14T14:11:00Z">
        <w:r w:rsidDel="00A20ADD">
          <w:rPr>
            <w:sz w:val="23"/>
          </w:rPr>
          <w:delText>.2</w:delText>
        </w:r>
        <w:r w:rsidDel="00A20ADD">
          <w:rPr>
            <w:sz w:val="23"/>
          </w:rPr>
          <w:tab/>
        </w:r>
        <w:r w:rsidDel="00A20ADD">
          <w:rPr>
            <w:b/>
            <w:sz w:val="23"/>
          </w:rPr>
          <w:delText>Acquiring and providing distress traffic data</w:delText>
        </w:r>
      </w:del>
    </w:p>
    <w:p w14:paraId="096F3566" w14:textId="77777777" w:rsidR="000A7CDE" w:rsidRDefault="000A7CDE">
      <w:pPr>
        <w:tabs>
          <w:tab w:val="left" w:pos="720"/>
          <w:tab w:val="left" w:pos="1170"/>
          <w:tab w:val="left" w:pos="1620"/>
        </w:tabs>
        <w:rPr>
          <w:sz w:val="23"/>
        </w:rPr>
      </w:pPr>
    </w:p>
    <w:p w14:paraId="0A602FF9" w14:textId="77777777" w:rsidR="000A7CDE" w:rsidRDefault="000A7CDE">
      <w:pPr>
        <w:tabs>
          <w:tab w:val="left" w:pos="720"/>
          <w:tab w:val="left" w:pos="1170"/>
          <w:tab w:val="left" w:pos="1620"/>
        </w:tabs>
        <w:rPr>
          <w:sz w:val="23"/>
        </w:rPr>
      </w:pPr>
      <w:r>
        <w:rPr>
          <w:b/>
          <w:sz w:val="23"/>
        </w:rPr>
        <w:t>A1/6.2</w:t>
      </w:r>
      <w:r>
        <w:rPr>
          <w:sz w:val="23"/>
        </w:rPr>
        <w:tab/>
      </w:r>
      <w:r>
        <w:rPr>
          <w:b/>
          <w:sz w:val="23"/>
        </w:rPr>
        <w:t>Phrases for providing VTS</w:t>
      </w:r>
      <w:del w:id="50" w:author="Heidi Clevett" w:date="2024-03-14T14:11:00Z">
        <w:r w:rsidDel="005E5FD5">
          <w:rPr>
            <w:b/>
            <w:sz w:val="23"/>
          </w:rPr>
          <w:delText xml:space="preserve"> services</w:delText>
        </w:r>
      </w:del>
    </w:p>
    <w:p w14:paraId="271D137D" w14:textId="309117EE" w:rsidR="000A7CDE" w:rsidDel="005E5FD5" w:rsidRDefault="000A7CDE">
      <w:pPr>
        <w:tabs>
          <w:tab w:val="left" w:pos="720"/>
          <w:tab w:val="left" w:pos="1170"/>
          <w:tab w:val="left" w:pos="1620"/>
        </w:tabs>
        <w:rPr>
          <w:del w:id="51" w:author="Heidi Clevett" w:date="2024-03-14T14:12:00Z"/>
          <w:sz w:val="23"/>
        </w:rPr>
      </w:pPr>
      <w:del w:id="52" w:author="Heidi Clevett" w:date="2024-03-14T14:12:00Z">
        <w:r w:rsidDel="005E5FD5">
          <w:rPr>
            <w:sz w:val="23"/>
          </w:rPr>
          <w:delText>.1</w:delText>
        </w:r>
        <w:r w:rsidDel="005E5FD5">
          <w:rPr>
            <w:sz w:val="23"/>
          </w:rPr>
          <w:tab/>
        </w:r>
        <w:r w:rsidDel="005E5FD5">
          <w:rPr>
            <w:b/>
            <w:sz w:val="23"/>
          </w:rPr>
          <w:delText>Information service</w:delText>
        </w:r>
      </w:del>
    </w:p>
    <w:p w14:paraId="21816672" w14:textId="519CF707" w:rsidR="000A7CDE" w:rsidDel="005E5FD5" w:rsidRDefault="000A7CDE">
      <w:pPr>
        <w:tabs>
          <w:tab w:val="left" w:pos="720"/>
          <w:tab w:val="left" w:pos="1170"/>
          <w:tab w:val="left" w:pos="1620"/>
        </w:tabs>
        <w:rPr>
          <w:del w:id="53" w:author="Heidi Clevett" w:date="2024-03-14T14:12:00Z"/>
          <w:sz w:val="23"/>
        </w:rPr>
      </w:pPr>
      <w:del w:id="54" w:author="Heidi Clevett" w:date="2024-03-14T14:12:00Z">
        <w:r w:rsidDel="005E5FD5">
          <w:rPr>
            <w:sz w:val="23"/>
          </w:rPr>
          <w:delText>.1.1</w:delText>
        </w:r>
        <w:r w:rsidDel="005E5FD5">
          <w:rPr>
            <w:sz w:val="23"/>
          </w:rPr>
          <w:tab/>
        </w:r>
        <w:r w:rsidDel="005E5FD5">
          <w:rPr>
            <w:sz w:val="23"/>
          </w:rPr>
          <w:tab/>
        </w:r>
        <w:r w:rsidDel="005E5FD5">
          <w:rPr>
            <w:b/>
            <w:sz w:val="23"/>
          </w:rPr>
          <w:delText>Navigational warnings</w:delText>
        </w:r>
      </w:del>
    </w:p>
    <w:p w14:paraId="7C43FA8D" w14:textId="0B06B225" w:rsidR="000A7CDE" w:rsidDel="00CD289A" w:rsidRDefault="000A7CDE">
      <w:pPr>
        <w:tabs>
          <w:tab w:val="left" w:pos="720"/>
          <w:tab w:val="left" w:pos="1170"/>
          <w:tab w:val="left" w:pos="1620"/>
        </w:tabs>
        <w:rPr>
          <w:del w:id="55" w:author="Heidi Clevett" w:date="2024-03-14T14:12:00Z"/>
          <w:sz w:val="23"/>
          <w:lang w:val="fr-FR"/>
        </w:rPr>
      </w:pPr>
      <w:del w:id="56" w:author="Heidi Clevett" w:date="2024-03-14T14:12:00Z">
        <w:r w:rsidDel="00CD289A">
          <w:rPr>
            <w:sz w:val="23"/>
            <w:lang w:val="fr-FR"/>
          </w:rPr>
          <w:delText>.1.2</w:delText>
        </w:r>
        <w:r w:rsidDel="00CD289A">
          <w:rPr>
            <w:sz w:val="23"/>
            <w:lang w:val="fr-FR"/>
          </w:rPr>
          <w:tab/>
        </w:r>
        <w:r w:rsidDel="00CD289A">
          <w:rPr>
            <w:sz w:val="23"/>
            <w:lang w:val="fr-FR"/>
          </w:rPr>
          <w:tab/>
        </w:r>
        <w:r w:rsidDel="00CD289A">
          <w:rPr>
            <w:b/>
            <w:sz w:val="23"/>
            <w:lang w:val="fr-FR"/>
          </w:rPr>
          <w:delText>Navigational information</w:delText>
        </w:r>
      </w:del>
    </w:p>
    <w:p w14:paraId="56EFFCF1" w14:textId="77777777" w:rsidR="000A7CDE" w:rsidRDefault="000A7CDE">
      <w:pPr>
        <w:tabs>
          <w:tab w:val="left" w:pos="720"/>
          <w:tab w:val="left" w:pos="1170"/>
          <w:tab w:val="left" w:pos="1620"/>
        </w:tabs>
        <w:rPr>
          <w:sz w:val="23"/>
          <w:lang w:val="fr-FR"/>
        </w:rPr>
      </w:pPr>
      <w:r>
        <w:rPr>
          <w:sz w:val="23"/>
          <w:lang w:val="fr-FR"/>
        </w:rPr>
        <w:t>.1.3</w:t>
      </w:r>
      <w:r>
        <w:rPr>
          <w:sz w:val="23"/>
          <w:lang w:val="fr-FR"/>
        </w:rPr>
        <w:tab/>
      </w:r>
      <w:r>
        <w:rPr>
          <w:sz w:val="23"/>
          <w:lang w:val="fr-FR"/>
        </w:rPr>
        <w:tab/>
      </w:r>
      <w:r>
        <w:rPr>
          <w:b/>
          <w:sz w:val="23"/>
          <w:lang w:val="fr-FR"/>
        </w:rPr>
        <w:t>Traffic information</w:t>
      </w:r>
    </w:p>
    <w:p w14:paraId="4FC77DFF" w14:textId="465BFF41" w:rsidR="000A7CDE" w:rsidRDefault="000A7CDE">
      <w:pPr>
        <w:tabs>
          <w:tab w:val="left" w:pos="720"/>
          <w:tab w:val="left" w:pos="1170"/>
          <w:tab w:val="left" w:pos="1620"/>
        </w:tabs>
        <w:rPr>
          <w:sz w:val="23"/>
          <w:lang w:val="fr-FR"/>
        </w:rPr>
      </w:pPr>
      <w:del w:id="57" w:author="Heidi Clevett" w:date="2024-03-14T14:12:00Z">
        <w:r w:rsidDel="00CD289A">
          <w:rPr>
            <w:sz w:val="23"/>
            <w:lang w:val="fr-FR"/>
          </w:rPr>
          <w:delText>.1.4</w:delText>
        </w:r>
        <w:r w:rsidDel="00CD289A">
          <w:rPr>
            <w:sz w:val="23"/>
            <w:lang w:val="fr-FR"/>
          </w:rPr>
          <w:tab/>
        </w:r>
        <w:r w:rsidDel="00CD289A">
          <w:rPr>
            <w:sz w:val="23"/>
            <w:lang w:val="fr-FR"/>
          </w:rPr>
          <w:tab/>
        </w:r>
        <w:r w:rsidDel="00CD289A">
          <w:rPr>
            <w:b/>
            <w:sz w:val="23"/>
            <w:lang w:val="fr-FR"/>
          </w:rPr>
          <w:delText>Route information</w:delText>
        </w:r>
      </w:del>
    </w:p>
    <w:p w14:paraId="33396E50" w14:textId="1BBFAB9F" w:rsidR="000A7CDE" w:rsidDel="00D44C0F" w:rsidRDefault="000A7CDE">
      <w:pPr>
        <w:tabs>
          <w:tab w:val="left" w:pos="720"/>
          <w:tab w:val="left" w:pos="1170"/>
          <w:tab w:val="left" w:pos="1620"/>
        </w:tabs>
        <w:rPr>
          <w:del w:id="58" w:author="Heidi Clevett" w:date="2024-03-14T15:35:00Z"/>
          <w:sz w:val="23"/>
          <w:lang w:val="fr-FR"/>
        </w:rPr>
      </w:pPr>
      <w:del w:id="59" w:author="Heidi Clevett" w:date="2024-03-14T15:35:00Z">
        <w:r w:rsidDel="00D44C0F">
          <w:rPr>
            <w:sz w:val="23"/>
            <w:lang w:val="fr-FR"/>
          </w:rPr>
          <w:delText>.1.5</w:delText>
        </w:r>
        <w:r w:rsidDel="00D44C0F">
          <w:rPr>
            <w:sz w:val="23"/>
            <w:lang w:val="fr-FR"/>
          </w:rPr>
          <w:tab/>
        </w:r>
        <w:r w:rsidDel="00D44C0F">
          <w:rPr>
            <w:sz w:val="23"/>
            <w:lang w:val="fr-FR"/>
          </w:rPr>
          <w:tab/>
        </w:r>
        <w:r w:rsidDel="00D44C0F">
          <w:rPr>
            <w:b/>
            <w:sz w:val="23"/>
            <w:lang w:val="fr-FR"/>
          </w:rPr>
          <w:delText>Hydrographic information</w:delText>
        </w:r>
      </w:del>
    </w:p>
    <w:p w14:paraId="3D49C243" w14:textId="13EFC42E" w:rsidR="000A7CDE" w:rsidDel="00975802" w:rsidRDefault="000A7CDE">
      <w:pPr>
        <w:tabs>
          <w:tab w:val="left" w:pos="720"/>
          <w:tab w:val="left" w:pos="1170"/>
          <w:tab w:val="left" w:pos="1620"/>
        </w:tabs>
        <w:rPr>
          <w:del w:id="60" w:author="Heidi Clevett" w:date="2024-03-14T14:13:00Z"/>
          <w:sz w:val="23"/>
        </w:rPr>
      </w:pPr>
      <w:del w:id="61" w:author="Heidi Clevett" w:date="2024-03-14T14:13:00Z">
        <w:r w:rsidDel="00975802">
          <w:rPr>
            <w:sz w:val="23"/>
          </w:rPr>
          <w:delText>.1.6</w:delText>
        </w:r>
        <w:r w:rsidDel="00975802">
          <w:rPr>
            <w:sz w:val="23"/>
          </w:rPr>
          <w:tab/>
        </w:r>
        <w:r w:rsidDel="00975802">
          <w:rPr>
            <w:sz w:val="23"/>
          </w:rPr>
          <w:tab/>
        </w:r>
        <w:r w:rsidDel="00975802">
          <w:rPr>
            <w:b/>
            <w:sz w:val="23"/>
          </w:rPr>
          <w:delText>Electronic navigational aids information</w:delText>
        </w:r>
      </w:del>
    </w:p>
    <w:p w14:paraId="51AE5DF4" w14:textId="209D561F" w:rsidR="000A7CDE" w:rsidDel="00975802" w:rsidRDefault="000A7CDE">
      <w:pPr>
        <w:tabs>
          <w:tab w:val="left" w:pos="720"/>
          <w:tab w:val="left" w:pos="1170"/>
          <w:tab w:val="left" w:pos="1620"/>
        </w:tabs>
        <w:rPr>
          <w:del w:id="62" w:author="Heidi Clevett" w:date="2024-03-14T14:13:00Z"/>
          <w:sz w:val="23"/>
        </w:rPr>
      </w:pPr>
      <w:del w:id="63" w:author="Heidi Clevett" w:date="2024-03-14T14:13:00Z">
        <w:r w:rsidDel="00975802">
          <w:rPr>
            <w:sz w:val="23"/>
          </w:rPr>
          <w:delText>.1.7</w:delText>
        </w:r>
        <w:r w:rsidDel="00975802">
          <w:rPr>
            <w:sz w:val="23"/>
          </w:rPr>
          <w:tab/>
        </w:r>
        <w:r w:rsidDel="00975802">
          <w:rPr>
            <w:sz w:val="23"/>
          </w:rPr>
          <w:tab/>
        </w:r>
        <w:r w:rsidDel="00975802">
          <w:rPr>
            <w:b/>
            <w:sz w:val="23"/>
          </w:rPr>
          <w:delText>Meteorological warnings</w:delText>
        </w:r>
      </w:del>
    </w:p>
    <w:p w14:paraId="29573CC6" w14:textId="7BD28AFA" w:rsidR="000A7CDE" w:rsidDel="00975802" w:rsidRDefault="000A7CDE">
      <w:pPr>
        <w:tabs>
          <w:tab w:val="left" w:pos="720"/>
          <w:tab w:val="left" w:pos="1170"/>
          <w:tab w:val="left" w:pos="1620"/>
        </w:tabs>
        <w:rPr>
          <w:del w:id="64" w:author="Heidi Clevett" w:date="2024-03-14T14:13:00Z"/>
          <w:sz w:val="23"/>
        </w:rPr>
      </w:pPr>
      <w:del w:id="65" w:author="Heidi Clevett" w:date="2024-03-14T14:13:00Z">
        <w:r w:rsidDel="00975802">
          <w:rPr>
            <w:sz w:val="23"/>
          </w:rPr>
          <w:delText>.1.8</w:delText>
        </w:r>
        <w:r w:rsidDel="00975802">
          <w:rPr>
            <w:sz w:val="23"/>
          </w:rPr>
          <w:tab/>
        </w:r>
        <w:r w:rsidDel="00975802">
          <w:rPr>
            <w:sz w:val="23"/>
          </w:rPr>
          <w:tab/>
        </w:r>
        <w:r w:rsidDel="00975802">
          <w:rPr>
            <w:b/>
            <w:sz w:val="23"/>
          </w:rPr>
          <w:delText>Meteorological information</w:delText>
        </w:r>
      </w:del>
    </w:p>
    <w:p w14:paraId="12C33752" w14:textId="43EEACB4" w:rsidR="000A7CDE" w:rsidDel="00975802" w:rsidRDefault="000A7CDE">
      <w:pPr>
        <w:tabs>
          <w:tab w:val="left" w:pos="720"/>
          <w:tab w:val="left" w:pos="1170"/>
          <w:tab w:val="left" w:pos="1620"/>
        </w:tabs>
        <w:rPr>
          <w:del w:id="66" w:author="Heidi Clevett" w:date="2024-03-14T14:13:00Z"/>
          <w:sz w:val="23"/>
        </w:rPr>
      </w:pPr>
      <w:del w:id="67" w:author="Heidi Clevett" w:date="2024-03-14T14:13:00Z">
        <w:r w:rsidDel="00975802">
          <w:rPr>
            <w:sz w:val="23"/>
          </w:rPr>
          <w:delText>.1.9</w:delText>
        </w:r>
        <w:r w:rsidDel="00975802">
          <w:rPr>
            <w:sz w:val="23"/>
          </w:rPr>
          <w:tab/>
        </w:r>
        <w:r w:rsidDel="00975802">
          <w:rPr>
            <w:sz w:val="23"/>
          </w:rPr>
          <w:tab/>
        </w:r>
        <w:r w:rsidDel="00975802">
          <w:rPr>
            <w:b/>
            <w:sz w:val="23"/>
          </w:rPr>
          <w:delText>Meteorological questions and answers</w:delText>
        </w:r>
      </w:del>
    </w:p>
    <w:p w14:paraId="662E11E3" w14:textId="77777777" w:rsidR="000A7CDE" w:rsidRDefault="000A7CDE">
      <w:pPr>
        <w:tabs>
          <w:tab w:val="left" w:pos="720"/>
          <w:tab w:val="left" w:pos="1170"/>
          <w:tab w:val="left" w:pos="1620"/>
        </w:tabs>
        <w:rPr>
          <w:sz w:val="23"/>
        </w:rPr>
      </w:pPr>
      <w:r>
        <w:rPr>
          <w:sz w:val="23"/>
        </w:rPr>
        <w:t>.2</w:t>
      </w:r>
      <w:r>
        <w:rPr>
          <w:sz w:val="23"/>
        </w:rPr>
        <w:tab/>
      </w:r>
      <w:r>
        <w:rPr>
          <w:b/>
          <w:sz w:val="23"/>
        </w:rPr>
        <w:t>Navigational assistance</w:t>
      </w:r>
      <w:del w:id="68" w:author="Heidi Clevett" w:date="2024-03-14T14:13:00Z">
        <w:r w:rsidDel="00975802">
          <w:rPr>
            <w:b/>
            <w:sz w:val="23"/>
          </w:rPr>
          <w:delText xml:space="preserve"> service</w:delText>
        </w:r>
      </w:del>
    </w:p>
    <w:p w14:paraId="10712E26" w14:textId="7F4184E8" w:rsidR="000A7CDE" w:rsidRDefault="000A7CDE">
      <w:pPr>
        <w:tabs>
          <w:tab w:val="left" w:pos="720"/>
          <w:tab w:val="left" w:pos="1170"/>
          <w:tab w:val="left" w:pos="1620"/>
        </w:tabs>
        <w:rPr>
          <w:sz w:val="23"/>
        </w:rPr>
      </w:pPr>
      <w:r>
        <w:rPr>
          <w:sz w:val="23"/>
        </w:rPr>
        <w:t>.2.1</w:t>
      </w:r>
      <w:r>
        <w:rPr>
          <w:sz w:val="23"/>
        </w:rPr>
        <w:tab/>
      </w:r>
      <w:r>
        <w:rPr>
          <w:sz w:val="23"/>
        </w:rPr>
        <w:tab/>
      </w:r>
      <w:r>
        <w:rPr>
          <w:b/>
          <w:sz w:val="23"/>
        </w:rPr>
        <w:t>Request</w:t>
      </w:r>
      <w:del w:id="69" w:author="Heidi Clevett" w:date="2024-03-14T14:14:00Z">
        <w:r w:rsidDel="00975802">
          <w:rPr>
            <w:b/>
            <w:sz w:val="23"/>
          </w:rPr>
          <w:delText xml:space="preserve">  and identification</w:delText>
        </w:r>
      </w:del>
    </w:p>
    <w:p w14:paraId="610424DF" w14:textId="77777777" w:rsidR="000A7CDE" w:rsidRDefault="000A7CDE">
      <w:pPr>
        <w:tabs>
          <w:tab w:val="left" w:pos="720"/>
          <w:tab w:val="left" w:pos="1170"/>
          <w:tab w:val="left" w:pos="1620"/>
        </w:tabs>
        <w:rPr>
          <w:sz w:val="23"/>
        </w:rPr>
      </w:pPr>
      <w:r>
        <w:rPr>
          <w:sz w:val="23"/>
        </w:rPr>
        <w:t>.2.2</w:t>
      </w:r>
      <w:r>
        <w:rPr>
          <w:sz w:val="23"/>
        </w:rPr>
        <w:tab/>
      </w:r>
      <w:r>
        <w:rPr>
          <w:sz w:val="23"/>
        </w:rPr>
        <w:tab/>
      </w:r>
      <w:r>
        <w:rPr>
          <w:b/>
          <w:sz w:val="23"/>
        </w:rPr>
        <w:t>Position</w:t>
      </w:r>
    </w:p>
    <w:p w14:paraId="77075A45" w14:textId="77777777" w:rsidR="000A7CDE" w:rsidRDefault="000A7CDE">
      <w:pPr>
        <w:tabs>
          <w:tab w:val="left" w:pos="720"/>
          <w:tab w:val="left" w:pos="1170"/>
          <w:tab w:val="left" w:pos="1620"/>
        </w:tabs>
        <w:rPr>
          <w:sz w:val="23"/>
        </w:rPr>
      </w:pPr>
      <w:r>
        <w:rPr>
          <w:sz w:val="23"/>
        </w:rPr>
        <w:t>.2.3</w:t>
      </w:r>
      <w:r>
        <w:rPr>
          <w:sz w:val="23"/>
        </w:rPr>
        <w:tab/>
      </w:r>
      <w:r>
        <w:rPr>
          <w:sz w:val="23"/>
        </w:rPr>
        <w:tab/>
      </w:r>
      <w:r>
        <w:rPr>
          <w:b/>
          <w:sz w:val="23"/>
        </w:rPr>
        <w:t>Course</w:t>
      </w:r>
    </w:p>
    <w:p w14:paraId="701F1268" w14:textId="2F74EA89" w:rsidR="000A7CDE" w:rsidRDefault="000A7CDE">
      <w:pPr>
        <w:tabs>
          <w:tab w:val="left" w:pos="720"/>
          <w:tab w:val="left" w:pos="1170"/>
          <w:tab w:val="left" w:pos="1620"/>
        </w:tabs>
        <w:rPr>
          <w:sz w:val="23"/>
        </w:rPr>
      </w:pPr>
      <w:r>
        <w:rPr>
          <w:sz w:val="23"/>
        </w:rPr>
        <w:t>.3</w:t>
      </w:r>
      <w:r>
        <w:rPr>
          <w:sz w:val="23"/>
        </w:rPr>
        <w:tab/>
      </w:r>
      <w:ins w:id="70" w:author="Heidi Clevett" w:date="2024-03-14T14:17:00Z">
        <w:r w:rsidR="00D77F94">
          <w:rPr>
            <w:b/>
            <w:sz w:val="23"/>
          </w:rPr>
          <w:t>Traffic</w:t>
        </w:r>
        <w:r w:rsidR="00D77F94">
          <w:t xml:space="preserve"> clearance and organizing ship under way</w:t>
        </w:r>
      </w:ins>
      <w:del w:id="71" w:author="Heidi Clevett" w:date="2024-03-14T14:17:00Z">
        <w:r w:rsidDel="00D77F94">
          <w:rPr>
            <w:b/>
            <w:sz w:val="23"/>
          </w:rPr>
          <w:delText>Traffic organization service</w:delText>
        </w:r>
      </w:del>
    </w:p>
    <w:p w14:paraId="73121E08" w14:textId="6B94905E" w:rsidR="000A7CDE" w:rsidDel="00D77F94" w:rsidRDefault="000A7CDE">
      <w:pPr>
        <w:tabs>
          <w:tab w:val="left" w:pos="720"/>
          <w:tab w:val="left" w:pos="1170"/>
          <w:tab w:val="left" w:pos="1620"/>
        </w:tabs>
        <w:rPr>
          <w:del w:id="72" w:author="Heidi Clevett" w:date="2024-03-14T14:18:00Z"/>
          <w:sz w:val="23"/>
        </w:rPr>
      </w:pPr>
      <w:del w:id="73" w:author="Heidi Clevett" w:date="2024-03-14T14:18:00Z">
        <w:r w:rsidDel="00D77F94">
          <w:rPr>
            <w:sz w:val="23"/>
          </w:rPr>
          <w:delText>.3.1</w:delText>
        </w:r>
        <w:r w:rsidDel="00D77F94">
          <w:rPr>
            <w:sz w:val="23"/>
          </w:rPr>
          <w:tab/>
        </w:r>
        <w:r w:rsidDel="00D77F94">
          <w:rPr>
            <w:sz w:val="23"/>
          </w:rPr>
          <w:tab/>
        </w:r>
        <w:r w:rsidDel="00D77F94">
          <w:rPr>
            <w:b/>
            <w:sz w:val="23"/>
          </w:rPr>
          <w:delText>Clearance, forward planning</w:delText>
        </w:r>
      </w:del>
    </w:p>
    <w:p w14:paraId="19171BA9" w14:textId="77777777" w:rsidR="000A7CDE" w:rsidRDefault="000A7CDE">
      <w:pPr>
        <w:tabs>
          <w:tab w:val="left" w:pos="720"/>
          <w:tab w:val="left" w:pos="1170"/>
          <w:tab w:val="left" w:pos="1620"/>
        </w:tabs>
        <w:rPr>
          <w:sz w:val="23"/>
        </w:rPr>
      </w:pPr>
      <w:r>
        <w:rPr>
          <w:sz w:val="23"/>
        </w:rPr>
        <w:t>.3.2</w:t>
      </w:r>
      <w:r>
        <w:rPr>
          <w:sz w:val="23"/>
        </w:rPr>
        <w:tab/>
      </w:r>
      <w:r>
        <w:rPr>
          <w:sz w:val="23"/>
        </w:rPr>
        <w:tab/>
      </w:r>
      <w:r>
        <w:rPr>
          <w:b/>
          <w:sz w:val="23"/>
        </w:rPr>
        <w:t>Anchoring</w:t>
      </w:r>
    </w:p>
    <w:p w14:paraId="268CD486" w14:textId="77777777" w:rsidR="000A7CDE" w:rsidRDefault="000A7CDE">
      <w:pPr>
        <w:tabs>
          <w:tab w:val="left" w:pos="720"/>
          <w:tab w:val="left" w:pos="1170"/>
          <w:tab w:val="left" w:pos="1620"/>
        </w:tabs>
        <w:rPr>
          <w:sz w:val="23"/>
        </w:rPr>
      </w:pPr>
      <w:r>
        <w:rPr>
          <w:sz w:val="23"/>
        </w:rPr>
        <w:t>.3.3</w:t>
      </w:r>
      <w:r>
        <w:rPr>
          <w:sz w:val="23"/>
        </w:rPr>
        <w:tab/>
      </w:r>
      <w:r>
        <w:rPr>
          <w:sz w:val="23"/>
        </w:rPr>
        <w:tab/>
      </w:r>
      <w:r>
        <w:rPr>
          <w:b/>
          <w:sz w:val="23"/>
        </w:rPr>
        <w:t>Arrival, berthing and departure</w:t>
      </w:r>
    </w:p>
    <w:p w14:paraId="03C1E004" w14:textId="1998242B" w:rsidR="000A7CDE" w:rsidRDefault="000A7CDE">
      <w:pPr>
        <w:tabs>
          <w:tab w:val="left" w:pos="720"/>
          <w:tab w:val="left" w:pos="1170"/>
          <w:tab w:val="left" w:pos="1620"/>
        </w:tabs>
        <w:rPr>
          <w:b/>
          <w:sz w:val="23"/>
        </w:rPr>
      </w:pPr>
      <w:r>
        <w:rPr>
          <w:sz w:val="23"/>
        </w:rPr>
        <w:t>.3.4</w:t>
      </w:r>
      <w:r>
        <w:rPr>
          <w:sz w:val="23"/>
        </w:rPr>
        <w:tab/>
      </w:r>
      <w:r>
        <w:rPr>
          <w:sz w:val="23"/>
        </w:rPr>
        <w:tab/>
      </w:r>
      <w:del w:id="74" w:author="Heidi Clevett" w:date="2024-03-14T14:06:00Z">
        <w:r w:rsidDel="00DA615B">
          <w:rPr>
            <w:b/>
            <w:sz w:val="23"/>
          </w:rPr>
          <w:delText>Enforcement</w:delText>
        </w:r>
      </w:del>
      <w:ins w:id="75" w:author="Heidi Clevett" w:date="2024-03-14T14:06:00Z">
        <w:r w:rsidR="00DA615B">
          <w:rPr>
            <w:b/>
            <w:sz w:val="23"/>
          </w:rPr>
          <w:t>Compliance</w:t>
        </w:r>
      </w:ins>
    </w:p>
    <w:p w14:paraId="3FBBA9EF" w14:textId="77777777" w:rsidR="000A7CDE" w:rsidRDefault="000A7CDE">
      <w:pPr>
        <w:tabs>
          <w:tab w:val="left" w:pos="720"/>
          <w:tab w:val="left" w:pos="1170"/>
          <w:tab w:val="left" w:pos="1620"/>
        </w:tabs>
        <w:rPr>
          <w:sz w:val="23"/>
        </w:rPr>
      </w:pPr>
    </w:p>
    <w:p w14:paraId="1D72FD4F" w14:textId="77777777" w:rsidR="000A7CDE" w:rsidRDefault="000A7CDE">
      <w:pPr>
        <w:tabs>
          <w:tab w:val="left" w:pos="720"/>
          <w:tab w:val="left" w:pos="1170"/>
          <w:tab w:val="left" w:pos="1620"/>
        </w:tabs>
        <w:rPr>
          <w:sz w:val="23"/>
        </w:rPr>
      </w:pPr>
      <w:r>
        <w:rPr>
          <w:sz w:val="23"/>
        </w:rPr>
        <w:t>.3.5</w:t>
      </w:r>
      <w:r>
        <w:rPr>
          <w:sz w:val="23"/>
        </w:rPr>
        <w:tab/>
      </w:r>
      <w:r>
        <w:rPr>
          <w:sz w:val="23"/>
        </w:rPr>
        <w:tab/>
      </w:r>
      <w:r>
        <w:rPr>
          <w:b/>
          <w:sz w:val="23"/>
        </w:rPr>
        <w:t>Avoiding dangerous situations, providing safe movements</w:t>
      </w:r>
    </w:p>
    <w:p w14:paraId="5F6C7E1D" w14:textId="77777777" w:rsidR="000A7CDE" w:rsidRDefault="000A7CDE">
      <w:pPr>
        <w:tabs>
          <w:tab w:val="left" w:pos="720"/>
          <w:tab w:val="left" w:pos="1170"/>
          <w:tab w:val="left" w:pos="1620"/>
        </w:tabs>
        <w:rPr>
          <w:sz w:val="23"/>
        </w:rPr>
      </w:pPr>
      <w:r>
        <w:rPr>
          <w:sz w:val="23"/>
        </w:rPr>
        <w:t>.3.6</w:t>
      </w:r>
      <w:r>
        <w:rPr>
          <w:sz w:val="23"/>
        </w:rPr>
        <w:tab/>
      </w:r>
      <w:r>
        <w:rPr>
          <w:sz w:val="23"/>
        </w:rPr>
        <w:tab/>
      </w:r>
      <w:r>
        <w:rPr>
          <w:b/>
          <w:sz w:val="23"/>
        </w:rPr>
        <w:t>Canal and lock operations</w:t>
      </w:r>
    </w:p>
    <w:p w14:paraId="602F0423" w14:textId="77777777" w:rsidR="000A7CDE" w:rsidRDefault="000A7CDE">
      <w:pPr>
        <w:tabs>
          <w:tab w:val="left" w:pos="720"/>
          <w:tab w:val="left" w:pos="1170"/>
          <w:tab w:val="left" w:pos="1620"/>
        </w:tabs>
        <w:rPr>
          <w:ins w:id="76" w:author="Heidi Clevett" w:date="2024-03-14T14:15:00Z"/>
          <w:sz w:val="23"/>
        </w:rPr>
      </w:pPr>
    </w:p>
    <w:p w14:paraId="239AD9BF" w14:textId="1D8FE3D8" w:rsidR="00804717" w:rsidRDefault="00264340">
      <w:pPr>
        <w:tabs>
          <w:tab w:val="left" w:pos="720"/>
          <w:tab w:val="left" w:pos="1170"/>
          <w:tab w:val="left" w:pos="1620"/>
        </w:tabs>
        <w:rPr>
          <w:sz w:val="23"/>
        </w:rPr>
      </w:pPr>
      <w:ins w:id="77" w:author="Heidi Clevett" w:date="2024-03-14T14:15:00Z">
        <w:r>
          <w:t>…</w:t>
        </w:r>
        <w:r w:rsidR="00804717">
          <w:tab/>
        </w:r>
        <w:r w:rsidR="00804717">
          <w:tab/>
        </w:r>
        <w:r w:rsidR="00804717">
          <w:t>VTS Operati</w:t>
        </w:r>
      </w:ins>
      <w:ins w:id="78" w:author="Heidi Clevett" w:date="2024-03-14T15:20:00Z">
        <w:r w:rsidR="009D3A80">
          <w:t>onal</w:t>
        </w:r>
      </w:ins>
      <w:ins w:id="79" w:author="Heidi Clevett" w:date="2024-03-14T14:15:00Z">
        <w:r w:rsidR="00804717">
          <w:t xml:space="preserve"> Status</w:t>
        </w:r>
      </w:ins>
    </w:p>
    <w:p w14:paraId="06BE983F" w14:textId="1DF289B3" w:rsidR="000A7CDE" w:rsidDel="00DA615B" w:rsidRDefault="000A7CDE">
      <w:pPr>
        <w:tabs>
          <w:tab w:val="left" w:pos="720"/>
          <w:tab w:val="left" w:pos="1170"/>
          <w:tab w:val="left" w:pos="1620"/>
        </w:tabs>
        <w:rPr>
          <w:del w:id="80" w:author="Heidi Clevett" w:date="2024-03-14T14:06:00Z"/>
          <w:sz w:val="23"/>
        </w:rPr>
      </w:pPr>
      <w:del w:id="81" w:author="Heidi Clevett" w:date="2024-03-14T14:06:00Z">
        <w:r w:rsidDel="00DA615B">
          <w:rPr>
            <w:b/>
            <w:sz w:val="23"/>
          </w:rPr>
          <w:delText>A1/6.3</w:delText>
        </w:r>
        <w:r w:rsidDel="00DA615B">
          <w:rPr>
            <w:sz w:val="23"/>
          </w:rPr>
          <w:tab/>
        </w:r>
        <w:r w:rsidDel="00DA615B">
          <w:rPr>
            <w:b/>
            <w:sz w:val="23"/>
          </w:rPr>
          <w:delText>Handing over to another VTS</w:delText>
        </w:r>
      </w:del>
    </w:p>
    <w:p w14:paraId="58E36115" w14:textId="77777777" w:rsidR="000A7CDE" w:rsidRDefault="000A7CDE">
      <w:pPr>
        <w:tabs>
          <w:tab w:val="left" w:pos="720"/>
          <w:tab w:val="left" w:pos="1170"/>
          <w:tab w:val="left" w:pos="1620"/>
        </w:tabs>
        <w:rPr>
          <w:sz w:val="23"/>
        </w:rPr>
      </w:pPr>
    </w:p>
    <w:p w14:paraId="26104550" w14:textId="5EE96966" w:rsidR="000A7CDE" w:rsidDel="00D77F94" w:rsidRDefault="000A7CDE">
      <w:pPr>
        <w:tabs>
          <w:tab w:val="left" w:pos="720"/>
          <w:tab w:val="left" w:pos="1170"/>
          <w:tab w:val="left" w:pos="1620"/>
        </w:tabs>
        <w:rPr>
          <w:del w:id="82" w:author="Heidi Clevett" w:date="2024-03-14T14:18:00Z"/>
          <w:sz w:val="23"/>
        </w:rPr>
      </w:pPr>
      <w:del w:id="83" w:author="Heidi Clevett" w:date="2024-03-14T14:18:00Z">
        <w:r w:rsidDel="00D77F94">
          <w:rPr>
            <w:b/>
            <w:sz w:val="23"/>
          </w:rPr>
          <w:delText>A1/6.4</w:delText>
        </w:r>
        <w:r w:rsidDel="00D77F94">
          <w:rPr>
            <w:sz w:val="23"/>
          </w:rPr>
          <w:tab/>
        </w:r>
        <w:r w:rsidDel="00D77F94">
          <w:rPr>
            <w:b/>
            <w:sz w:val="23"/>
          </w:rPr>
          <w:delText>Phrases for communication with emergency services and allied services</w:delText>
        </w:r>
      </w:del>
    </w:p>
    <w:p w14:paraId="593FCA01" w14:textId="0B5F7C97" w:rsidR="000A7CDE" w:rsidDel="00D77F94" w:rsidRDefault="000A7CDE">
      <w:pPr>
        <w:tabs>
          <w:tab w:val="left" w:pos="720"/>
          <w:tab w:val="left" w:pos="1170"/>
          <w:tab w:val="left" w:pos="1620"/>
        </w:tabs>
        <w:rPr>
          <w:del w:id="84" w:author="Heidi Clevett" w:date="2024-03-14T14:18:00Z"/>
          <w:sz w:val="23"/>
        </w:rPr>
      </w:pPr>
      <w:del w:id="85" w:author="Heidi Clevett" w:date="2024-03-14T14:18:00Z">
        <w:r w:rsidDel="00D77F94">
          <w:rPr>
            <w:sz w:val="23"/>
          </w:rPr>
          <w:delText>.1</w:delText>
        </w:r>
        <w:r w:rsidDel="00D77F94">
          <w:rPr>
            <w:sz w:val="23"/>
          </w:rPr>
          <w:tab/>
        </w:r>
        <w:r w:rsidDel="00D77F94">
          <w:rPr>
            <w:b/>
            <w:sz w:val="23"/>
          </w:rPr>
          <w:delText xml:space="preserve">Emergency services </w:delText>
        </w:r>
        <w:r w:rsidDel="00D77F94">
          <w:rPr>
            <w:sz w:val="23"/>
          </w:rPr>
          <w:delText>(SAR, fire fighting, pollution fighting)</w:delText>
        </w:r>
      </w:del>
    </w:p>
    <w:p w14:paraId="7F356E30" w14:textId="6207DBB3" w:rsidR="000A7CDE" w:rsidDel="00D77F94" w:rsidRDefault="000A7CDE">
      <w:pPr>
        <w:tabs>
          <w:tab w:val="left" w:pos="720"/>
          <w:tab w:val="left" w:pos="1170"/>
          <w:tab w:val="left" w:pos="1620"/>
        </w:tabs>
        <w:rPr>
          <w:del w:id="86" w:author="Heidi Clevett" w:date="2024-03-14T14:18:00Z"/>
          <w:sz w:val="23"/>
        </w:rPr>
      </w:pPr>
      <w:del w:id="87" w:author="Heidi Clevett" w:date="2024-03-14T14:18:00Z">
        <w:r w:rsidDel="00D77F94">
          <w:rPr>
            <w:sz w:val="23"/>
          </w:rPr>
          <w:delText>.2</w:delText>
        </w:r>
        <w:r w:rsidDel="00D77F94">
          <w:rPr>
            <w:sz w:val="23"/>
          </w:rPr>
          <w:tab/>
        </w:r>
        <w:r w:rsidDel="00D77F94">
          <w:rPr>
            <w:b/>
            <w:sz w:val="23"/>
          </w:rPr>
          <w:delText>Tug services</w:delText>
        </w:r>
      </w:del>
    </w:p>
    <w:p w14:paraId="3FD121DF" w14:textId="5F66AFB5" w:rsidR="000A7CDE" w:rsidDel="0022272A" w:rsidRDefault="000A7CDE">
      <w:pPr>
        <w:tabs>
          <w:tab w:val="left" w:pos="720"/>
          <w:tab w:val="left" w:pos="1170"/>
          <w:tab w:val="left" w:pos="1620"/>
        </w:tabs>
        <w:rPr>
          <w:del w:id="88" w:author="Heidi Clevett" w:date="2024-03-14T14:21:00Z"/>
          <w:sz w:val="23"/>
        </w:rPr>
      </w:pPr>
      <w:del w:id="89" w:author="Heidi Clevett" w:date="2024-03-14T14:21:00Z">
        <w:r w:rsidDel="0022272A">
          <w:rPr>
            <w:sz w:val="23"/>
          </w:rPr>
          <w:delText>.3</w:delText>
        </w:r>
        <w:r w:rsidDel="0022272A">
          <w:rPr>
            <w:sz w:val="23"/>
          </w:rPr>
          <w:tab/>
        </w:r>
        <w:r w:rsidDel="0022272A">
          <w:rPr>
            <w:b/>
            <w:sz w:val="23"/>
          </w:rPr>
          <w:delText>Pilot request</w:delText>
        </w:r>
      </w:del>
    </w:p>
    <w:p w14:paraId="550D3A5B" w14:textId="4B0AC261" w:rsidR="000A7CDE" w:rsidDel="00D77F94" w:rsidRDefault="000A7CDE">
      <w:pPr>
        <w:tabs>
          <w:tab w:val="left" w:pos="720"/>
          <w:tab w:val="left" w:pos="1170"/>
          <w:tab w:val="left" w:pos="1620"/>
        </w:tabs>
        <w:rPr>
          <w:del w:id="90" w:author="Heidi Clevett" w:date="2024-03-14T14:18:00Z"/>
          <w:b/>
          <w:sz w:val="23"/>
        </w:rPr>
      </w:pPr>
      <w:del w:id="91" w:author="Heidi Clevett" w:date="2024-03-14T14:18:00Z">
        <w:r w:rsidDel="00D77F94">
          <w:rPr>
            <w:sz w:val="23"/>
          </w:rPr>
          <w:delText>.4</w:delText>
        </w:r>
        <w:r w:rsidDel="00D77F94">
          <w:rPr>
            <w:sz w:val="23"/>
          </w:rPr>
          <w:tab/>
        </w:r>
        <w:r w:rsidDel="00D77F94">
          <w:rPr>
            <w:b/>
            <w:sz w:val="23"/>
          </w:rPr>
          <w:delText>Embarking / disembarking pilot</w:delText>
        </w:r>
      </w:del>
    </w:p>
    <w:p w14:paraId="7784A6CC" w14:textId="77777777" w:rsidR="000A7CDE" w:rsidRDefault="000A7CDE">
      <w:pPr>
        <w:tabs>
          <w:tab w:val="left" w:pos="720"/>
          <w:tab w:val="left" w:pos="1170"/>
          <w:tab w:val="left" w:pos="1620"/>
        </w:tabs>
        <w:rPr>
          <w:sz w:val="23"/>
        </w:rPr>
      </w:pPr>
    </w:p>
    <w:p w14:paraId="36FFD5F9" w14:textId="77777777" w:rsidR="000A7CDE" w:rsidRDefault="000A7CDE">
      <w:pPr>
        <w:tabs>
          <w:tab w:val="left" w:pos="720"/>
          <w:tab w:val="left" w:pos="1170"/>
          <w:tab w:val="left" w:pos="1620"/>
        </w:tabs>
        <w:rPr>
          <w:sz w:val="23"/>
        </w:rPr>
      </w:pPr>
    </w:p>
    <w:p w14:paraId="0FC080A9" w14:textId="77777777" w:rsidR="000A7CDE" w:rsidRDefault="000A7CDE">
      <w:pPr>
        <w:tabs>
          <w:tab w:val="left" w:pos="720"/>
          <w:tab w:val="left" w:pos="1170"/>
          <w:tab w:val="left" w:pos="1620"/>
        </w:tabs>
        <w:rPr>
          <w:b/>
          <w:sz w:val="23"/>
          <w:lang w:val="fr-FR"/>
        </w:rPr>
      </w:pPr>
      <w:r>
        <w:rPr>
          <w:b/>
          <w:sz w:val="23"/>
          <w:lang w:val="fr-FR"/>
        </w:rPr>
        <w:t>Appendix to A1 – External Communication Phrases</w:t>
      </w:r>
    </w:p>
    <w:p w14:paraId="671486A5" w14:textId="77777777" w:rsidR="000A7CDE" w:rsidRDefault="000A7CDE">
      <w:pPr>
        <w:tabs>
          <w:tab w:val="left" w:pos="720"/>
          <w:tab w:val="left" w:pos="1170"/>
          <w:tab w:val="left" w:pos="1620"/>
        </w:tabs>
        <w:rPr>
          <w:sz w:val="23"/>
          <w:lang w:val="fr-FR"/>
        </w:rPr>
      </w:pPr>
      <w:r>
        <w:rPr>
          <w:b/>
          <w:sz w:val="23"/>
          <w:lang w:val="fr-FR"/>
        </w:rPr>
        <w:t>Standard GMDSS Messages</w:t>
      </w:r>
    </w:p>
    <w:p w14:paraId="197E4B13" w14:textId="77777777" w:rsidR="000A7CDE" w:rsidRDefault="000A7CDE">
      <w:pPr>
        <w:tabs>
          <w:tab w:val="left" w:pos="720"/>
          <w:tab w:val="left" w:pos="1170"/>
          <w:tab w:val="left" w:pos="1620"/>
        </w:tabs>
        <w:rPr>
          <w:sz w:val="23"/>
          <w:lang w:val="fr-FR"/>
        </w:rPr>
      </w:pPr>
    </w:p>
    <w:p w14:paraId="1D12D74B" w14:textId="77777777" w:rsidR="000A7CDE" w:rsidRDefault="000A7CDE">
      <w:pPr>
        <w:tabs>
          <w:tab w:val="left" w:pos="720"/>
          <w:tab w:val="left" w:pos="1170"/>
          <w:tab w:val="left" w:pos="1620"/>
        </w:tabs>
        <w:rPr>
          <w:sz w:val="23"/>
          <w:lang w:val="fr-FR"/>
        </w:rPr>
      </w:pPr>
      <w:r>
        <w:rPr>
          <w:b/>
          <w:sz w:val="23"/>
          <w:lang w:val="fr-FR"/>
        </w:rPr>
        <w:t>1</w:t>
      </w:r>
      <w:r>
        <w:rPr>
          <w:b/>
          <w:sz w:val="23"/>
          <w:lang w:val="fr-FR"/>
        </w:rPr>
        <w:tab/>
        <w:t>Standard Distress Message</w:t>
      </w:r>
    </w:p>
    <w:p w14:paraId="76DA2558" w14:textId="77777777" w:rsidR="000A7CDE" w:rsidRDefault="000A7CDE">
      <w:pPr>
        <w:tabs>
          <w:tab w:val="left" w:pos="720"/>
          <w:tab w:val="left" w:pos="1170"/>
          <w:tab w:val="left" w:pos="1620"/>
        </w:tabs>
        <w:rPr>
          <w:sz w:val="23"/>
          <w:lang w:val="fr-FR"/>
        </w:rPr>
      </w:pPr>
      <w:r>
        <w:rPr>
          <w:sz w:val="23"/>
          <w:lang w:val="fr-FR"/>
        </w:rPr>
        <w:t>.1</w:t>
      </w:r>
      <w:r>
        <w:rPr>
          <w:sz w:val="23"/>
          <w:lang w:val="fr-FR"/>
        </w:rPr>
        <w:tab/>
      </w:r>
      <w:r>
        <w:rPr>
          <w:b/>
          <w:sz w:val="23"/>
          <w:lang w:val="fr-FR"/>
        </w:rPr>
        <w:t>Structure</w:t>
      </w:r>
    </w:p>
    <w:p w14:paraId="29D79DA7" w14:textId="77777777" w:rsidR="000A7CDE" w:rsidRDefault="000A7CDE">
      <w:pPr>
        <w:tabs>
          <w:tab w:val="left" w:pos="720"/>
          <w:tab w:val="left" w:pos="1170"/>
          <w:tab w:val="left" w:pos="1620"/>
        </w:tabs>
        <w:rPr>
          <w:b/>
          <w:sz w:val="23"/>
          <w:lang w:val="fr-FR"/>
        </w:rPr>
      </w:pPr>
      <w:r>
        <w:rPr>
          <w:sz w:val="23"/>
          <w:lang w:val="fr-FR"/>
        </w:rPr>
        <w:t>.2</w:t>
      </w:r>
      <w:r>
        <w:rPr>
          <w:sz w:val="23"/>
          <w:lang w:val="fr-FR"/>
        </w:rPr>
        <w:tab/>
      </w:r>
      <w:r>
        <w:rPr>
          <w:b/>
          <w:sz w:val="23"/>
          <w:lang w:val="fr-FR"/>
        </w:rPr>
        <w:t>Example</w:t>
      </w:r>
    </w:p>
    <w:p w14:paraId="4FC7CCBC" w14:textId="77777777" w:rsidR="000A7CDE" w:rsidRDefault="000A7CDE">
      <w:pPr>
        <w:tabs>
          <w:tab w:val="left" w:pos="720"/>
          <w:tab w:val="left" w:pos="1170"/>
          <w:tab w:val="left" w:pos="1620"/>
        </w:tabs>
        <w:rPr>
          <w:b/>
          <w:sz w:val="23"/>
          <w:lang w:val="fr-FR"/>
        </w:rPr>
      </w:pPr>
    </w:p>
    <w:p w14:paraId="3F06238F" w14:textId="77777777" w:rsidR="000A7CDE" w:rsidRDefault="000A7CDE">
      <w:pPr>
        <w:tabs>
          <w:tab w:val="left" w:pos="720"/>
          <w:tab w:val="left" w:pos="1170"/>
          <w:tab w:val="left" w:pos="1620"/>
        </w:tabs>
        <w:rPr>
          <w:sz w:val="23"/>
          <w:lang w:val="fr-FR"/>
        </w:rPr>
      </w:pPr>
      <w:r>
        <w:rPr>
          <w:b/>
          <w:sz w:val="23"/>
          <w:lang w:val="fr-FR"/>
        </w:rPr>
        <w:t>2</w:t>
      </w:r>
      <w:r>
        <w:rPr>
          <w:b/>
          <w:sz w:val="23"/>
          <w:lang w:val="fr-FR"/>
        </w:rPr>
        <w:tab/>
        <w:t>Standard Urgency Message</w:t>
      </w:r>
    </w:p>
    <w:p w14:paraId="698F07ED" w14:textId="77777777" w:rsidR="000A7CDE" w:rsidRDefault="000A7CDE">
      <w:pPr>
        <w:tabs>
          <w:tab w:val="left" w:pos="720"/>
          <w:tab w:val="left" w:pos="1170"/>
          <w:tab w:val="left" w:pos="1620"/>
        </w:tabs>
        <w:rPr>
          <w:sz w:val="23"/>
          <w:lang w:val="fr-FR"/>
        </w:rPr>
      </w:pPr>
      <w:r>
        <w:rPr>
          <w:sz w:val="23"/>
          <w:lang w:val="fr-FR"/>
        </w:rPr>
        <w:t>.1</w:t>
      </w:r>
      <w:r>
        <w:rPr>
          <w:sz w:val="23"/>
          <w:lang w:val="fr-FR"/>
        </w:rPr>
        <w:tab/>
      </w:r>
      <w:r>
        <w:rPr>
          <w:b/>
          <w:sz w:val="23"/>
          <w:lang w:val="fr-FR"/>
        </w:rPr>
        <w:t>Structure</w:t>
      </w:r>
    </w:p>
    <w:p w14:paraId="2F300D47" w14:textId="77777777" w:rsidR="000A7CDE" w:rsidRDefault="000A7CDE">
      <w:pPr>
        <w:tabs>
          <w:tab w:val="left" w:pos="720"/>
          <w:tab w:val="left" w:pos="1170"/>
          <w:tab w:val="left" w:pos="1620"/>
        </w:tabs>
        <w:rPr>
          <w:sz w:val="23"/>
          <w:lang w:val="fr-FR"/>
        </w:rPr>
      </w:pPr>
      <w:r>
        <w:rPr>
          <w:sz w:val="23"/>
          <w:lang w:val="fr-FR"/>
        </w:rPr>
        <w:t>.2</w:t>
      </w:r>
      <w:r>
        <w:rPr>
          <w:sz w:val="23"/>
          <w:lang w:val="fr-FR"/>
        </w:rPr>
        <w:tab/>
      </w:r>
      <w:r>
        <w:rPr>
          <w:b/>
          <w:sz w:val="23"/>
          <w:lang w:val="fr-FR"/>
        </w:rPr>
        <w:t>Example</w:t>
      </w:r>
    </w:p>
    <w:p w14:paraId="617A3222" w14:textId="77777777" w:rsidR="000A7CDE" w:rsidRDefault="000A7CDE">
      <w:pPr>
        <w:tabs>
          <w:tab w:val="left" w:pos="720"/>
          <w:tab w:val="left" w:pos="1170"/>
          <w:tab w:val="left" w:pos="1620"/>
        </w:tabs>
        <w:rPr>
          <w:sz w:val="23"/>
          <w:lang w:val="fr-FR"/>
        </w:rPr>
      </w:pPr>
    </w:p>
    <w:p w14:paraId="27E23E49" w14:textId="77777777" w:rsidR="000A7CDE" w:rsidRDefault="000A7CDE">
      <w:pPr>
        <w:tabs>
          <w:tab w:val="left" w:pos="720"/>
          <w:tab w:val="left" w:pos="1170"/>
          <w:tab w:val="left" w:pos="1620"/>
        </w:tabs>
        <w:rPr>
          <w:sz w:val="23"/>
          <w:lang w:val="fr-FR"/>
        </w:rPr>
      </w:pPr>
      <w:r>
        <w:rPr>
          <w:b/>
          <w:sz w:val="23"/>
          <w:lang w:val="fr-FR"/>
        </w:rPr>
        <w:t>3</w:t>
      </w:r>
      <w:r>
        <w:rPr>
          <w:b/>
          <w:sz w:val="23"/>
          <w:lang w:val="fr-FR"/>
        </w:rPr>
        <w:tab/>
        <w:t>Standard Safety Message</w:t>
      </w:r>
    </w:p>
    <w:p w14:paraId="2D7C3AA1" w14:textId="77777777" w:rsidR="000A7CDE" w:rsidRDefault="000A7CDE">
      <w:pPr>
        <w:tabs>
          <w:tab w:val="left" w:pos="720"/>
          <w:tab w:val="left" w:pos="1170"/>
          <w:tab w:val="left" w:pos="1620"/>
        </w:tabs>
        <w:rPr>
          <w:sz w:val="23"/>
          <w:lang w:val="fr-FR"/>
        </w:rPr>
      </w:pPr>
      <w:r>
        <w:rPr>
          <w:sz w:val="23"/>
          <w:lang w:val="fr-FR"/>
        </w:rPr>
        <w:t>.1</w:t>
      </w:r>
      <w:r>
        <w:rPr>
          <w:sz w:val="23"/>
          <w:lang w:val="fr-FR"/>
        </w:rPr>
        <w:tab/>
      </w:r>
      <w:r>
        <w:rPr>
          <w:b/>
          <w:sz w:val="23"/>
          <w:lang w:val="fr-FR"/>
        </w:rPr>
        <w:t>Structure</w:t>
      </w:r>
    </w:p>
    <w:p w14:paraId="11E2109A" w14:textId="77777777" w:rsidR="000A7CDE" w:rsidRDefault="000A7CDE">
      <w:pPr>
        <w:tabs>
          <w:tab w:val="left" w:pos="720"/>
          <w:tab w:val="left" w:pos="1170"/>
          <w:tab w:val="left" w:pos="1620"/>
        </w:tabs>
        <w:rPr>
          <w:b/>
          <w:sz w:val="23"/>
          <w:lang w:val="fr-FR"/>
        </w:rPr>
      </w:pPr>
      <w:r>
        <w:rPr>
          <w:sz w:val="23"/>
          <w:lang w:val="fr-FR"/>
        </w:rPr>
        <w:t>.2</w:t>
      </w:r>
      <w:r>
        <w:rPr>
          <w:sz w:val="23"/>
          <w:lang w:val="fr-FR"/>
        </w:rPr>
        <w:tab/>
      </w:r>
      <w:r>
        <w:rPr>
          <w:b/>
          <w:sz w:val="23"/>
          <w:lang w:val="fr-FR"/>
        </w:rPr>
        <w:t>Example</w:t>
      </w:r>
    </w:p>
    <w:p w14:paraId="28A39CD1" w14:textId="77777777" w:rsidR="000A7CDE" w:rsidRDefault="000A7CDE">
      <w:pPr>
        <w:tabs>
          <w:tab w:val="left" w:pos="720"/>
          <w:tab w:val="left" w:pos="1170"/>
          <w:tab w:val="left" w:pos="1620"/>
        </w:tabs>
        <w:rPr>
          <w:sz w:val="23"/>
          <w:lang w:val="fr-FR"/>
        </w:rPr>
      </w:pPr>
    </w:p>
    <w:p w14:paraId="27C3D299" w14:textId="77777777" w:rsidR="000A7CDE" w:rsidRDefault="000A7CDE">
      <w:pPr>
        <w:tabs>
          <w:tab w:val="left" w:pos="720"/>
          <w:tab w:val="left" w:pos="1170"/>
          <w:tab w:val="left" w:pos="1620"/>
        </w:tabs>
        <w:rPr>
          <w:sz w:val="23"/>
          <w:lang w:val="fr-FR"/>
        </w:rPr>
      </w:pPr>
      <w:r>
        <w:rPr>
          <w:b/>
          <w:sz w:val="23"/>
          <w:lang w:val="fr-FR"/>
        </w:rPr>
        <w:t>A2</w:t>
      </w:r>
      <w:r>
        <w:rPr>
          <w:b/>
          <w:sz w:val="23"/>
          <w:lang w:val="fr-FR"/>
        </w:rPr>
        <w:tab/>
        <w:t xml:space="preserve"> ON-BOARD COMMUNICATION PHRASES</w:t>
      </w:r>
    </w:p>
    <w:p w14:paraId="1E72F4CD" w14:textId="77777777" w:rsidR="000A7CDE" w:rsidRDefault="000A7CDE">
      <w:pPr>
        <w:tabs>
          <w:tab w:val="left" w:pos="720"/>
          <w:tab w:val="left" w:pos="1170"/>
          <w:tab w:val="left" w:pos="1620"/>
        </w:tabs>
        <w:rPr>
          <w:sz w:val="23"/>
          <w:lang w:val="fr-FR"/>
        </w:rPr>
      </w:pPr>
    </w:p>
    <w:p w14:paraId="3B261F4F" w14:textId="77777777" w:rsidR="000A7CDE" w:rsidRDefault="000A7CDE">
      <w:pPr>
        <w:pStyle w:val="Heading5"/>
        <w:tabs>
          <w:tab w:val="left" w:pos="720"/>
          <w:tab w:val="left" w:pos="2070"/>
        </w:tabs>
        <w:jc w:val="both"/>
      </w:pPr>
      <w:r>
        <w:t>A2/1</w:t>
      </w:r>
      <w:r>
        <w:tab/>
        <w:t>Standard Wheel Orders</w:t>
      </w:r>
    </w:p>
    <w:p w14:paraId="408BF470" w14:textId="77777777" w:rsidR="000A7CDE" w:rsidRDefault="000A7CDE">
      <w:pPr>
        <w:tabs>
          <w:tab w:val="left" w:pos="720"/>
          <w:tab w:val="left" w:pos="1440"/>
          <w:tab w:val="left" w:pos="2070"/>
        </w:tabs>
        <w:rPr>
          <w:sz w:val="23"/>
        </w:rPr>
      </w:pPr>
    </w:p>
    <w:p w14:paraId="542D4540" w14:textId="77777777" w:rsidR="000A7CDE" w:rsidRDefault="000A7CDE">
      <w:pPr>
        <w:tabs>
          <w:tab w:val="left" w:pos="720"/>
          <w:tab w:val="left" w:pos="1440"/>
          <w:tab w:val="left" w:pos="2070"/>
        </w:tabs>
        <w:rPr>
          <w:b/>
          <w:sz w:val="23"/>
        </w:rPr>
      </w:pPr>
      <w:r>
        <w:rPr>
          <w:b/>
          <w:sz w:val="23"/>
        </w:rPr>
        <w:t>A2/2</w:t>
      </w:r>
      <w:r>
        <w:rPr>
          <w:b/>
          <w:sz w:val="23"/>
        </w:rPr>
        <w:tab/>
        <w:t>Standard Engine Orders</w:t>
      </w:r>
    </w:p>
    <w:p w14:paraId="67C69CE9" w14:textId="77777777" w:rsidR="000A7CDE" w:rsidRDefault="000A7CDE">
      <w:pPr>
        <w:tabs>
          <w:tab w:val="left" w:pos="720"/>
          <w:tab w:val="left" w:pos="1440"/>
          <w:tab w:val="left" w:pos="2070"/>
        </w:tabs>
        <w:rPr>
          <w:sz w:val="23"/>
        </w:rPr>
      </w:pPr>
    </w:p>
    <w:p w14:paraId="497E8FBA" w14:textId="77777777" w:rsidR="000A7CDE" w:rsidRDefault="000A7CDE">
      <w:pPr>
        <w:tabs>
          <w:tab w:val="left" w:pos="720"/>
          <w:tab w:val="left" w:pos="1440"/>
          <w:tab w:val="left" w:pos="2070"/>
        </w:tabs>
        <w:rPr>
          <w:sz w:val="23"/>
        </w:rPr>
      </w:pPr>
      <w:r>
        <w:rPr>
          <w:b/>
          <w:sz w:val="23"/>
        </w:rPr>
        <w:t>A2/3</w:t>
      </w:r>
      <w:r>
        <w:rPr>
          <w:b/>
          <w:sz w:val="23"/>
        </w:rPr>
        <w:tab/>
        <w:t>Pilot on the Bridge</w:t>
      </w:r>
    </w:p>
    <w:p w14:paraId="175CC0CB" w14:textId="77777777" w:rsidR="000A7CDE" w:rsidRDefault="000A7CDE">
      <w:pPr>
        <w:tabs>
          <w:tab w:val="left" w:pos="720"/>
          <w:tab w:val="left" w:pos="1440"/>
          <w:tab w:val="left" w:pos="2070"/>
        </w:tabs>
        <w:rPr>
          <w:sz w:val="23"/>
        </w:rPr>
      </w:pPr>
    </w:p>
    <w:p w14:paraId="5C5CE6A3" w14:textId="77777777" w:rsidR="000A7CDE" w:rsidRDefault="000A7CDE">
      <w:pPr>
        <w:tabs>
          <w:tab w:val="left" w:pos="720"/>
          <w:tab w:val="left" w:pos="1440"/>
          <w:tab w:val="left" w:pos="2070"/>
        </w:tabs>
        <w:rPr>
          <w:sz w:val="23"/>
        </w:rPr>
      </w:pPr>
      <w:r>
        <w:rPr>
          <w:b/>
          <w:sz w:val="23"/>
        </w:rPr>
        <w:t>A2/3.1       Propulsion system</w:t>
      </w:r>
    </w:p>
    <w:p w14:paraId="7308F293" w14:textId="77777777" w:rsidR="000A7CDE" w:rsidRDefault="000A7CDE">
      <w:pPr>
        <w:tabs>
          <w:tab w:val="left" w:pos="720"/>
          <w:tab w:val="left" w:pos="1440"/>
          <w:tab w:val="left" w:pos="2070"/>
        </w:tabs>
        <w:rPr>
          <w:b/>
          <w:sz w:val="23"/>
        </w:rPr>
      </w:pPr>
      <w:r>
        <w:rPr>
          <w:b/>
          <w:sz w:val="23"/>
        </w:rPr>
        <w:t>A2/3.2       Manoeuvring</w:t>
      </w:r>
    </w:p>
    <w:p w14:paraId="394ED8CE" w14:textId="77777777" w:rsidR="000A7CDE" w:rsidRDefault="000A7CDE">
      <w:pPr>
        <w:tabs>
          <w:tab w:val="left" w:pos="720"/>
          <w:tab w:val="left" w:pos="1440"/>
          <w:tab w:val="left" w:pos="2070"/>
        </w:tabs>
        <w:rPr>
          <w:b/>
          <w:sz w:val="23"/>
        </w:rPr>
      </w:pPr>
      <w:r>
        <w:rPr>
          <w:b/>
          <w:sz w:val="23"/>
        </w:rPr>
        <w:t>A2/3.3       Radar</w:t>
      </w:r>
    </w:p>
    <w:p w14:paraId="20E023CA" w14:textId="77777777" w:rsidR="000A7CDE" w:rsidRDefault="000A7CDE">
      <w:pPr>
        <w:tabs>
          <w:tab w:val="left" w:pos="720"/>
          <w:tab w:val="left" w:pos="1440"/>
          <w:tab w:val="left" w:pos="2070"/>
        </w:tabs>
        <w:rPr>
          <w:b/>
          <w:sz w:val="23"/>
        </w:rPr>
      </w:pPr>
      <w:r>
        <w:rPr>
          <w:b/>
          <w:sz w:val="23"/>
        </w:rPr>
        <w:t>A2/3.4       Draft and air draft</w:t>
      </w:r>
    </w:p>
    <w:p w14:paraId="51C9C4C3" w14:textId="77777777" w:rsidR="000A7CDE" w:rsidRDefault="000A7CDE">
      <w:pPr>
        <w:tabs>
          <w:tab w:val="left" w:pos="720"/>
          <w:tab w:val="left" w:pos="1080"/>
          <w:tab w:val="left" w:pos="1440"/>
          <w:tab w:val="left" w:pos="2070"/>
        </w:tabs>
        <w:rPr>
          <w:sz w:val="23"/>
        </w:rPr>
      </w:pPr>
      <w:r>
        <w:rPr>
          <w:b/>
          <w:sz w:val="23"/>
        </w:rPr>
        <w:t>A2/3.5       Anchoring</w:t>
      </w:r>
      <w:r>
        <w:rPr>
          <w:b/>
          <w:sz w:val="23"/>
        </w:rPr>
        <w:tab/>
      </w:r>
    </w:p>
    <w:p w14:paraId="448E5883" w14:textId="77777777" w:rsidR="000A7CDE" w:rsidRDefault="000A7CDE">
      <w:pPr>
        <w:tabs>
          <w:tab w:val="left" w:pos="720"/>
          <w:tab w:val="left" w:pos="1080"/>
          <w:tab w:val="left" w:pos="1440"/>
          <w:tab w:val="left" w:pos="2070"/>
        </w:tabs>
        <w:rPr>
          <w:sz w:val="23"/>
        </w:rPr>
      </w:pPr>
      <w:r>
        <w:rPr>
          <w:sz w:val="23"/>
        </w:rPr>
        <w:t>.1</w:t>
      </w:r>
      <w:r>
        <w:rPr>
          <w:sz w:val="23"/>
        </w:rPr>
        <w:tab/>
      </w:r>
      <w:r>
        <w:rPr>
          <w:sz w:val="23"/>
        </w:rPr>
        <w:tab/>
      </w:r>
      <w:r>
        <w:rPr>
          <w:b/>
          <w:sz w:val="23"/>
        </w:rPr>
        <w:t>Going to anchor</w:t>
      </w:r>
    </w:p>
    <w:p w14:paraId="23E6741B" w14:textId="77777777" w:rsidR="000A7CDE" w:rsidRDefault="000A7CDE">
      <w:pPr>
        <w:tabs>
          <w:tab w:val="left" w:pos="720"/>
          <w:tab w:val="left" w:pos="1080"/>
          <w:tab w:val="left" w:pos="1440"/>
          <w:tab w:val="left" w:pos="2070"/>
        </w:tabs>
        <w:rPr>
          <w:sz w:val="23"/>
        </w:rPr>
      </w:pPr>
      <w:r>
        <w:rPr>
          <w:sz w:val="23"/>
        </w:rPr>
        <w:t>.2</w:t>
      </w:r>
      <w:r>
        <w:rPr>
          <w:sz w:val="23"/>
        </w:rPr>
        <w:tab/>
      </w:r>
      <w:r>
        <w:rPr>
          <w:sz w:val="23"/>
        </w:rPr>
        <w:tab/>
      </w:r>
      <w:r>
        <w:rPr>
          <w:b/>
          <w:sz w:val="23"/>
        </w:rPr>
        <w:t>Leaving the anchorage</w:t>
      </w:r>
    </w:p>
    <w:p w14:paraId="5B00F378" w14:textId="77777777" w:rsidR="000A7CDE" w:rsidRDefault="000A7CDE">
      <w:pPr>
        <w:tabs>
          <w:tab w:val="left" w:pos="720"/>
          <w:tab w:val="left" w:pos="1080"/>
          <w:tab w:val="left" w:pos="1440"/>
          <w:tab w:val="left" w:pos="2070"/>
        </w:tabs>
        <w:rPr>
          <w:sz w:val="23"/>
        </w:rPr>
      </w:pPr>
      <w:r>
        <w:rPr>
          <w:b/>
          <w:sz w:val="23"/>
        </w:rPr>
        <w:t>A2/3.6</w:t>
      </w:r>
      <w:r>
        <w:rPr>
          <w:b/>
          <w:sz w:val="23"/>
        </w:rPr>
        <w:tab/>
      </w:r>
      <w:r>
        <w:rPr>
          <w:b/>
          <w:sz w:val="23"/>
        </w:rPr>
        <w:tab/>
        <w:t>Tug assistance</w:t>
      </w:r>
    </w:p>
    <w:p w14:paraId="4E891D42" w14:textId="77777777" w:rsidR="000A7CDE" w:rsidRDefault="000A7CDE">
      <w:pPr>
        <w:tabs>
          <w:tab w:val="left" w:pos="720"/>
          <w:tab w:val="left" w:pos="1080"/>
          <w:tab w:val="left" w:pos="1440"/>
          <w:tab w:val="left" w:pos="2070"/>
        </w:tabs>
        <w:rPr>
          <w:sz w:val="23"/>
        </w:rPr>
      </w:pPr>
      <w:r>
        <w:rPr>
          <w:b/>
          <w:sz w:val="23"/>
        </w:rPr>
        <w:t>A2/3.7</w:t>
      </w:r>
      <w:r>
        <w:rPr>
          <w:b/>
          <w:sz w:val="23"/>
        </w:rPr>
        <w:tab/>
      </w:r>
      <w:r>
        <w:rPr>
          <w:b/>
          <w:sz w:val="23"/>
        </w:rPr>
        <w:tab/>
        <w:t>Berthing and unberthing</w:t>
      </w:r>
    </w:p>
    <w:p w14:paraId="7D343E92" w14:textId="77777777" w:rsidR="000A7CDE" w:rsidRDefault="000A7CDE">
      <w:pPr>
        <w:tabs>
          <w:tab w:val="left" w:pos="720"/>
          <w:tab w:val="left" w:pos="1080"/>
          <w:tab w:val="left" w:pos="1440"/>
          <w:tab w:val="left" w:pos="2070"/>
        </w:tabs>
        <w:rPr>
          <w:sz w:val="23"/>
        </w:rPr>
      </w:pPr>
      <w:r>
        <w:rPr>
          <w:sz w:val="23"/>
        </w:rPr>
        <w:t>.1</w:t>
      </w:r>
      <w:r>
        <w:rPr>
          <w:sz w:val="23"/>
        </w:rPr>
        <w:tab/>
      </w:r>
      <w:r>
        <w:rPr>
          <w:sz w:val="23"/>
        </w:rPr>
        <w:tab/>
      </w:r>
      <w:r>
        <w:rPr>
          <w:b/>
          <w:sz w:val="23"/>
        </w:rPr>
        <w:t>General</w:t>
      </w:r>
    </w:p>
    <w:p w14:paraId="58515FD3" w14:textId="77777777" w:rsidR="000A7CDE" w:rsidRDefault="000A7CDE">
      <w:pPr>
        <w:tabs>
          <w:tab w:val="left" w:pos="720"/>
          <w:tab w:val="left" w:pos="1080"/>
          <w:tab w:val="left" w:pos="1440"/>
          <w:tab w:val="left" w:pos="2070"/>
        </w:tabs>
        <w:rPr>
          <w:sz w:val="23"/>
        </w:rPr>
      </w:pPr>
      <w:r>
        <w:rPr>
          <w:sz w:val="23"/>
        </w:rPr>
        <w:t>.2</w:t>
      </w:r>
      <w:r>
        <w:rPr>
          <w:sz w:val="23"/>
        </w:rPr>
        <w:tab/>
      </w:r>
      <w:r>
        <w:rPr>
          <w:sz w:val="23"/>
        </w:rPr>
        <w:tab/>
      </w:r>
      <w:r>
        <w:rPr>
          <w:b/>
          <w:sz w:val="23"/>
        </w:rPr>
        <w:t>Berthing</w:t>
      </w:r>
    </w:p>
    <w:p w14:paraId="44D5F400" w14:textId="77777777" w:rsidR="000A7CDE" w:rsidRDefault="000A7CDE">
      <w:pPr>
        <w:tabs>
          <w:tab w:val="left" w:pos="720"/>
          <w:tab w:val="left" w:pos="1080"/>
          <w:tab w:val="left" w:pos="1440"/>
          <w:tab w:val="left" w:pos="2070"/>
        </w:tabs>
        <w:rPr>
          <w:b/>
          <w:sz w:val="23"/>
        </w:rPr>
      </w:pPr>
      <w:r>
        <w:rPr>
          <w:sz w:val="23"/>
        </w:rPr>
        <w:t>.3</w:t>
      </w:r>
      <w:r>
        <w:rPr>
          <w:sz w:val="23"/>
        </w:rPr>
        <w:tab/>
      </w:r>
      <w:r>
        <w:rPr>
          <w:sz w:val="23"/>
        </w:rPr>
        <w:tab/>
      </w:r>
      <w:r>
        <w:rPr>
          <w:b/>
          <w:sz w:val="23"/>
        </w:rPr>
        <w:t>Unberthing</w:t>
      </w:r>
    </w:p>
    <w:p w14:paraId="5EFE6F60" w14:textId="77777777" w:rsidR="000A7CDE" w:rsidRDefault="000A7CDE">
      <w:pPr>
        <w:tabs>
          <w:tab w:val="left" w:pos="720"/>
          <w:tab w:val="left" w:pos="1080"/>
          <w:tab w:val="left" w:pos="1440"/>
          <w:tab w:val="left" w:pos="2070"/>
        </w:tabs>
        <w:rPr>
          <w:b/>
          <w:sz w:val="23"/>
        </w:rPr>
      </w:pPr>
    </w:p>
    <w:p w14:paraId="6203ABBC" w14:textId="77777777" w:rsidR="000A7CDE" w:rsidRDefault="000A7CDE">
      <w:pPr>
        <w:tabs>
          <w:tab w:val="left" w:pos="720"/>
          <w:tab w:val="left" w:pos="1080"/>
          <w:tab w:val="left" w:pos="1440"/>
          <w:tab w:val="left" w:pos="2070"/>
        </w:tabs>
        <w:rPr>
          <w:b/>
          <w:sz w:val="23"/>
          <w:u w:val="single"/>
        </w:rPr>
      </w:pPr>
      <w:r>
        <w:rPr>
          <w:b/>
          <w:sz w:val="23"/>
          <w:u w:val="single"/>
        </w:rPr>
        <w:br w:type="page"/>
      </w:r>
    </w:p>
    <w:p w14:paraId="41E040C9" w14:textId="77777777" w:rsidR="000A7CDE" w:rsidRDefault="000A7CDE">
      <w:pPr>
        <w:tabs>
          <w:tab w:val="left" w:pos="720"/>
          <w:tab w:val="left" w:pos="1080"/>
          <w:tab w:val="left" w:pos="1440"/>
          <w:tab w:val="left" w:pos="2070"/>
        </w:tabs>
        <w:rPr>
          <w:sz w:val="23"/>
        </w:rPr>
      </w:pPr>
      <w:r>
        <w:rPr>
          <w:b/>
          <w:sz w:val="23"/>
        </w:rPr>
        <w:t>IMO STANDARD MARINE COMMUNICATION PHRASES:  PART B</w:t>
      </w:r>
    </w:p>
    <w:p w14:paraId="532231AA" w14:textId="77777777" w:rsidR="000A7CDE" w:rsidRDefault="000A7CDE">
      <w:pPr>
        <w:tabs>
          <w:tab w:val="left" w:pos="720"/>
          <w:tab w:val="left" w:pos="1080"/>
          <w:tab w:val="left" w:pos="1440"/>
          <w:tab w:val="left" w:pos="2070"/>
        </w:tabs>
        <w:rPr>
          <w:sz w:val="23"/>
        </w:rPr>
      </w:pPr>
    </w:p>
    <w:p w14:paraId="61D82E02" w14:textId="77777777" w:rsidR="000A7CDE" w:rsidRDefault="000A7CDE">
      <w:pPr>
        <w:tabs>
          <w:tab w:val="left" w:pos="720"/>
          <w:tab w:val="left" w:pos="1080"/>
          <w:tab w:val="left" w:pos="1440"/>
          <w:tab w:val="left" w:pos="2070"/>
        </w:tabs>
        <w:rPr>
          <w:sz w:val="23"/>
        </w:rPr>
      </w:pPr>
      <w:r>
        <w:rPr>
          <w:b/>
          <w:sz w:val="23"/>
        </w:rPr>
        <w:t>B</w:t>
      </w:r>
      <w:r>
        <w:rPr>
          <w:b/>
          <w:sz w:val="23"/>
        </w:rPr>
        <w:tab/>
        <w:t>ON-BOARD  COMMUNICATION  PHRASES</w:t>
      </w:r>
    </w:p>
    <w:p w14:paraId="3D69E81B" w14:textId="77777777" w:rsidR="000A7CDE" w:rsidRDefault="000A7CDE">
      <w:pPr>
        <w:tabs>
          <w:tab w:val="left" w:pos="720"/>
          <w:tab w:val="left" w:pos="1080"/>
          <w:tab w:val="left" w:pos="1440"/>
          <w:tab w:val="left" w:pos="2070"/>
        </w:tabs>
        <w:rPr>
          <w:sz w:val="23"/>
        </w:rPr>
      </w:pPr>
    </w:p>
    <w:p w14:paraId="22FA246F" w14:textId="77777777" w:rsidR="000A7CDE" w:rsidRDefault="000A7CDE">
      <w:pPr>
        <w:pStyle w:val="Heading5"/>
        <w:tabs>
          <w:tab w:val="left" w:pos="720"/>
          <w:tab w:val="left" w:pos="1080"/>
          <w:tab w:val="left" w:pos="2070"/>
        </w:tabs>
        <w:jc w:val="both"/>
      </w:pPr>
      <w:r>
        <w:t>B1</w:t>
      </w:r>
      <w:r>
        <w:tab/>
        <w:t>Operative ship handling</w:t>
      </w:r>
    </w:p>
    <w:p w14:paraId="71547AE2" w14:textId="77777777" w:rsidR="000A7CDE" w:rsidRDefault="000A7CDE">
      <w:pPr>
        <w:tabs>
          <w:tab w:val="left" w:pos="720"/>
          <w:tab w:val="left" w:pos="1080"/>
          <w:tab w:val="left" w:pos="1440"/>
          <w:tab w:val="left" w:pos="2070"/>
        </w:tabs>
        <w:rPr>
          <w:sz w:val="23"/>
        </w:rPr>
      </w:pPr>
    </w:p>
    <w:p w14:paraId="50FB11A8" w14:textId="77777777" w:rsidR="000A7CDE" w:rsidRDefault="000A7CDE">
      <w:pPr>
        <w:tabs>
          <w:tab w:val="left" w:pos="720"/>
          <w:tab w:val="left" w:pos="1080"/>
          <w:tab w:val="left" w:pos="1440"/>
          <w:tab w:val="left" w:pos="2070"/>
        </w:tabs>
        <w:rPr>
          <w:b/>
          <w:sz w:val="23"/>
        </w:rPr>
      </w:pPr>
      <w:r>
        <w:rPr>
          <w:b/>
          <w:sz w:val="23"/>
        </w:rPr>
        <w:t>B1/1</w:t>
      </w:r>
      <w:r>
        <w:rPr>
          <w:b/>
          <w:sz w:val="23"/>
        </w:rPr>
        <w:tab/>
        <w:t>Handing over the watch</w:t>
      </w:r>
    </w:p>
    <w:p w14:paraId="4AE1470D" w14:textId="77777777" w:rsidR="000A7CDE" w:rsidRDefault="000A7CDE">
      <w:pPr>
        <w:tabs>
          <w:tab w:val="left" w:pos="720"/>
          <w:tab w:val="left" w:pos="1080"/>
          <w:tab w:val="left" w:pos="1440"/>
          <w:tab w:val="left" w:pos="2070"/>
        </w:tabs>
        <w:rPr>
          <w:sz w:val="23"/>
        </w:rPr>
      </w:pPr>
    </w:p>
    <w:p w14:paraId="3F6FA294" w14:textId="77777777" w:rsidR="000A7CDE" w:rsidRDefault="000A7CDE">
      <w:pPr>
        <w:pStyle w:val="Heading8"/>
        <w:tabs>
          <w:tab w:val="clear" w:pos="0"/>
          <w:tab w:val="clear" w:pos="3240"/>
          <w:tab w:val="clear" w:pos="5760"/>
          <w:tab w:val="left" w:pos="1080"/>
          <w:tab w:val="left" w:pos="2070"/>
        </w:tabs>
        <w:rPr>
          <w:bCs w:val="0"/>
        </w:rPr>
      </w:pPr>
      <w:r>
        <w:rPr>
          <w:bCs w:val="0"/>
        </w:rPr>
        <w:t>B1/1.1</w:t>
      </w:r>
      <w:r>
        <w:rPr>
          <w:bCs w:val="0"/>
        </w:rPr>
        <w:tab/>
        <w:t xml:space="preserve"> Briefing on position, movement and draft</w:t>
      </w:r>
    </w:p>
    <w:p w14:paraId="38BCCDF9" w14:textId="77777777" w:rsidR="000A7CDE" w:rsidRDefault="000A7CDE">
      <w:pPr>
        <w:tabs>
          <w:tab w:val="left" w:pos="720"/>
          <w:tab w:val="left" w:pos="1440"/>
          <w:tab w:val="left" w:pos="2070"/>
        </w:tabs>
        <w:rPr>
          <w:sz w:val="23"/>
        </w:rPr>
      </w:pPr>
      <w:r>
        <w:rPr>
          <w:sz w:val="23"/>
        </w:rPr>
        <w:tab/>
        <w:t>.1</w:t>
      </w:r>
      <w:r>
        <w:rPr>
          <w:sz w:val="23"/>
        </w:rPr>
        <w:tab/>
      </w:r>
      <w:r>
        <w:rPr>
          <w:b/>
          <w:sz w:val="23"/>
        </w:rPr>
        <w:t>Position</w:t>
      </w:r>
    </w:p>
    <w:p w14:paraId="3E36AADD" w14:textId="77777777" w:rsidR="000A7CDE" w:rsidRDefault="000A7CDE">
      <w:pPr>
        <w:tabs>
          <w:tab w:val="left" w:pos="720"/>
          <w:tab w:val="left" w:pos="1440"/>
          <w:tab w:val="left" w:pos="2070"/>
        </w:tabs>
        <w:rPr>
          <w:sz w:val="23"/>
        </w:rPr>
      </w:pPr>
      <w:r>
        <w:rPr>
          <w:sz w:val="23"/>
        </w:rPr>
        <w:tab/>
        <w:t>.2</w:t>
      </w:r>
      <w:r>
        <w:rPr>
          <w:sz w:val="23"/>
        </w:rPr>
        <w:tab/>
      </w:r>
      <w:r>
        <w:rPr>
          <w:b/>
          <w:sz w:val="23"/>
        </w:rPr>
        <w:t>Movements</w:t>
      </w:r>
    </w:p>
    <w:p w14:paraId="5245BF38" w14:textId="77777777" w:rsidR="000A7CDE" w:rsidRDefault="000A7CDE">
      <w:pPr>
        <w:tabs>
          <w:tab w:val="left" w:pos="720"/>
          <w:tab w:val="left" w:pos="1440"/>
          <w:tab w:val="left" w:pos="2070"/>
        </w:tabs>
        <w:rPr>
          <w:b/>
          <w:sz w:val="23"/>
        </w:rPr>
      </w:pPr>
      <w:r>
        <w:rPr>
          <w:sz w:val="23"/>
        </w:rPr>
        <w:tab/>
        <w:t>.3</w:t>
      </w:r>
      <w:r>
        <w:rPr>
          <w:sz w:val="23"/>
        </w:rPr>
        <w:tab/>
      </w:r>
      <w:r>
        <w:rPr>
          <w:b/>
          <w:sz w:val="23"/>
        </w:rPr>
        <w:t>Draft</w:t>
      </w:r>
    </w:p>
    <w:p w14:paraId="58C5A680" w14:textId="77777777" w:rsidR="000A7CDE" w:rsidRDefault="000A7CDE">
      <w:pPr>
        <w:tabs>
          <w:tab w:val="left" w:pos="720"/>
          <w:tab w:val="left" w:pos="1080"/>
          <w:tab w:val="left" w:pos="2070"/>
        </w:tabs>
        <w:rPr>
          <w:b/>
          <w:sz w:val="23"/>
        </w:rPr>
      </w:pPr>
      <w:r>
        <w:rPr>
          <w:b/>
          <w:sz w:val="23"/>
        </w:rPr>
        <w:t>B1/1.2</w:t>
      </w:r>
      <w:r>
        <w:rPr>
          <w:b/>
          <w:sz w:val="23"/>
        </w:rPr>
        <w:tab/>
        <w:t xml:space="preserve">  Briefing on traffic situation in the area</w:t>
      </w:r>
    </w:p>
    <w:p w14:paraId="31917091" w14:textId="77777777" w:rsidR="000A7CDE" w:rsidRDefault="000A7CDE">
      <w:pPr>
        <w:tabs>
          <w:tab w:val="left" w:pos="720"/>
          <w:tab w:val="left" w:pos="1080"/>
          <w:tab w:val="left" w:pos="2070"/>
        </w:tabs>
        <w:rPr>
          <w:b/>
          <w:sz w:val="23"/>
        </w:rPr>
      </w:pPr>
      <w:r>
        <w:rPr>
          <w:b/>
          <w:sz w:val="23"/>
        </w:rPr>
        <w:t>B1/1.3</w:t>
      </w:r>
      <w:r>
        <w:rPr>
          <w:b/>
          <w:sz w:val="23"/>
        </w:rPr>
        <w:tab/>
        <w:t xml:space="preserve">  Briefing on navigational aids and equipment status</w:t>
      </w:r>
    </w:p>
    <w:p w14:paraId="33982C04" w14:textId="77777777" w:rsidR="000A7CDE" w:rsidRDefault="000A7CDE">
      <w:pPr>
        <w:tabs>
          <w:tab w:val="left" w:pos="720"/>
          <w:tab w:val="left" w:pos="1080"/>
          <w:tab w:val="left" w:pos="2070"/>
        </w:tabs>
        <w:rPr>
          <w:b/>
          <w:sz w:val="23"/>
        </w:rPr>
      </w:pPr>
      <w:r>
        <w:rPr>
          <w:b/>
          <w:sz w:val="23"/>
        </w:rPr>
        <w:t>B1/1.4</w:t>
      </w:r>
      <w:r>
        <w:rPr>
          <w:b/>
          <w:sz w:val="23"/>
        </w:rPr>
        <w:tab/>
        <w:t xml:space="preserve">  Briefing on radiocommunications</w:t>
      </w:r>
    </w:p>
    <w:p w14:paraId="6FDD57E9" w14:textId="77777777" w:rsidR="000A7CDE" w:rsidRDefault="000A7CDE">
      <w:pPr>
        <w:tabs>
          <w:tab w:val="left" w:pos="720"/>
          <w:tab w:val="left" w:pos="1080"/>
          <w:tab w:val="left" w:pos="2070"/>
        </w:tabs>
        <w:rPr>
          <w:b/>
          <w:sz w:val="23"/>
        </w:rPr>
      </w:pPr>
      <w:r>
        <w:rPr>
          <w:b/>
          <w:sz w:val="23"/>
        </w:rPr>
        <w:t>B1/1.5</w:t>
      </w:r>
      <w:r>
        <w:rPr>
          <w:b/>
          <w:sz w:val="23"/>
        </w:rPr>
        <w:tab/>
        <w:t xml:space="preserve">  Briefing on meteorological conditions</w:t>
      </w:r>
    </w:p>
    <w:p w14:paraId="19828A45" w14:textId="77777777" w:rsidR="000A7CDE" w:rsidRDefault="000A7CDE">
      <w:pPr>
        <w:tabs>
          <w:tab w:val="left" w:pos="720"/>
          <w:tab w:val="left" w:pos="1080"/>
          <w:tab w:val="left" w:pos="2070"/>
        </w:tabs>
        <w:rPr>
          <w:b/>
          <w:sz w:val="23"/>
        </w:rPr>
      </w:pPr>
      <w:r>
        <w:rPr>
          <w:b/>
          <w:sz w:val="23"/>
        </w:rPr>
        <w:t>B1/1.6</w:t>
      </w:r>
      <w:r>
        <w:rPr>
          <w:b/>
          <w:sz w:val="23"/>
        </w:rPr>
        <w:tab/>
        <w:t xml:space="preserve">  Briefing on standing orders and bridge organization</w:t>
      </w:r>
    </w:p>
    <w:p w14:paraId="3FFF4006" w14:textId="77777777" w:rsidR="000A7CDE" w:rsidRDefault="000A7CDE">
      <w:pPr>
        <w:tabs>
          <w:tab w:val="left" w:pos="720"/>
          <w:tab w:val="left" w:pos="1080"/>
          <w:tab w:val="left" w:pos="2070"/>
        </w:tabs>
        <w:rPr>
          <w:b/>
          <w:sz w:val="23"/>
        </w:rPr>
      </w:pPr>
      <w:r>
        <w:rPr>
          <w:b/>
          <w:sz w:val="23"/>
        </w:rPr>
        <w:t>B1/1.7</w:t>
      </w:r>
      <w:r>
        <w:rPr>
          <w:b/>
          <w:sz w:val="23"/>
        </w:rPr>
        <w:tab/>
        <w:t xml:space="preserve">  Briefing on special navigational events</w:t>
      </w:r>
    </w:p>
    <w:p w14:paraId="3E48008B" w14:textId="77777777" w:rsidR="000A7CDE" w:rsidRDefault="000A7CDE">
      <w:pPr>
        <w:tabs>
          <w:tab w:val="left" w:pos="720"/>
          <w:tab w:val="left" w:pos="1080"/>
          <w:tab w:val="left" w:pos="2070"/>
        </w:tabs>
        <w:rPr>
          <w:b/>
          <w:sz w:val="23"/>
        </w:rPr>
      </w:pPr>
      <w:r>
        <w:rPr>
          <w:b/>
          <w:sz w:val="23"/>
        </w:rPr>
        <w:t>B1/1.8</w:t>
      </w:r>
      <w:r>
        <w:rPr>
          <w:b/>
          <w:sz w:val="23"/>
        </w:rPr>
        <w:tab/>
        <w:t xml:space="preserve">  Briefing on temperatures, pressures and soundings</w:t>
      </w:r>
    </w:p>
    <w:p w14:paraId="6B49B095" w14:textId="77777777" w:rsidR="000A7CDE" w:rsidRDefault="000A7CDE">
      <w:pPr>
        <w:tabs>
          <w:tab w:val="left" w:pos="720"/>
          <w:tab w:val="left" w:pos="1080"/>
          <w:tab w:val="left" w:pos="2070"/>
        </w:tabs>
        <w:rPr>
          <w:b/>
          <w:sz w:val="23"/>
        </w:rPr>
      </w:pPr>
      <w:r>
        <w:rPr>
          <w:b/>
          <w:sz w:val="23"/>
        </w:rPr>
        <w:t>B1/1.9</w:t>
      </w:r>
      <w:r>
        <w:rPr>
          <w:b/>
          <w:sz w:val="23"/>
        </w:rPr>
        <w:tab/>
        <w:t xml:space="preserve">  Briefing on operation of main engine and auxiliary equipment</w:t>
      </w:r>
    </w:p>
    <w:p w14:paraId="0508270A" w14:textId="77777777" w:rsidR="000A7CDE" w:rsidRDefault="000A7CDE">
      <w:pPr>
        <w:tabs>
          <w:tab w:val="left" w:pos="720"/>
          <w:tab w:val="left" w:pos="1080"/>
          <w:tab w:val="left" w:pos="2070"/>
        </w:tabs>
        <w:rPr>
          <w:b/>
          <w:sz w:val="23"/>
        </w:rPr>
      </w:pPr>
      <w:r>
        <w:rPr>
          <w:b/>
          <w:sz w:val="23"/>
        </w:rPr>
        <w:t>B1/1.10  Briefing on pumping of fuel, ballast water, etc.</w:t>
      </w:r>
    </w:p>
    <w:p w14:paraId="24CE551F" w14:textId="77777777" w:rsidR="000A7CDE" w:rsidRDefault="000A7CDE">
      <w:pPr>
        <w:tabs>
          <w:tab w:val="left" w:pos="720"/>
          <w:tab w:val="left" w:pos="1080"/>
          <w:tab w:val="left" w:pos="2070"/>
        </w:tabs>
        <w:rPr>
          <w:b/>
          <w:sz w:val="23"/>
        </w:rPr>
      </w:pPr>
      <w:r>
        <w:rPr>
          <w:b/>
          <w:sz w:val="23"/>
        </w:rPr>
        <w:t>B1/1.11  Briefing on special machinery events and repairs</w:t>
      </w:r>
    </w:p>
    <w:p w14:paraId="1AA4395E" w14:textId="77777777" w:rsidR="000A7CDE" w:rsidRDefault="000A7CDE">
      <w:pPr>
        <w:pStyle w:val="Heading5"/>
        <w:keepNext w:val="0"/>
        <w:tabs>
          <w:tab w:val="left" w:pos="720"/>
          <w:tab w:val="left" w:pos="1080"/>
          <w:tab w:val="left" w:pos="2070"/>
        </w:tabs>
        <w:spacing w:after="0"/>
        <w:jc w:val="both"/>
      </w:pPr>
      <w:r>
        <w:t>B1/1.12  Briefing on record keeping</w:t>
      </w:r>
    </w:p>
    <w:p w14:paraId="293979FB" w14:textId="77777777" w:rsidR="000A7CDE" w:rsidRDefault="000A7CDE">
      <w:pPr>
        <w:tabs>
          <w:tab w:val="left" w:pos="720"/>
          <w:tab w:val="left" w:pos="1080"/>
          <w:tab w:val="left" w:pos="2070"/>
        </w:tabs>
        <w:rPr>
          <w:sz w:val="23"/>
        </w:rPr>
      </w:pPr>
      <w:r>
        <w:rPr>
          <w:b/>
          <w:sz w:val="23"/>
        </w:rPr>
        <w:t>B1/1.13  Handing and taking over the watch</w:t>
      </w:r>
    </w:p>
    <w:p w14:paraId="1D0959D1" w14:textId="77777777" w:rsidR="000A7CDE" w:rsidRDefault="000A7CDE">
      <w:pPr>
        <w:tabs>
          <w:tab w:val="left" w:pos="720"/>
          <w:tab w:val="left" w:pos="1080"/>
          <w:tab w:val="left" w:pos="2070"/>
        </w:tabs>
        <w:rPr>
          <w:sz w:val="23"/>
        </w:rPr>
      </w:pPr>
    </w:p>
    <w:p w14:paraId="0AC77348" w14:textId="77777777" w:rsidR="000A7CDE" w:rsidRDefault="000A7CDE">
      <w:pPr>
        <w:tabs>
          <w:tab w:val="left" w:pos="720"/>
          <w:tab w:val="left" w:pos="1080"/>
          <w:tab w:val="left" w:pos="2070"/>
        </w:tabs>
        <w:rPr>
          <w:sz w:val="23"/>
        </w:rPr>
      </w:pPr>
      <w:r>
        <w:rPr>
          <w:b/>
          <w:sz w:val="23"/>
        </w:rPr>
        <w:t xml:space="preserve">B1/2 </w:t>
      </w:r>
      <w:r>
        <w:rPr>
          <w:b/>
          <w:sz w:val="23"/>
        </w:rPr>
        <w:tab/>
        <w:t>Trim, list and stability</w:t>
      </w:r>
      <w:r>
        <w:rPr>
          <w:b/>
          <w:sz w:val="23"/>
        </w:rPr>
        <w:tab/>
      </w:r>
    </w:p>
    <w:p w14:paraId="209E4828" w14:textId="77777777" w:rsidR="000A7CDE" w:rsidRDefault="000A7CDE">
      <w:pPr>
        <w:tabs>
          <w:tab w:val="left" w:pos="720"/>
          <w:tab w:val="left" w:pos="1080"/>
          <w:tab w:val="left" w:pos="2070"/>
        </w:tabs>
        <w:rPr>
          <w:sz w:val="23"/>
        </w:rPr>
      </w:pPr>
    </w:p>
    <w:p w14:paraId="7342E671" w14:textId="77777777" w:rsidR="000A7CDE" w:rsidRDefault="000A7CDE">
      <w:pPr>
        <w:tabs>
          <w:tab w:val="left" w:pos="720"/>
          <w:tab w:val="left" w:pos="1080"/>
          <w:tab w:val="left" w:pos="2070"/>
        </w:tabs>
        <w:rPr>
          <w:sz w:val="23"/>
        </w:rPr>
      </w:pPr>
      <w:r>
        <w:rPr>
          <w:b/>
          <w:sz w:val="23"/>
        </w:rPr>
        <w:t xml:space="preserve">B2  </w:t>
      </w:r>
      <w:r>
        <w:rPr>
          <w:b/>
          <w:sz w:val="23"/>
        </w:rPr>
        <w:tab/>
        <w:t>Safety on board</w:t>
      </w:r>
    </w:p>
    <w:p w14:paraId="688F7AEE" w14:textId="77777777" w:rsidR="000A7CDE" w:rsidRDefault="000A7CDE">
      <w:pPr>
        <w:tabs>
          <w:tab w:val="left" w:pos="720"/>
          <w:tab w:val="left" w:pos="1080"/>
          <w:tab w:val="left" w:pos="2070"/>
        </w:tabs>
        <w:rPr>
          <w:sz w:val="23"/>
        </w:rPr>
      </w:pPr>
    </w:p>
    <w:p w14:paraId="636BDC4B" w14:textId="77777777" w:rsidR="000A7CDE" w:rsidRDefault="000A7CDE">
      <w:pPr>
        <w:tabs>
          <w:tab w:val="left" w:pos="720"/>
          <w:tab w:val="left" w:pos="1080"/>
          <w:tab w:val="left" w:pos="2070"/>
        </w:tabs>
        <w:rPr>
          <w:sz w:val="23"/>
        </w:rPr>
      </w:pPr>
      <w:r>
        <w:rPr>
          <w:b/>
          <w:sz w:val="23"/>
        </w:rPr>
        <w:t>B2/1</w:t>
      </w:r>
      <w:r>
        <w:rPr>
          <w:b/>
          <w:sz w:val="23"/>
        </w:rPr>
        <w:tab/>
        <w:t>General activities</w:t>
      </w:r>
    </w:p>
    <w:p w14:paraId="3BEF0F4D" w14:textId="77777777" w:rsidR="000A7CDE" w:rsidRDefault="000A7CDE">
      <w:pPr>
        <w:tabs>
          <w:tab w:val="left" w:pos="720"/>
          <w:tab w:val="left" w:pos="1080"/>
          <w:tab w:val="left" w:pos="2070"/>
        </w:tabs>
        <w:rPr>
          <w:sz w:val="23"/>
        </w:rPr>
      </w:pPr>
    </w:p>
    <w:p w14:paraId="5D2ABF95" w14:textId="77777777" w:rsidR="000A7CDE" w:rsidRDefault="000A7CDE">
      <w:pPr>
        <w:tabs>
          <w:tab w:val="left" w:pos="720"/>
          <w:tab w:val="left" w:pos="1080"/>
          <w:tab w:val="left" w:pos="2070"/>
        </w:tabs>
        <w:rPr>
          <w:b/>
          <w:sz w:val="23"/>
        </w:rPr>
      </w:pPr>
      <w:r>
        <w:rPr>
          <w:b/>
          <w:sz w:val="23"/>
        </w:rPr>
        <w:t>B2/1.1</w:t>
      </w:r>
      <w:r>
        <w:rPr>
          <w:b/>
          <w:sz w:val="23"/>
        </w:rPr>
        <w:tab/>
        <w:t>Raising alarm</w:t>
      </w:r>
    </w:p>
    <w:p w14:paraId="4C04A353" w14:textId="77777777" w:rsidR="000A7CDE" w:rsidRDefault="000A7CDE">
      <w:pPr>
        <w:tabs>
          <w:tab w:val="left" w:pos="720"/>
          <w:tab w:val="left" w:pos="1080"/>
          <w:tab w:val="left" w:pos="2070"/>
        </w:tabs>
        <w:rPr>
          <w:b/>
          <w:sz w:val="23"/>
        </w:rPr>
      </w:pPr>
      <w:r>
        <w:rPr>
          <w:b/>
          <w:sz w:val="23"/>
        </w:rPr>
        <w:t>B2/1.2</w:t>
      </w:r>
      <w:r>
        <w:rPr>
          <w:b/>
          <w:sz w:val="23"/>
        </w:rPr>
        <w:tab/>
        <w:t>Briefing crew and passengers</w:t>
      </w:r>
    </w:p>
    <w:p w14:paraId="68FA8C14" w14:textId="77777777" w:rsidR="000A7CDE" w:rsidRDefault="000A7CDE">
      <w:pPr>
        <w:tabs>
          <w:tab w:val="left" w:pos="720"/>
          <w:tab w:val="left" w:pos="1080"/>
          <w:tab w:val="left" w:pos="2070"/>
        </w:tabs>
        <w:rPr>
          <w:b/>
          <w:sz w:val="23"/>
        </w:rPr>
      </w:pPr>
      <w:r>
        <w:rPr>
          <w:b/>
          <w:sz w:val="23"/>
        </w:rPr>
        <w:t>B2/1.3</w:t>
      </w:r>
      <w:r>
        <w:rPr>
          <w:b/>
          <w:sz w:val="23"/>
        </w:rPr>
        <w:tab/>
        <w:t>Checking status of escape routes</w:t>
      </w:r>
    </w:p>
    <w:p w14:paraId="6EDCCECD" w14:textId="77777777" w:rsidR="000A7CDE" w:rsidRDefault="000A7CDE">
      <w:pPr>
        <w:tabs>
          <w:tab w:val="left" w:pos="720"/>
          <w:tab w:val="left" w:pos="1080"/>
          <w:tab w:val="left" w:pos="2070"/>
        </w:tabs>
        <w:rPr>
          <w:sz w:val="23"/>
        </w:rPr>
      </w:pPr>
      <w:r>
        <w:rPr>
          <w:b/>
          <w:sz w:val="23"/>
        </w:rPr>
        <w:t>B2/1.4</w:t>
      </w:r>
      <w:r>
        <w:rPr>
          <w:b/>
          <w:sz w:val="23"/>
        </w:rPr>
        <w:tab/>
        <w:t>Checking status of lifeboats / liferafts</w:t>
      </w:r>
    </w:p>
    <w:p w14:paraId="27F69220" w14:textId="77777777" w:rsidR="000A7CDE" w:rsidRDefault="000A7CDE">
      <w:pPr>
        <w:tabs>
          <w:tab w:val="left" w:pos="720"/>
          <w:tab w:val="left" w:pos="1080"/>
          <w:tab w:val="left" w:pos="2070"/>
        </w:tabs>
        <w:rPr>
          <w:b/>
          <w:sz w:val="23"/>
        </w:rPr>
      </w:pPr>
      <w:r>
        <w:rPr>
          <w:b/>
          <w:sz w:val="23"/>
        </w:rPr>
        <w:t>B2/1.5</w:t>
      </w:r>
      <w:r>
        <w:rPr>
          <w:b/>
          <w:sz w:val="23"/>
        </w:rPr>
        <w:tab/>
        <w:t>Ordering evacuation</w:t>
      </w:r>
    </w:p>
    <w:p w14:paraId="39508EA5" w14:textId="77777777" w:rsidR="000A7CDE" w:rsidRDefault="000A7CDE">
      <w:pPr>
        <w:tabs>
          <w:tab w:val="left" w:pos="720"/>
          <w:tab w:val="left" w:pos="1080"/>
          <w:tab w:val="left" w:pos="2070"/>
        </w:tabs>
        <w:rPr>
          <w:b/>
          <w:sz w:val="23"/>
        </w:rPr>
      </w:pPr>
      <w:r>
        <w:rPr>
          <w:b/>
          <w:sz w:val="23"/>
        </w:rPr>
        <w:t>B2/1.6</w:t>
      </w:r>
      <w:r>
        <w:rPr>
          <w:b/>
          <w:sz w:val="23"/>
        </w:rPr>
        <w:tab/>
        <w:t>Roll call</w:t>
      </w:r>
    </w:p>
    <w:p w14:paraId="627D328C" w14:textId="77777777" w:rsidR="000A7CDE" w:rsidRDefault="000A7CDE">
      <w:pPr>
        <w:tabs>
          <w:tab w:val="left" w:pos="720"/>
          <w:tab w:val="left" w:pos="1080"/>
          <w:tab w:val="left" w:pos="2070"/>
        </w:tabs>
        <w:rPr>
          <w:b/>
          <w:sz w:val="23"/>
        </w:rPr>
      </w:pPr>
      <w:r>
        <w:rPr>
          <w:b/>
          <w:sz w:val="23"/>
        </w:rPr>
        <w:t>B2/1.7</w:t>
      </w:r>
      <w:r>
        <w:rPr>
          <w:b/>
          <w:sz w:val="23"/>
        </w:rPr>
        <w:tab/>
        <w:t>Ordering abandon vessel</w:t>
      </w:r>
    </w:p>
    <w:p w14:paraId="78090032" w14:textId="77777777" w:rsidR="000A7CDE" w:rsidRDefault="000A7CDE">
      <w:pPr>
        <w:tabs>
          <w:tab w:val="left" w:pos="720"/>
          <w:tab w:val="left" w:pos="1080"/>
          <w:tab w:val="left" w:pos="2070"/>
        </w:tabs>
        <w:rPr>
          <w:sz w:val="23"/>
        </w:rPr>
      </w:pPr>
      <w:r>
        <w:rPr>
          <w:b/>
          <w:sz w:val="23"/>
        </w:rPr>
        <w:t>B2/1.8</w:t>
      </w:r>
      <w:r>
        <w:rPr>
          <w:b/>
          <w:sz w:val="23"/>
        </w:rPr>
        <w:tab/>
        <w:t>In-boat procedures</w:t>
      </w:r>
    </w:p>
    <w:p w14:paraId="0C59681E" w14:textId="77777777" w:rsidR="000A7CDE" w:rsidRDefault="000A7CDE">
      <w:pPr>
        <w:tabs>
          <w:tab w:val="left" w:pos="720"/>
          <w:tab w:val="left" w:pos="1080"/>
          <w:tab w:val="left" w:pos="2070"/>
        </w:tabs>
        <w:rPr>
          <w:b/>
          <w:sz w:val="23"/>
        </w:rPr>
      </w:pPr>
    </w:p>
    <w:p w14:paraId="5CFBF461" w14:textId="77777777" w:rsidR="000A7CDE" w:rsidRDefault="000A7CDE">
      <w:pPr>
        <w:tabs>
          <w:tab w:val="left" w:pos="720"/>
          <w:tab w:val="left" w:pos="1080"/>
          <w:tab w:val="left" w:pos="2070"/>
        </w:tabs>
        <w:rPr>
          <w:sz w:val="23"/>
        </w:rPr>
      </w:pPr>
      <w:r>
        <w:rPr>
          <w:b/>
          <w:sz w:val="23"/>
        </w:rPr>
        <w:t>B2/2</w:t>
      </w:r>
      <w:r>
        <w:rPr>
          <w:b/>
          <w:sz w:val="23"/>
        </w:rPr>
        <w:tab/>
        <w:t>Occupational Safety</w:t>
      </w:r>
    </w:p>
    <w:p w14:paraId="48DB10E5" w14:textId="77777777" w:rsidR="000A7CDE" w:rsidRDefault="000A7CDE">
      <w:pPr>
        <w:tabs>
          <w:tab w:val="left" w:pos="720"/>
          <w:tab w:val="left" w:pos="1080"/>
          <w:tab w:val="left" w:pos="2070"/>
        </w:tabs>
        <w:rPr>
          <w:sz w:val="23"/>
        </w:rPr>
      </w:pPr>
    </w:p>
    <w:p w14:paraId="1723EB00" w14:textId="77777777" w:rsidR="000A7CDE" w:rsidRDefault="000A7CDE">
      <w:pPr>
        <w:tabs>
          <w:tab w:val="left" w:pos="720"/>
          <w:tab w:val="left" w:pos="1080"/>
          <w:tab w:val="left" w:pos="2070"/>
        </w:tabs>
        <w:rPr>
          <w:b/>
          <w:sz w:val="23"/>
        </w:rPr>
      </w:pPr>
      <w:r>
        <w:rPr>
          <w:b/>
          <w:sz w:val="23"/>
        </w:rPr>
        <w:t>B2/2.1</w:t>
      </w:r>
      <w:r>
        <w:rPr>
          <w:b/>
          <w:sz w:val="23"/>
        </w:rPr>
        <w:tab/>
        <w:t>Instruction</w:t>
      </w:r>
    </w:p>
    <w:p w14:paraId="57FB0F41" w14:textId="77777777" w:rsidR="000A7CDE" w:rsidRDefault="000A7CDE">
      <w:pPr>
        <w:tabs>
          <w:tab w:val="left" w:pos="720"/>
          <w:tab w:val="left" w:pos="1080"/>
          <w:tab w:val="left" w:pos="2070"/>
        </w:tabs>
        <w:rPr>
          <w:b/>
          <w:sz w:val="23"/>
        </w:rPr>
      </w:pPr>
      <w:r>
        <w:rPr>
          <w:b/>
          <w:sz w:val="23"/>
        </w:rPr>
        <w:t>B2/2.2</w:t>
      </w:r>
      <w:r>
        <w:rPr>
          <w:b/>
          <w:sz w:val="23"/>
        </w:rPr>
        <w:tab/>
        <w:t>Practical occupational safety</w:t>
      </w:r>
    </w:p>
    <w:p w14:paraId="5585098D" w14:textId="77777777" w:rsidR="000A7CDE" w:rsidRDefault="000A7CDE">
      <w:pPr>
        <w:tabs>
          <w:tab w:val="left" w:pos="720"/>
          <w:tab w:val="left" w:pos="1080"/>
          <w:tab w:val="left" w:pos="2070"/>
        </w:tabs>
        <w:rPr>
          <w:sz w:val="23"/>
        </w:rPr>
      </w:pPr>
      <w:r>
        <w:rPr>
          <w:b/>
          <w:sz w:val="23"/>
        </w:rPr>
        <w:t>B2/2.3</w:t>
      </w:r>
      <w:r>
        <w:rPr>
          <w:b/>
          <w:sz w:val="23"/>
        </w:rPr>
        <w:tab/>
        <w:t>Occupational accidents</w:t>
      </w:r>
    </w:p>
    <w:p w14:paraId="6BCC575D" w14:textId="77777777" w:rsidR="000A7CDE" w:rsidRDefault="000A7CDE">
      <w:pPr>
        <w:tabs>
          <w:tab w:val="left" w:pos="720"/>
          <w:tab w:val="left" w:pos="1080"/>
          <w:tab w:val="left" w:pos="2070"/>
        </w:tabs>
        <w:rPr>
          <w:sz w:val="23"/>
        </w:rPr>
      </w:pPr>
    </w:p>
    <w:p w14:paraId="19406F44" w14:textId="77777777" w:rsidR="000A7CDE" w:rsidRDefault="000A7CDE">
      <w:pPr>
        <w:tabs>
          <w:tab w:val="left" w:pos="720"/>
          <w:tab w:val="left" w:pos="1080"/>
          <w:tab w:val="left" w:pos="2070"/>
        </w:tabs>
        <w:rPr>
          <w:sz w:val="23"/>
        </w:rPr>
      </w:pPr>
      <w:r>
        <w:rPr>
          <w:b/>
          <w:sz w:val="23"/>
        </w:rPr>
        <w:t>B2/3</w:t>
      </w:r>
      <w:r>
        <w:rPr>
          <w:b/>
          <w:sz w:val="23"/>
        </w:rPr>
        <w:tab/>
        <w:t>Fire protection and fire fighting</w:t>
      </w:r>
    </w:p>
    <w:p w14:paraId="57F94D82" w14:textId="77777777" w:rsidR="000A7CDE" w:rsidRDefault="000A7CDE">
      <w:pPr>
        <w:tabs>
          <w:tab w:val="left" w:pos="720"/>
          <w:tab w:val="left" w:pos="1080"/>
          <w:tab w:val="left" w:pos="2070"/>
        </w:tabs>
        <w:rPr>
          <w:sz w:val="23"/>
        </w:rPr>
      </w:pPr>
    </w:p>
    <w:p w14:paraId="121F4AD9" w14:textId="77777777" w:rsidR="000A7CDE" w:rsidRDefault="000A7CDE">
      <w:pPr>
        <w:tabs>
          <w:tab w:val="left" w:pos="720"/>
          <w:tab w:val="left" w:pos="1080"/>
          <w:tab w:val="left" w:pos="2070"/>
        </w:tabs>
        <w:rPr>
          <w:sz w:val="23"/>
        </w:rPr>
      </w:pPr>
      <w:r>
        <w:rPr>
          <w:b/>
          <w:sz w:val="23"/>
        </w:rPr>
        <w:br w:type="page"/>
      </w:r>
      <w:r>
        <w:rPr>
          <w:b/>
          <w:sz w:val="23"/>
        </w:rPr>
        <w:lastRenderedPageBreak/>
        <w:t>B2/3.1</w:t>
      </w:r>
      <w:r>
        <w:rPr>
          <w:sz w:val="23"/>
        </w:rPr>
        <w:tab/>
      </w:r>
      <w:r>
        <w:rPr>
          <w:b/>
          <w:sz w:val="23"/>
        </w:rPr>
        <w:t>Fire protection</w:t>
      </w:r>
    </w:p>
    <w:p w14:paraId="55871968" w14:textId="77777777" w:rsidR="000A7CDE" w:rsidRDefault="000A7CDE">
      <w:pPr>
        <w:tabs>
          <w:tab w:val="left" w:pos="720"/>
          <w:tab w:val="left" w:pos="1440"/>
          <w:tab w:val="left" w:pos="2070"/>
        </w:tabs>
        <w:rPr>
          <w:sz w:val="23"/>
        </w:rPr>
      </w:pPr>
      <w:r>
        <w:rPr>
          <w:sz w:val="23"/>
        </w:rPr>
        <w:tab/>
        <w:t>.1</w:t>
      </w:r>
      <w:r>
        <w:rPr>
          <w:sz w:val="23"/>
        </w:rPr>
        <w:tab/>
      </w:r>
      <w:r>
        <w:rPr>
          <w:b/>
          <w:sz w:val="23"/>
        </w:rPr>
        <w:t>Checking status of equipment</w:t>
      </w:r>
    </w:p>
    <w:p w14:paraId="3AE69BEC" w14:textId="77777777" w:rsidR="000A7CDE" w:rsidRDefault="000A7CDE">
      <w:pPr>
        <w:tabs>
          <w:tab w:val="left" w:pos="720"/>
          <w:tab w:val="left" w:pos="1440"/>
          <w:tab w:val="left" w:pos="2070"/>
        </w:tabs>
        <w:rPr>
          <w:sz w:val="23"/>
        </w:rPr>
      </w:pPr>
    </w:p>
    <w:p w14:paraId="3BF89137" w14:textId="77777777" w:rsidR="000A7CDE" w:rsidRDefault="000A7CDE">
      <w:pPr>
        <w:tabs>
          <w:tab w:val="left" w:pos="720"/>
          <w:tab w:val="left" w:pos="1440"/>
          <w:tab w:val="left" w:pos="2070"/>
        </w:tabs>
        <w:rPr>
          <w:sz w:val="23"/>
        </w:rPr>
      </w:pPr>
      <w:r>
        <w:rPr>
          <w:b/>
          <w:sz w:val="23"/>
        </w:rPr>
        <w:t>B2/3.2</w:t>
      </w:r>
      <w:r>
        <w:rPr>
          <w:sz w:val="23"/>
        </w:rPr>
        <w:tab/>
      </w:r>
      <w:r>
        <w:rPr>
          <w:b/>
          <w:sz w:val="23"/>
        </w:rPr>
        <w:t>Fire fighting and drills</w:t>
      </w:r>
    </w:p>
    <w:p w14:paraId="49E7B4B6" w14:textId="77777777" w:rsidR="000A7CDE" w:rsidRDefault="000A7CDE">
      <w:pPr>
        <w:tabs>
          <w:tab w:val="left" w:pos="720"/>
          <w:tab w:val="left" w:pos="1440"/>
          <w:tab w:val="left" w:pos="2160"/>
        </w:tabs>
        <w:ind w:left="720"/>
        <w:rPr>
          <w:sz w:val="23"/>
        </w:rPr>
      </w:pPr>
      <w:r>
        <w:rPr>
          <w:sz w:val="23"/>
        </w:rPr>
        <w:t>.1</w:t>
      </w:r>
      <w:r>
        <w:rPr>
          <w:sz w:val="23"/>
        </w:rPr>
        <w:tab/>
      </w:r>
      <w:r>
        <w:rPr>
          <w:b/>
          <w:sz w:val="23"/>
        </w:rPr>
        <w:t>Reporting fire</w:t>
      </w:r>
    </w:p>
    <w:p w14:paraId="590C79C4" w14:textId="77777777" w:rsidR="000A7CDE" w:rsidRDefault="000A7CDE">
      <w:pPr>
        <w:tabs>
          <w:tab w:val="left" w:pos="720"/>
          <w:tab w:val="left" w:pos="1440"/>
          <w:tab w:val="left" w:pos="2160"/>
        </w:tabs>
        <w:ind w:left="720"/>
        <w:rPr>
          <w:sz w:val="23"/>
        </w:rPr>
      </w:pPr>
      <w:r>
        <w:rPr>
          <w:sz w:val="23"/>
        </w:rPr>
        <w:t>.2</w:t>
      </w:r>
      <w:r>
        <w:rPr>
          <w:sz w:val="23"/>
        </w:rPr>
        <w:tab/>
      </w:r>
      <w:r>
        <w:rPr>
          <w:b/>
          <w:sz w:val="23"/>
        </w:rPr>
        <w:t>Reporting readiness for action</w:t>
      </w:r>
    </w:p>
    <w:p w14:paraId="4EA83143" w14:textId="77777777" w:rsidR="000A7CDE" w:rsidRDefault="000A7CDE">
      <w:pPr>
        <w:tabs>
          <w:tab w:val="left" w:pos="720"/>
          <w:tab w:val="left" w:pos="1440"/>
          <w:tab w:val="left" w:pos="2160"/>
        </w:tabs>
        <w:ind w:left="720"/>
        <w:rPr>
          <w:sz w:val="23"/>
        </w:rPr>
      </w:pPr>
      <w:r>
        <w:rPr>
          <w:sz w:val="23"/>
        </w:rPr>
        <w:t>.3</w:t>
      </w:r>
      <w:r>
        <w:rPr>
          <w:sz w:val="23"/>
        </w:rPr>
        <w:tab/>
      </w:r>
      <w:r>
        <w:rPr>
          <w:b/>
          <w:sz w:val="23"/>
        </w:rPr>
        <w:t>Orders for fire fighting</w:t>
      </w:r>
    </w:p>
    <w:p w14:paraId="2576C81C" w14:textId="77777777" w:rsidR="000A7CDE" w:rsidRDefault="000A7CDE">
      <w:pPr>
        <w:tabs>
          <w:tab w:val="left" w:pos="720"/>
          <w:tab w:val="left" w:pos="1440"/>
          <w:tab w:val="left" w:pos="2160"/>
        </w:tabs>
        <w:ind w:left="720"/>
        <w:rPr>
          <w:sz w:val="23"/>
        </w:rPr>
      </w:pPr>
      <w:r>
        <w:rPr>
          <w:sz w:val="23"/>
        </w:rPr>
        <w:t>.4</w:t>
      </w:r>
      <w:r>
        <w:rPr>
          <w:sz w:val="23"/>
        </w:rPr>
        <w:tab/>
      </w:r>
      <w:r>
        <w:rPr>
          <w:b/>
          <w:sz w:val="23"/>
        </w:rPr>
        <w:t>Cancellation of alarm</w:t>
      </w:r>
    </w:p>
    <w:p w14:paraId="58E79BCF" w14:textId="77777777" w:rsidR="000A7CDE" w:rsidRDefault="000A7CDE">
      <w:pPr>
        <w:tabs>
          <w:tab w:val="left" w:pos="720"/>
          <w:tab w:val="left" w:pos="1440"/>
          <w:tab w:val="left" w:pos="2070"/>
        </w:tabs>
        <w:rPr>
          <w:b/>
          <w:sz w:val="23"/>
        </w:rPr>
      </w:pPr>
    </w:p>
    <w:p w14:paraId="48513289" w14:textId="77777777" w:rsidR="000A7CDE" w:rsidRDefault="000A7CDE">
      <w:pPr>
        <w:tabs>
          <w:tab w:val="left" w:pos="720"/>
          <w:tab w:val="left" w:pos="1440"/>
          <w:tab w:val="left" w:pos="2070"/>
        </w:tabs>
        <w:rPr>
          <w:sz w:val="23"/>
        </w:rPr>
      </w:pPr>
      <w:r>
        <w:rPr>
          <w:b/>
          <w:sz w:val="23"/>
        </w:rPr>
        <w:t>B2/4</w:t>
      </w:r>
      <w:r>
        <w:rPr>
          <w:b/>
          <w:sz w:val="23"/>
        </w:rPr>
        <w:tab/>
        <w:t>Damage control</w:t>
      </w:r>
    </w:p>
    <w:p w14:paraId="6E0C7F8B" w14:textId="77777777" w:rsidR="000A7CDE" w:rsidRDefault="000A7CDE">
      <w:pPr>
        <w:tabs>
          <w:tab w:val="left" w:pos="720"/>
          <w:tab w:val="left" w:pos="1440"/>
          <w:tab w:val="left" w:pos="2070"/>
        </w:tabs>
        <w:rPr>
          <w:sz w:val="23"/>
        </w:rPr>
      </w:pPr>
    </w:p>
    <w:p w14:paraId="7085E62A" w14:textId="77777777" w:rsidR="000A7CDE" w:rsidRDefault="000A7CDE">
      <w:pPr>
        <w:tabs>
          <w:tab w:val="left" w:pos="720"/>
          <w:tab w:val="left" w:pos="1440"/>
          <w:tab w:val="left" w:pos="2070"/>
        </w:tabs>
        <w:rPr>
          <w:sz w:val="23"/>
        </w:rPr>
      </w:pPr>
      <w:r>
        <w:rPr>
          <w:b/>
          <w:sz w:val="23"/>
        </w:rPr>
        <w:t>B2/4.1</w:t>
      </w:r>
      <w:r>
        <w:rPr>
          <w:sz w:val="23"/>
        </w:rPr>
        <w:tab/>
      </w:r>
      <w:r>
        <w:rPr>
          <w:b/>
          <w:sz w:val="23"/>
        </w:rPr>
        <w:t>Checking equipment status and drills</w:t>
      </w:r>
    </w:p>
    <w:p w14:paraId="5BDBBE09" w14:textId="77777777" w:rsidR="000A7CDE" w:rsidRDefault="000A7CDE">
      <w:pPr>
        <w:tabs>
          <w:tab w:val="left" w:pos="720"/>
          <w:tab w:val="left" w:pos="1440"/>
          <w:tab w:val="left" w:pos="2070"/>
        </w:tabs>
        <w:rPr>
          <w:sz w:val="23"/>
        </w:rPr>
      </w:pPr>
    </w:p>
    <w:p w14:paraId="181644F3" w14:textId="77777777" w:rsidR="000A7CDE" w:rsidRDefault="000A7CDE">
      <w:pPr>
        <w:tabs>
          <w:tab w:val="left" w:pos="720"/>
          <w:tab w:val="left" w:pos="1440"/>
          <w:tab w:val="left" w:pos="2070"/>
        </w:tabs>
        <w:rPr>
          <w:sz w:val="23"/>
        </w:rPr>
      </w:pPr>
      <w:r>
        <w:rPr>
          <w:b/>
          <w:sz w:val="23"/>
        </w:rPr>
        <w:t>B2/4.2</w:t>
      </w:r>
      <w:r>
        <w:rPr>
          <w:sz w:val="23"/>
        </w:rPr>
        <w:tab/>
      </w:r>
      <w:r>
        <w:rPr>
          <w:b/>
          <w:sz w:val="23"/>
        </w:rPr>
        <w:t>Damage control activities</w:t>
      </w:r>
    </w:p>
    <w:p w14:paraId="295FE469" w14:textId="77777777" w:rsidR="000A7CDE" w:rsidRDefault="000A7CDE">
      <w:pPr>
        <w:tabs>
          <w:tab w:val="left" w:pos="720"/>
          <w:tab w:val="left" w:pos="1440"/>
          <w:tab w:val="left" w:pos="2070"/>
        </w:tabs>
        <w:ind w:left="720"/>
        <w:rPr>
          <w:sz w:val="23"/>
        </w:rPr>
      </w:pPr>
      <w:r>
        <w:rPr>
          <w:sz w:val="23"/>
        </w:rPr>
        <w:t>.1</w:t>
      </w:r>
      <w:r>
        <w:rPr>
          <w:sz w:val="23"/>
        </w:rPr>
        <w:tab/>
      </w:r>
      <w:r>
        <w:rPr>
          <w:b/>
          <w:sz w:val="23"/>
        </w:rPr>
        <w:t>Reporting flooding</w:t>
      </w:r>
    </w:p>
    <w:p w14:paraId="5ECA6A95" w14:textId="77777777" w:rsidR="000A7CDE" w:rsidRDefault="000A7CDE">
      <w:pPr>
        <w:tabs>
          <w:tab w:val="left" w:pos="720"/>
          <w:tab w:val="left" w:pos="1440"/>
          <w:tab w:val="left" w:pos="2070"/>
        </w:tabs>
        <w:ind w:left="720"/>
        <w:rPr>
          <w:sz w:val="23"/>
        </w:rPr>
      </w:pPr>
      <w:r>
        <w:rPr>
          <w:sz w:val="23"/>
        </w:rPr>
        <w:t>.2</w:t>
      </w:r>
      <w:r>
        <w:rPr>
          <w:sz w:val="23"/>
        </w:rPr>
        <w:tab/>
      </w:r>
      <w:r>
        <w:rPr>
          <w:b/>
          <w:sz w:val="23"/>
        </w:rPr>
        <w:t>Reporting readiness for action</w:t>
      </w:r>
    </w:p>
    <w:p w14:paraId="1667B930" w14:textId="77777777" w:rsidR="000A7CDE" w:rsidRDefault="000A7CDE">
      <w:pPr>
        <w:tabs>
          <w:tab w:val="left" w:pos="720"/>
          <w:tab w:val="left" w:pos="1440"/>
          <w:tab w:val="left" w:pos="2070"/>
        </w:tabs>
        <w:ind w:left="720"/>
        <w:rPr>
          <w:sz w:val="23"/>
        </w:rPr>
      </w:pPr>
      <w:r>
        <w:rPr>
          <w:sz w:val="23"/>
        </w:rPr>
        <w:t>.3</w:t>
      </w:r>
      <w:r>
        <w:rPr>
          <w:sz w:val="23"/>
        </w:rPr>
        <w:tab/>
      </w:r>
      <w:r>
        <w:rPr>
          <w:b/>
          <w:sz w:val="23"/>
        </w:rPr>
        <w:t>Orders for damage control</w:t>
      </w:r>
    </w:p>
    <w:p w14:paraId="24381EDC" w14:textId="77777777" w:rsidR="000A7CDE" w:rsidRDefault="000A7CDE">
      <w:pPr>
        <w:tabs>
          <w:tab w:val="left" w:pos="720"/>
          <w:tab w:val="left" w:pos="1440"/>
          <w:tab w:val="left" w:pos="2070"/>
        </w:tabs>
        <w:ind w:left="720"/>
        <w:rPr>
          <w:sz w:val="23"/>
        </w:rPr>
      </w:pPr>
      <w:r>
        <w:rPr>
          <w:sz w:val="23"/>
        </w:rPr>
        <w:t>.4</w:t>
      </w:r>
      <w:r>
        <w:rPr>
          <w:sz w:val="23"/>
        </w:rPr>
        <w:tab/>
      </w:r>
      <w:r>
        <w:rPr>
          <w:b/>
          <w:sz w:val="23"/>
        </w:rPr>
        <w:t>Cancellation of alarm</w:t>
      </w:r>
    </w:p>
    <w:p w14:paraId="1804AF26" w14:textId="77777777" w:rsidR="000A7CDE" w:rsidRDefault="000A7CDE">
      <w:pPr>
        <w:tabs>
          <w:tab w:val="left" w:pos="720"/>
          <w:tab w:val="left" w:pos="1440"/>
          <w:tab w:val="left" w:pos="2070"/>
        </w:tabs>
        <w:rPr>
          <w:sz w:val="23"/>
        </w:rPr>
      </w:pPr>
    </w:p>
    <w:p w14:paraId="06BFF463" w14:textId="77777777" w:rsidR="000A7CDE" w:rsidRDefault="000A7CDE">
      <w:pPr>
        <w:pStyle w:val="Heading8"/>
        <w:tabs>
          <w:tab w:val="clear" w:pos="0"/>
          <w:tab w:val="clear" w:pos="3240"/>
          <w:tab w:val="clear" w:pos="5760"/>
          <w:tab w:val="left" w:pos="1440"/>
          <w:tab w:val="left" w:pos="2070"/>
        </w:tabs>
        <w:rPr>
          <w:bCs w:val="0"/>
        </w:rPr>
      </w:pPr>
      <w:r>
        <w:rPr>
          <w:bCs w:val="0"/>
        </w:rPr>
        <w:t>B2/5</w:t>
      </w:r>
      <w:r>
        <w:rPr>
          <w:bCs w:val="0"/>
        </w:rPr>
        <w:tab/>
        <w:t>Grounding</w:t>
      </w:r>
    </w:p>
    <w:p w14:paraId="0D0F3A8E" w14:textId="77777777" w:rsidR="000A7CDE" w:rsidRDefault="000A7CDE">
      <w:pPr>
        <w:tabs>
          <w:tab w:val="left" w:pos="720"/>
          <w:tab w:val="left" w:pos="1440"/>
          <w:tab w:val="left" w:pos="2070"/>
        </w:tabs>
        <w:rPr>
          <w:sz w:val="23"/>
        </w:rPr>
      </w:pPr>
    </w:p>
    <w:p w14:paraId="1C462318" w14:textId="77777777" w:rsidR="000A7CDE" w:rsidRDefault="000A7CDE">
      <w:pPr>
        <w:tabs>
          <w:tab w:val="left" w:pos="720"/>
          <w:tab w:val="left" w:pos="1440"/>
          <w:tab w:val="left" w:pos="2070"/>
        </w:tabs>
        <w:rPr>
          <w:b/>
          <w:sz w:val="23"/>
        </w:rPr>
      </w:pPr>
      <w:r>
        <w:rPr>
          <w:b/>
          <w:sz w:val="23"/>
        </w:rPr>
        <w:t>B2/5.1</w:t>
      </w:r>
      <w:r>
        <w:rPr>
          <w:b/>
          <w:sz w:val="23"/>
        </w:rPr>
        <w:tab/>
        <w:t>Reporting grounding and ordering actions</w:t>
      </w:r>
    </w:p>
    <w:p w14:paraId="49BD0A76" w14:textId="77777777" w:rsidR="000A7CDE" w:rsidRDefault="000A7CDE">
      <w:pPr>
        <w:tabs>
          <w:tab w:val="left" w:pos="720"/>
          <w:tab w:val="left" w:pos="1440"/>
          <w:tab w:val="left" w:pos="2070"/>
        </w:tabs>
        <w:rPr>
          <w:b/>
          <w:sz w:val="23"/>
        </w:rPr>
      </w:pPr>
      <w:r>
        <w:rPr>
          <w:b/>
          <w:sz w:val="23"/>
        </w:rPr>
        <w:t>B2/5.2</w:t>
      </w:r>
      <w:r>
        <w:rPr>
          <w:b/>
          <w:sz w:val="23"/>
        </w:rPr>
        <w:tab/>
        <w:t>Reporting damage</w:t>
      </w:r>
    </w:p>
    <w:p w14:paraId="74473A4A" w14:textId="77777777" w:rsidR="000A7CDE" w:rsidRDefault="000A7CDE">
      <w:pPr>
        <w:tabs>
          <w:tab w:val="left" w:pos="720"/>
          <w:tab w:val="left" w:pos="1440"/>
          <w:tab w:val="left" w:pos="2070"/>
        </w:tabs>
        <w:rPr>
          <w:b/>
          <w:sz w:val="23"/>
        </w:rPr>
      </w:pPr>
      <w:r>
        <w:rPr>
          <w:b/>
          <w:sz w:val="23"/>
        </w:rPr>
        <w:t>B2/5.3</w:t>
      </w:r>
      <w:r>
        <w:rPr>
          <w:b/>
          <w:sz w:val="23"/>
        </w:rPr>
        <w:tab/>
        <w:t>Orders for refloating</w:t>
      </w:r>
    </w:p>
    <w:p w14:paraId="6B941886" w14:textId="77777777" w:rsidR="000A7CDE" w:rsidRDefault="000A7CDE">
      <w:pPr>
        <w:tabs>
          <w:tab w:val="left" w:pos="720"/>
          <w:tab w:val="left" w:pos="1440"/>
          <w:tab w:val="left" w:pos="2070"/>
        </w:tabs>
        <w:rPr>
          <w:sz w:val="23"/>
        </w:rPr>
      </w:pPr>
      <w:r>
        <w:rPr>
          <w:b/>
          <w:sz w:val="23"/>
        </w:rPr>
        <w:t>B2/5.4</w:t>
      </w:r>
      <w:r>
        <w:rPr>
          <w:b/>
          <w:sz w:val="23"/>
        </w:rPr>
        <w:tab/>
        <w:t>Checking seaworthiness</w:t>
      </w:r>
    </w:p>
    <w:p w14:paraId="2B7DBF66" w14:textId="77777777" w:rsidR="000A7CDE" w:rsidRDefault="000A7CDE">
      <w:pPr>
        <w:tabs>
          <w:tab w:val="left" w:pos="720"/>
          <w:tab w:val="left" w:pos="1440"/>
          <w:tab w:val="left" w:pos="2070"/>
        </w:tabs>
        <w:rPr>
          <w:sz w:val="23"/>
        </w:rPr>
      </w:pPr>
    </w:p>
    <w:p w14:paraId="12246321" w14:textId="77777777" w:rsidR="000A7CDE" w:rsidRDefault="000A7CDE">
      <w:pPr>
        <w:tabs>
          <w:tab w:val="left" w:pos="720"/>
          <w:tab w:val="left" w:pos="1440"/>
          <w:tab w:val="left" w:pos="2070"/>
        </w:tabs>
        <w:rPr>
          <w:sz w:val="23"/>
        </w:rPr>
      </w:pPr>
      <w:r>
        <w:rPr>
          <w:b/>
          <w:sz w:val="23"/>
        </w:rPr>
        <w:t>B2/6</w:t>
      </w:r>
      <w:r>
        <w:rPr>
          <w:b/>
          <w:sz w:val="23"/>
        </w:rPr>
        <w:tab/>
        <w:t>Search and Rescue on-board Activities</w:t>
      </w:r>
    </w:p>
    <w:p w14:paraId="18FBAFE0" w14:textId="77777777" w:rsidR="000A7CDE" w:rsidRDefault="000A7CDE">
      <w:pPr>
        <w:tabs>
          <w:tab w:val="left" w:pos="720"/>
          <w:tab w:val="left" w:pos="1440"/>
          <w:tab w:val="left" w:pos="2070"/>
        </w:tabs>
        <w:rPr>
          <w:sz w:val="23"/>
        </w:rPr>
      </w:pPr>
    </w:p>
    <w:p w14:paraId="0A96D169" w14:textId="77777777" w:rsidR="000A7CDE" w:rsidRDefault="000A7CDE">
      <w:pPr>
        <w:tabs>
          <w:tab w:val="left" w:pos="720"/>
          <w:tab w:val="left" w:pos="1440"/>
          <w:tab w:val="left" w:pos="2070"/>
        </w:tabs>
        <w:rPr>
          <w:b/>
          <w:sz w:val="23"/>
        </w:rPr>
      </w:pPr>
      <w:r>
        <w:rPr>
          <w:b/>
          <w:sz w:val="23"/>
        </w:rPr>
        <w:t>B2/6.1</w:t>
      </w:r>
      <w:r>
        <w:rPr>
          <w:b/>
          <w:sz w:val="23"/>
        </w:rPr>
        <w:tab/>
        <w:t xml:space="preserve">Checking equipment status </w:t>
      </w:r>
    </w:p>
    <w:p w14:paraId="56EC62FD" w14:textId="77777777" w:rsidR="000A7CDE" w:rsidRDefault="000A7CDE">
      <w:pPr>
        <w:tabs>
          <w:tab w:val="left" w:pos="720"/>
          <w:tab w:val="left" w:pos="1440"/>
          <w:tab w:val="left" w:pos="2070"/>
        </w:tabs>
        <w:rPr>
          <w:b/>
          <w:sz w:val="23"/>
        </w:rPr>
      </w:pPr>
      <w:r>
        <w:rPr>
          <w:b/>
          <w:sz w:val="23"/>
        </w:rPr>
        <w:t>B2/6.2</w:t>
      </w:r>
      <w:r>
        <w:rPr>
          <w:b/>
          <w:sz w:val="23"/>
        </w:rPr>
        <w:tab/>
        <w:t>Person-overboard activities</w:t>
      </w:r>
    </w:p>
    <w:p w14:paraId="459E6671" w14:textId="77777777" w:rsidR="000A7CDE" w:rsidRDefault="000A7CDE">
      <w:pPr>
        <w:tabs>
          <w:tab w:val="left" w:pos="720"/>
          <w:tab w:val="left" w:pos="1440"/>
          <w:tab w:val="left" w:pos="2070"/>
        </w:tabs>
        <w:rPr>
          <w:b/>
          <w:sz w:val="23"/>
        </w:rPr>
      </w:pPr>
      <w:r>
        <w:rPr>
          <w:b/>
          <w:sz w:val="23"/>
        </w:rPr>
        <w:t>B2/6.3</w:t>
      </w:r>
      <w:r>
        <w:rPr>
          <w:b/>
          <w:sz w:val="23"/>
        </w:rPr>
        <w:tab/>
        <w:t>Rescue operation - reporting readiness for assistance</w:t>
      </w:r>
    </w:p>
    <w:p w14:paraId="68CCD16B" w14:textId="77777777" w:rsidR="000A7CDE" w:rsidRDefault="000A7CDE">
      <w:pPr>
        <w:tabs>
          <w:tab w:val="left" w:pos="720"/>
          <w:tab w:val="left" w:pos="1440"/>
          <w:tab w:val="left" w:pos="2070"/>
        </w:tabs>
        <w:rPr>
          <w:b/>
          <w:sz w:val="23"/>
        </w:rPr>
      </w:pPr>
      <w:r>
        <w:rPr>
          <w:b/>
          <w:sz w:val="23"/>
        </w:rPr>
        <w:t>B2/6.4</w:t>
      </w:r>
      <w:r>
        <w:rPr>
          <w:b/>
          <w:sz w:val="23"/>
        </w:rPr>
        <w:tab/>
        <w:t>Conducting search</w:t>
      </w:r>
    </w:p>
    <w:p w14:paraId="148AE3F2" w14:textId="77777777" w:rsidR="000A7CDE" w:rsidRDefault="000A7CDE">
      <w:pPr>
        <w:tabs>
          <w:tab w:val="left" w:pos="720"/>
          <w:tab w:val="left" w:pos="1440"/>
          <w:tab w:val="left" w:pos="2070"/>
        </w:tabs>
        <w:rPr>
          <w:b/>
          <w:sz w:val="23"/>
        </w:rPr>
      </w:pPr>
      <w:r>
        <w:rPr>
          <w:b/>
          <w:sz w:val="23"/>
        </w:rPr>
        <w:t>B2/6.5</w:t>
      </w:r>
      <w:r>
        <w:rPr>
          <w:b/>
          <w:sz w:val="23"/>
        </w:rPr>
        <w:tab/>
        <w:t>Rescue activities</w:t>
      </w:r>
    </w:p>
    <w:p w14:paraId="2F5767DF" w14:textId="77777777" w:rsidR="000A7CDE" w:rsidRDefault="000A7CDE">
      <w:pPr>
        <w:tabs>
          <w:tab w:val="left" w:pos="720"/>
          <w:tab w:val="left" w:pos="1440"/>
          <w:tab w:val="left" w:pos="2070"/>
        </w:tabs>
        <w:rPr>
          <w:sz w:val="23"/>
        </w:rPr>
      </w:pPr>
      <w:r>
        <w:rPr>
          <w:b/>
          <w:sz w:val="23"/>
        </w:rPr>
        <w:t>B2/6.6</w:t>
      </w:r>
      <w:r>
        <w:rPr>
          <w:b/>
          <w:sz w:val="23"/>
        </w:rPr>
        <w:tab/>
        <w:t>Finishing with search and rescue operations</w:t>
      </w:r>
    </w:p>
    <w:p w14:paraId="4738AF40" w14:textId="77777777" w:rsidR="000A7CDE" w:rsidRDefault="000A7CDE">
      <w:pPr>
        <w:tabs>
          <w:tab w:val="left" w:pos="720"/>
          <w:tab w:val="left" w:pos="1440"/>
          <w:tab w:val="left" w:pos="2070"/>
        </w:tabs>
        <w:rPr>
          <w:sz w:val="23"/>
        </w:rPr>
      </w:pPr>
    </w:p>
    <w:p w14:paraId="64A810E6" w14:textId="77777777" w:rsidR="000A7CDE" w:rsidRDefault="000A7CDE">
      <w:pPr>
        <w:tabs>
          <w:tab w:val="left" w:pos="720"/>
          <w:tab w:val="left" w:pos="1440"/>
          <w:tab w:val="left" w:pos="2070"/>
        </w:tabs>
        <w:rPr>
          <w:sz w:val="23"/>
        </w:rPr>
      </w:pPr>
      <w:r>
        <w:rPr>
          <w:b/>
          <w:sz w:val="23"/>
        </w:rPr>
        <w:t xml:space="preserve">B3  </w:t>
      </w:r>
      <w:r>
        <w:rPr>
          <w:b/>
          <w:sz w:val="23"/>
        </w:rPr>
        <w:tab/>
        <w:t>Cargo and cargo handling</w:t>
      </w:r>
    </w:p>
    <w:p w14:paraId="1E9D41EA" w14:textId="77777777" w:rsidR="000A7CDE" w:rsidRDefault="000A7CDE">
      <w:pPr>
        <w:tabs>
          <w:tab w:val="left" w:pos="720"/>
          <w:tab w:val="left" w:pos="1440"/>
          <w:tab w:val="left" w:pos="2070"/>
        </w:tabs>
        <w:rPr>
          <w:sz w:val="23"/>
        </w:rPr>
      </w:pPr>
    </w:p>
    <w:p w14:paraId="11F6793D" w14:textId="77777777" w:rsidR="000A7CDE" w:rsidRDefault="000A7CDE">
      <w:pPr>
        <w:tabs>
          <w:tab w:val="left" w:pos="720"/>
          <w:tab w:val="left" w:pos="1440"/>
          <w:tab w:val="left" w:pos="2070"/>
        </w:tabs>
        <w:rPr>
          <w:sz w:val="23"/>
        </w:rPr>
      </w:pPr>
      <w:r>
        <w:rPr>
          <w:b/>
          <w:sz w:val="23"/>
        </w:rPr>
        <w:t>B3/1</w:t>
      </w:r>
      <w:r>
        <w:rPr>
          <w:b/>
          <w:sz w:val="23"/>
        </w:rPr>
        <w:tab/>
        <w:t>Cargo handling</w:t>
      </w:r>
    </w:p>
    <w:p w14:paraId="3795DAB9" w14:textId="77777777" w:rsidR="000A7CDE" w:rsidRDefault="000A7CDE">
      <w:pPr>
        <w:tabs>
          <w:tab w:val="left" w:pos="720"/>
          <w:tab w:val="left" w:pos="1440"/>
          <w:tab w:val="left" w:pos="2070"/>
        </w:tabs>
        <w:rPr>
          <w:sz w:val="23"/>
        </w:rPr>
      </w:pPr>
    </w:p>
    <w:p w14:paraId="0AF4C294" w14:textId="77777777" w:rsidR="000A7CDE" w:rsidRDefault="000A7CDE">
      <w:pPr>
        <w:tabs>
          <w:tab w:val="left" w:pos="720"/>
          <w:tab w:val="left" w:pos="1440"/>
          <w:tab w:val="left" w:pos="2070"/>
        </w:tabs>
        <w:rPr>
          <w:sz w:val="23"/>
        </w:rPr>
      </w:pPr>
      <w:r>
        <w:rPr>
          <w:b/>
          <w:sz w:val="23"/>
        </w:rPr>
        <w:t>B3/1.1</w:t>
      </w:r>
      <w:r>
        <w:rPr>
          <w:sz w:val="23"/>
        </w:rPr>
        <w:tab/>
      </w:r>
      <w:r>
        <w:rPr>
          <w:b/>
          <w:sz w:val="23"/>
        </w:rPr>
        <w:t>Loading and unloading</w:t>
      </w:r>
    </w:p>
    <w:p w14:paraId="6AD9534C" w14:textId="77777777" w:rsidR="000A7CDE" w:rsidRDefault="000A7CDE">
      <w:pPr>
        <w:tabs>
          <w:tab w:val="left" w:pos="720"/>
          <w:tab w:val="left" w:pos="1440"/>
          <w:tab w:val="left" w:pos="2070"/>
        </w:tabs>
        <w:ind w:left="720"/>
        <w:rPr>
          <w:sz w:val="23"/>
        </w:rPr>
      </w:pPr>
      <w:r>
        <w:rPr>
          <w:sz w:val="23"/>
        </w:rPr>
        <w:t>.1</w:t>
      </w:r>
      <w:r>
        <w:rPr>
          <w:sz w:val="23"/>
        </w:rPr>
        <w:tab/>
      </w:r>
      <w:r>
        <w:rPr>
          <w:b/>
          <w:sz w:val="23"/>
        </w:rPr>
        <w:t>Loading capacities and quantities</w:t>
      </w:r>
    </w:p>
    <w:p w14:paraId="2E5D78E8" w14:textId="77777777" w:rsidR="000A7CDE" w:rsidRDefault="000A7CDE">
      <w:pPr>
        <w:tabs>
          <w:tab w:val="left" w:pos="720"/>
          <w:tab w:val="left" w:pos="1440"/>
          <w:tab w:val="left" w:pos="2070"/>
        </w:tabs>
        <w:ind w:left="720"/>
        <w:rPr>
          <w:sz w:val="23"/>
        </w:rPr>
      </w:pPr>
      <w:r>
        <w:rPr>
          <w:sz w:val="23"/>
        </w:rPr>
        <w:t>.2</w:t>
      </w:r>
      <w:r>
        <w:rPr>
          <w:sz w:val="23"/>
        </w:rPr>
        <w:tab/>
      </w:r>
      <w:r>
        <w:rPr>
          <w:b/>
          <w:sz w:val="23"/>
        </w:rPr>
        <w:t>Dockside/shipboard cargo handling gear and equipment</w:t>
      </w:r>
    </w:p>
    <w:p w14:paraId="52F41E24" w14:textId="77777777" w:rsidR="000A7CDE" w:rsidRDefault="000A7CDE">
      <w:pPr>
        <w:tabs>
          <w:tab w:val="left" w:pos="720"/>
          <w:tab w:val="left" w:pos="1440"/>
          <w:tab w:val="left" w:pos="2070"/>
        </w:tabs>
        <w:ind w:left="720"/>
        <w:rPr>
          <w:sz w:val="23"/>
        </w:rPr>
      </w:pPr>
      <w:r>
        <w:rPr>
          <w:sz w:val="23"/>
        </w:rPr>
        <w:t>.3</w:t>
      </w:r>
      <w:r>
        <w:rPr>
          <w:sz w:val="23"/>
        </w:rPr>
        <w:tab/>
      </w:r>
      <w:r>
        <w:rPr>
          <w:b/>
          <w:sz w:val="23"/>
        </w:rPr>
        <w:t>Preparing for loading / unloading</w:t>
      </w:r>
    </w:p>
    <w:p w14:paraId="7A353E51" w14:textId="77777777" w:rsidR="000A7CDE" w:rsidRDefault="000A7CDE">
      <w:pPr>
        <w:tabs>
          <w:tab w:val="left" w:pos="720"/>
          <w:tab w:val="left" w:pos="1440"/>
          <w:tab w:val="left" w:pos="2070"/>
        </w:tabs>
        <w:ind w:left="720"/>
        <w:rPr>
          <w:sz w:val="23"/>
        </w:rPr>
      </w:pPr>
      <w:r>
        <w:rPr>
          <w:sz w:val="23"/>
        </w:rPr>
        <w:t>.4</w:t>
      </w:r>
      <w:r>
        <w:rPr>
          <w:sz w:val="23"/>
        </w:rPr>
        <w:tab/>
      </w:r>
      <w:r>
        <w:rPr>
          <w:b/>
          <w:sz w:val="23"/>
        </w:rPr>
        <w:t>Operating cargo handling equipment and hatches</w:t>
      </w:r>
    </w:p>
    <w:p w14:paraId="67A49133" w14:textId="77777777" w:rsidR="000A7CDE" w:rsidRDefault="000A7CDE">
      <w:pPr>
        <w:tabs>
          <w:tab w:val="left" w:pos="720"/>
          <w:tab w:val="left" w:pos="1440"/>
          <w:tab w:val="left" w:pos="2070"/>
        </w:tabs>
        <w:ind w:left="720"/>
        <w:rPr>
          <w:sz w:val="23"/>
        </w:rPr>
      </w:pPr>
      <w:r>
        <w:rPr>
          <w:sz w:val="23"/>
        </w:rPr>
        <w:t>.5</w:t>
      </w:r>
      <w:r>
        <w:rPr>
          <w:sz w:val="23"/>
        </w:rPr>
        <w:tab/>
      </w:r>
      <w:r>
        <w:rPr>
          <w:b/>
          <w:sz w:val="23"/>
        </w:rPr>
        <w:t>Maintaining/repairing cargo handling equipment</w:t>
      </w:r>
    </w:p>
    <w:p w14:paraId="2F634166" w14:textId="77777777" w:rsidR="000A7CDE" w:rsidRDefault="000A7CDE">
      <w:pPr>
        <w:tabs>
          <w:tab w:val="left" w:pos="720"/>
          <w:tab w:val="left" w:pos="1440"/>
          <w:tab w:val="left" w:pos="2070"/>
        </w:tabs>
        <w:ind w:left="720"/>
        <w:rPr>
          <w:sz w:val="23"/>
        </w:rPr>
      </w:pPr>
      <w:r>
        <w:rPr>
          <w:sz w:val="23"/>
        </w:rPr>
        <w:t>.6</w:t>
      </w:r>
      <w:r>
        <w:rPr>
          <w:sz w:val="23"/>
        </w:rPr>
        <w:tab/>
      </w:r>
      <w:r>
        <w:rPr>
          <w:b/>
          <w:sz w:val="23"/>
        </w:rPr>
        <w:t>Briefing on stowing and securing</w:t>
      </w:r>
    </w:p>
    <w:p w14:paraId="0DD0A0CD" w14:textId="77777777" w:rsidR="000A7CDE" w:rsidRDefault="000A7CDE">
      <w:pPr>
        <w:tabs>
          <w:tab w:val="left" w:pos="720"/>
          <w:tab w:val="left" w:pos="1440"/>
          <w:tab w:val="left" w:pos="2070"/>
        </w:tabs>
        <w:rPr>
          <w:sz w:val="23"/>
        </w:rPr>
      </w:pPr>
    </w:p>
    <w:p w14:paraId="17B59B89" w14:textId="77777777" w:rsidR="000A7CDE" w:rsidRDefault="000A7CDE">
      <w:pPr>
        <w:tabs>
          <w:tab w:val="left" w:pos="720"/>
          <w:tab w:val="left" w:pos="1440"/>
          <w:tab w:val="left" w:pos="2070"/>
        </w:tabs>
        <w:rPr>
          <w:sz w:val="23"/>
        </w:rPr>
      </w:pPr>
      <w:r>
        <w:rPr>
          <w:b/>
          <w:sz w:val="23"/>
        </w:rPr>
        <w:t>B3/1.2</w:t>
      </w:r>
      <w:r>
        <w:rPr>
          <w:sz w:val="23"/>
        </w:rPr>
        <w:tab/>
      </w:r>
      <w:r>
        <w:rPr>
          <w:b/>
          <w:sz w:val="23"/>
        </w:rPr>
        <w:t>Handling dangerous goods</w:t>
      </w:r>
    </w:p>
    <w:p w14:paraId="2D1CA00D" w14:textId="77777777" w:rsidR="000A7CDE" w:rsidRDefault="000A7CDE">
      <w:pPr>
        <w:tabs>
          <w:tab w:val="left" w:pos="720"/>
          <w:tab w:val="left" w:pos="1440"/>
          <w:tab w:val="left" w:pos="2070"/>
        </w:tabs>
        <w:ind w:left="720"/>
        <w:rPr>
          <w:sz w:val="23"/>
        </w:rPr>
      </w:pPr>
      <w:r>
        <w:rPr>
          <w:sz w:val="23"/>
        </w:rPr>
        <w:t>.1</w:t>
      </w:r>
      <w:r>
        <w:rPr>
          <w:sz w:val="23"/>
        </w:rPr>
        <w:tab/>
      </w:r>
      <w:r>
        <w:rPr>
          <w:b/>
          <w:sz w:val="23"/>
        </w:rPr>
        <w:t>Briefing on nature of dangerous goods</w:t>
      </w:r>
    </w:p>
    <w:p w14:paraId="3E34DEED" w14:textId="77777777" w:rsidR="000A7CDE" w:rsidRDefault="000A7CDE">
      <w:pPr>
        <w:tabs>
          <w:tab w:val="left" w:pos="720"/>
          <w:tab w:val="left" w:pos="1440"/>
          <w:tab w:val="left" w:pos="2070"/>
        </w:tabs>
        <w:ind w:left="720"/>
        <w:rPr>
          <w:sz w:val="23"/>
        </w:rPr>
      </w:pPr>
      <w:r>
        <w:rPr>
          <w:sz w:val="23"/>
        </w:rPr>
        <w:t>.2</w:t>
      </w:r>
      <w:r>
        <w:rPr>
          <w:sz w:val="23"/>
        </w:rPr>
        <w:tab/>
      </w:r>
      <w:r>
        <w:rPr>
          <w:b/>
          <w:sz w:val="23"/>
        </w:rPr>
        <w:t>Instructions on compatibility and stowage</w:t>
      </w:r>
    </w:p>
    <w:p w14:paraId="0D58F986" w14:textId="77777777" w:rsidR="000A7CDE" w:rsidRDefault="000A7CDE">
      <w:pPr>
        <w:tabs>
          <w:tab w:val="left" w:pos="720"/>
          <w:tab w:val="left" w:pos="1440"/>
          <w:tab w:val="left" w:pos="2070"/>
        </w:tabs>
        <w:ind w:left="720"/>
        <w:rPr>
          <w:sz w:val="23"/>
        </w:rPr>
      </w:pPr>
      <w:r>
        <w:rPr>
          <w:sz w:val="23"/>
        </w:rPr>
        <w:t>.3</w:t>
      </w:r>
      <w:r>
        <w:rPr>
          <w:sz w:val="23"/>
        </w:rPr>
        <w:tab/>
      </w:r>
      <w:r>
        <w:rPr>
          <w:b/>
          <w:sz w:val="23"/>
        </w:rPr>
        <w:t>Reporting incidents</w:t>
      </w:r>
    </w:p>
    <w:p w14:paraId="296951D6" w14:textId="77777777" w:rsidR="000A7CDE" w:rsidRDefault="000A7CDE">
      <w:pPr>
        <w:tabs>
          <w:tab w:val="left" w:pos="720"/>
          <w:tab w:val="left" w:pos="1440"/>
          <w:tab w:val="left" w:pos="2070"/>
        </w:tabs>
        <w:ind w:left="720"/>
        <w:rPr>
          <w:sz w:val="23"/>
        </w:rPr>
      </w:pPr>
      <w:r>
        <w:rPr>
          <w:sz w:val="23"/>
        </w:rPr>
        <w:t>.4</w:t>
      </w:r>
      <w:r>
        <w:rPr>
          <w:sz w:val="23"/>
        </w:rPr>
        <w:tab/>
      </w:r>
      <w:r>
        <w:rPr>
          <w:b/>
          <w:sz w:val="23"/>
        </w:rPr>
        <w:t>Action in case of incidents</w:t>
      </w:r>
    </w:p>
    <w:p w14:paraId="48755582" w14:textId="77777777" w:rsidR="000A7CDE" w:rsidRDefault="000A7CDE">
      <w:pPr>
        <w:tabs>
          <w:tab w:val="left" w:pos="720"/>
          <w:tab w:val="left" w:pos="1440"/>
          <w:tab w:val="left" w:pos="2070"/>
        </w:tabs>
        <w:rPr>
          <w:sz w:val="23"/>
        </w:rPr>
      </w:pPr>
    </w:p>
    <w:p w14:paraId="585E431A" w14:textId="77777777" w:rsidR="000A7CDE" w:rsidRDefault="000A7CDE">
      <w:pPr>
        <w:keepNext/>
        <w:keepLines/>
        <w:tabs>
          <w:tab w:val="left" w:pos="720"/>
          <w:tab w:val="left" w:pos="1440"/>
          <w:tab w:val="left" w:pos="2070"/>
        </w:tabs>
        <w:rPr>
          <w:sz w:val="23"/>
        </w:rPr>
      </w:pPr>
      <w:r>
        <w:rPr>
          <w:b/>
          <w:sz w:val="23"/>
        </w:rPr>
        <w:lastRenderedPageBreak/>
        <w:t>B3/1.3</w:t>
      </w:r>
      <w:r>
        <w:rPr>
          <w:sz w:val="23"/>
        </w:rPr>
        <w:tab/>
      </w:r>
      <w:r>
        <w:rPr>
          <w:b/>
          <w:sz w:val="23"/>
        </w:rPr>
        <w:t>Handling liquid goods, bunkers and ballast pollution prevention</w:t>
      </w:r>
    </w:p>
    <w:p w14:paraId="33412559" w14:textId="77777777" w:rsidR="000A7CDE" w:rsidRDefault="000A7CDE">
      <w:pPr>
        <w:keepNext/>
        <w:keepLines/>
        <w:tabs>
          <w:tab w:val="left" w:pos="720"/>
          <w:tab w:val="left" w:pos="1440"/>
          <w:tab w:val="left" w:pos="2070"/>
        </w:tabs>
        <w:ind w:left="720"/>
        <w:rPr>
          <w:sz w:val="23"/>
        </w:rPr>
      </w:pPr>
      <w:r>
        <w:rPr>
          <w:sz w:val="23"/>
        </w:rPr>
        <w:t>.1</w:t>
      </w:r>
      <w:r>
        <w:rPr>
          <w:sz w:val="23"/>
        </w:rPr>
        <w:tab/>
      </w:r>
      <w:r>
        <w:rPr>
          <w:b/>
          <w:sz w:val="23"/>
        </w:rPr>
        <w:t>Preparing safety measures</w:t>
      </w:r>
    </w:p>
    <w:p w14:paraId="65428632" w14:textId="77777777" w:rsidR="000A7CDE" w:rsidRDefault="000A7CDE">
      <w:pPr>
        <w:keepNext/>
        <w:keepLines/>
        <w:tabs>
          <w:tab w:val="left" w:pos="720"/>
          <w:tab w:val="left" w:pos="1440"/>
          <w:tab w:val="left" w:pos="2070"/>
        </w:tabs>
        <w:ind w:left="720"/>
        <w:rPr>
          <w:sz w:val="23"/>
        </w:rPr>
      </w:pPr>
      <w:r>
        <w:rPr>
          <w:sz w:val="23"/>
        </w:rPr>
        <w:t>.2</w:t>
      </w:r>
      <w:r>
        <w:rPr>
          <w:sz w:val="23"/>
        </w:rPr>
        <w:tab/>
      </w:r>
      <w:r>
        <w:rPr>
          <w:b/>
          <w:sz w:val="23"/>
        </w:rPr>
        <w:t>Operating pumping equipment</w:t>
      </w:r>
    </w:p>
    <w:p w14:paraId="44231537" w14:textId="77777777" w:rsidR="000A7CDE" w:rsidRDefault="000A7CDE">
      <w:pPr>
        <w:tabs>
          <w:tab w:val="left" w:pos="720"/>
          <w:tab w:val="left" w:pos="1440"/>
          <w:tab w:val="left" w:pos="2070"/>
        </w:tabs>
        <w:ind w:left="720"/>
        <w:rPr>
          <w:sz w:val="23"/>
        </w:rPr>
      </w:pPr>
      <w:r>
        <w:rPr>
          <w:sz w:val="23"/>
        </w:rPr>
        <w:t>.3</w:t>
      </w:r>
      <w:r>
        <w:rPr>
          <w:sz w:val="23"/>
        </w:rPr>
        <w:tab/>
      </w:r>
      <w:r>
        <w:rPr>
          <w:b/>
          <w:sz w:val="23"/>
        </w:rPr>
        <w:t>Reporting and cleaning up spillage</w:t>
      </w:r>
    </w:p>
    <w:p w14:paraId="10F1ABC9" w14:textId="77777777" w:rsidR="000A7CDE" w:rsidRDefault="000A7CDE">
      <w:pPr>
        <w:tabs>
          <w:tab w:val="left" w:pos="720"/>
          <w:tab w:val="left" w:pos="1440"/>
          <w:tab w:val="left" w:pos="2070"/>
        </w:tabs>
        <w:ind w:left="720"/>
        <w:rPr>
          <w:sz w:val="23"/>
        </w:rPr>
      </w:pPr>
      <w:r>
        <w:rPr>
          <w:sz w:val="23"/>
        </w:rPr>
        <w:t>.4</w:t>
      </w:r>
      <w:r>
        <w:rPr>
          <w:sz w:val="23"/>
        </w:rPr>
        <w:tab/>
      </w:r>
      <w:r>
        <w:rPr>
          <w:b/>
          <w:sz w:val="23"/>
        </w:rPr>
        <w:t>Ballast handling</w:t>
      </w:r>
    </w:p>
    <w:p w14:paraId="2257F877" w14:textId="77777777" w:rsidR="000A7CDE" w:rsidRDefault="000A7CDE">
      <w:pPr>
        <w:tabs>
          <w:tab w:val="left" w:pos="720"/>
          <w:tab w:val="left" w:pos="1440"/>
          <w:tab w:val="left" w:pos="2070"/>
        </w:tabs>
        <w:ind w:left="720"/>
        <w:rPr>
          <w:sz w:val="23"/>
        </w:rPr>
      </w:pPr>
      <w:r>
        <w:rPr>
          <w:sz w:val="23"/>
        </w:rPr>
        <w:t>.5</w:t>
      </w:r>
      <w:r>
        <w:rPr>
          <w:sz w:val="23"/>
        </w:rPr>
        <w:tab/>
      </w:r>
      <w:r>
        <w:rPr>
          <w:b/>
          <w:sz w:val="23"/>
        </w:rPr>
        <w:t>Tank cleaning</w:t>
      </w:r>
    </w:p>
    <w:p w14:paraId="23E3BAC9" w14:textId="77777777" w:rsidR="000A7CDE" w:rsidRDefault="000A7CDE">
      <w:pPr>
        <w:tabs>
          <w:tab w:val="left" w:pos="720"/>
          <w:tab w:val="left" w:pos="1080"/>
          <w:tab w:val="left" w:pos="2070"/>
        </w:tabs>
        <w:ind w:left="720"/>
        <w:rPr>
          <w:sz w:val="23"/>
        </w:rPr>
      </w:pPr>
    </w:p>
    <w:p w14:paraId="7281646B" w14:textId="77777777" w:rsidR="000A7CDE" w:rsidRDefault="000A7CDE">
      <w:pPr>
        <w:tabs>
          <w:tab w:val="left" w:pos="720"/>
          <w:tab w:val="left" w:pos="1080"/>
          <w:tab w:val="left" w:pos="2070"/>
        </w:tabs>
        <w:rPr>
          <w:sz w:val="23"/>
        </w:rPr>
      </w:pPr>
      <w:r>
        <w:rPr>
          <w:b/>
          <w:sz w:val="23"/>
        </w:rPr>
        <w:t>B3/1.4</w:t>
      </w:r>
      <w:r>
        <w:rPr>
          <w:sz w:val="23"/>
        </w:rPr>
        <w:tab/>
      </w:r>
      <w:r>
        <w:rPr>
          <w:b/>
          <w:sz w:val="23"/>
        </w:rPr>
        <w:t>Preparing for sea</w:t>
      </w:r>
    </w:p>
    <w:p w14:paraId="68F64DF0" w14:textId="77777777" w:rsidR="000A7CDE" w:rsidRDefault="000A7CDE">
      <w:pPr>
        <w:tabs>
          <w:tab w:val="left" w:pos="720"/>
          <w:tab w:val="left" w:pos="1080"/>
          <w:tab w:val="left" w:pos="2070"/>
        </w:tabs>
        <w:rPr>
          <w:sz w:val="23"/>
        </w:rPr>
      </w:pPr>
    </w:p>
    <w:p w14:paraId="4C18CDC6" w14:textId="77777777" w:rsidR="000A7CDE" w:rsidRDefault="000A7CDE">
      <w:pPr>
        <w:tabs>
          <w:tab w:val="left" w:pos="720"/>
          <w:tab w:val="left" w:pos="1080"/>
          <w:tab w:val="left" w:pos="2070"/>
        </w:tabs>
        <w:rPr>
          <w:sz w:val="23"/>
        </w:rPr>
      </w:pPr>
      <w:r>
        <w:rPr>
          <w:b/>
          <w:sz w:val="23"/>
        </w:rPr>
        <w:t>B3/2</w:t>
      </w:r>
      <w:r>
        <w:rPr>
          <w:b/>
          <w:sz w:val="23"/>
        </w:rPr>
        <w:tab/>
        <w:t>Cargo care</w:t>
      </w:r>
    </w:p>
    <w:p w14:paraId="6E9AF9BF" w14:textId="77777777" w:rsidR="000A7CDE" w:rsidRDefault="000A7CDE">
      <w:pPr>
        <w:tabs>
          <w:tab w:val="left" w:pos="720"/>
          <w:tab w:val="left" w:pos="1080"/>
          <w:tab w:val="left" w:pos="2070"/>
        </w:tabs>
        <w:rPr>
          <w:sz w:val="23"/>
        </w:rPr>
      </w:pPr>
    </w:p>
    <w:p w14:paraId="4A6C05E7" w14:textId="77777777" w:rsidR="000A7CDE" w:rsidRDefault="000A7CDE">
      <w:pPr>
        <w:tabs>
          <w:tab w:val="left" w:pos="720"/>
          <w:tab w:val="left" w:pos="1080"/>
          <w:tab w:val="left" w:pos="2070"/>
        </w:tabs>
        <w:rPr>
          <w:sz w:val="23"/>
        </w:rPr>
      </w:pPr>
      <w:r>
        <w:rPr>
          <w:b/>
          <w:sz w:val="23"/>
        </w:rPr>
        <w:t>B3/2.1</w:t>
      </w:r>
      <w:r>
        <w:rPr>
          <w:sz w:val="23"/>
        </w:rPr>
        <w:tab/>
      </w:r>
      <w:r>
        <w:rPr>
          <w:b/>
          <w:sz w:val="23"/>
        </w:rPr>
        <w:t>Operating shipboard equipment for cargo care</w:t>
      </w:r>
    </w:p>
    <w:p w14:paraId="2D2B4FF4" w14:textId="77777777" w:rsidR="000A7CDE" w:rsidRDefault="000A7CDE">
      <w:pPr>
        <w:tabs>
          <w:tab w:val="left" w:pos="720"/>
          <w:tab w:val="left" w:pos="1080"/>
          <w:tab w:val="left" w:pos="2070"/>
        </w:tabs>
        <w:rPr>
          <w:sz w:val="23"/>
        </w:rPr>
      </w:pPr>
      <w:r>
        <w:rPr>
          <w:b/>
          <w:sz w:val="23"/>
        </w:rPr>
        <w:t>B3/2.2</w:t>
      </w:r>
      <w:r>
        <w:rPr>
          <w:sz w:val="23"/>
        </w:rPr>
        <w:tab/>
      </w:r>
      <w:r>
        <w:rPr>
          <w:b/>
          <w:sz w:val="23"/>
        </w:rPr>
        <w:t>Taking measures for cargo care</w:t>
      </w:r>
    </w:p>
    <w:p w14:paraId="71A6FFBB" w14:textId="77777777" w:rsidR="000A7CDE" w:rsidRDefault="000A7CDE">
      <w:pPr>
        <w:tabs>
          <w:tab w:val="left" w:pos="720"/>
          <w:tab w:val="left" w:pos="1440"/>
          <w:tab w:val="left" w:pos="2070"/>
        </w:tabs>
        <w:ind w:left="720"/>
        <w:rPr>
          <w:sz w:val="23"/>
        </w:rPr>
      </w:pPr>
      <w:r>
        <w:rPr>
          <w:sz w:val="23"/>
        </w:rPr>
        <w:t>.1</w:t>
      </w:r>
      <w:r>
        <w:rPr>
          <w:sz w:val="23"/>
        </w:rPr>
        <w:tab/>
      </w:r>
      <w:r>
        <w:rPr>
          <w:b/>
          <w:sz w:val="23"/>
        </w:rPr>
        <w:t>Carrying out inspections</w:t>
      </w:r>
    </w:p>
    <w:p w14:paraId="2EAD9CB3" w14:textId="77777777" w:rsidR="000A7CDE" w:rsidRDefault="000A7CDE">
      <w:pPr>
        <w:tabs>
          <w:tab w:val="left" w:pos="720"/>
          <w:tab w:val="left" w:pos="1440"/>
          <w:tab w:val="left" w:pos="2070"/>
        </w:tabs>
        <w:ind w:left="720"/>
        <w:rPr>
          <w:sz w:val="23"/>
        </w:rPr>
      </w:pPr>
      <w:r>
        <w:rPr>
          <w:sz w:val="23"/>
        </w:rPr>
        <w:t>.2</w:t>
      </w:r>
      <w:r>
        <w:rPr>
          <w:sz w:val="23"/>
        </w:rPr>
        <w:tab/>
      </w:r>
      <w:r>
        <w:rPr>
          <w:b/>
          <w:sz w:val="23"/>
        </w:rPr>
        <w:t>Describing damage to the cargo</w:t>
      </w:r>
    </w:p>
    <w:p w14:paraId="55614AEE" w14:textId="77777777" w:rsidR="000A7CDE" w:rsidRDefault="000A7CDE">
      <w:pPr>
        <w:tabs>
          <w:tab w:val="left" w:pos="720"/>
          <w:tab w:val="left" w:pos="1440"/>
          <w:tab w:val="left" w:pos="2070"/>
        </w:tabs>
        <w:ind w:left="720"/>
        <w:rPr>
          <w:sz w:val="23"/>
        </w:rPr>
      </w:pPr>
      <w:r>
        <w:rPr>
          <w:sz w:val="23"/>
        </w:rPr>
        <w:t>.3</w:t>
      </w:r>
      <w:r>
        <w:rPr>
          <w:sz w:val="23"/>
        </w:rPr>
        <w:tab/>
      </w:r>
      <w:r>
        <w:rPr>
          <w:b/>
          <w:sz w:val="23"/>
        </w:rPr>
        <w:t>Taking actions</w:t>
      </w:r>
    </w:p>
    <w:p w14:paraId="10846661" w14:textId="77777777" w:rsidR="000A7CDE" w:rsidRDefault="000A7CDE">
      <w:pPr>
        <w:tabs>
          <w:tab w:val="left" w:pos="720"/>
          <w:tab w:val="left" w:pos="1080"/>
          <w:tab w:val="left" w:pos="2070"/>
        </w:tabs>
        <w:rPr>
          <w:b/>
          <w:sz w:val="23"/>
        </w:rPr>
      </w:pPr>
    </w:p>
    <w:p w14:paraId="42584984" w14:textId="77777777" w:rsidR="000A7CDE" w:rsidRDefault="000A7CDE">
      <w:pPr>
        <w:tabs>
          <w:tab w:val="left" w:pos="720"/>
          <w:tab w:val="left" w:pos="1080"/>
          <w:tab w:val="left" w:pos="2070"/>
        </w:tabs>
        <w:rPr>
          <w:b/>
          <w:sz w:val="23"/>
        </w:rPr>
      </w:pPr>
      <w:r>
        <w:rPr>
          <w:b/>
          <w:sz w:val="23"/>
        </w:rPr>
        <w:t xml:space="preserve">B4  </w:t>
      </w:r>
      <w:r>
        <w:rPr>
          <w:b/>
          <w:sz w:val="23"/>
        </w:rPr>
        <w:tab/>
        <w:t xml:space="preserve">Passenger care </w:t>
      </w:r>
    </w:p>
    <w:p w14:paraId="50092239" w14:textId="77777777" w:rsidR="000A7CDE" w:rsidRDefault="000A7CDE">
      <w:pPr>
        <w:tabs>
          <w:tab w:val="left" w:pos="720"/>
          <w:tab w:val="left" w:pos="1080"/>
          <w:tab w:val="left" w:pos="2070"/>
        </w:tabs>
        <w:rPr>
          <w:sz w:val="23"/>
        </w:rPr>
      </w:pPr>
    </w:p>
    <w:p w14:paraId="0972B34F" w14:textId="77777777" w:rsidR="000A7CDE" w:rsidRDefault="000A7CDE">
      <w:pPr>
        <w:tabs>
          <w:tab w:val="left" w:pos="720"/>
          <w:tab w:val="left" w:pos="1080"/>
          <w:tab w:val="left" w:pos="2070"/>
        </w:tabs>
        <w:rPr>
          <w:sz w:val="23"/>
        </w:rPr>
      </w:pPr>
      <w:r>
        <w:rPr>
          <w:b/>
          <w:sz w:val="23"/>
        </w:rPr>
        <w:t>B4/1</w:t>
      </w:r>
      <w:r>
        <w:rPr>
          <w:b/>
          <w:sz w:val="23"/>
        </w:rPr>
        <w:tab/>
        <w:t>Briefing and instruction</w:t>
      </w:r>
    </w:p>
    <w:p w14:paraId="1055A5EF" w14:textId="77777777" w:rsidR="000A7CDE" w:rsidRDefault="000A7CDE">
      <w:pPr>
        <w:tabs>
          <w:tab w:val="left" w:pos="720"/>
          <w:tab w:val="left" w:pos="1080"/>
          <w:tab w:val="left" w:pos="2070"/>
        </w:tabs>
        <w:rPr>
          <w:sz w:val="23"/>
        </w:rPr>
      </w:pPr>
    </w:p>
    <w:p w14:paraId="40CB7932" w14:textId="77777777" w:rsidR="000A7CDE" w:rsidRDefault="000A7CDE">
      <w:pPr>
        <w:tabs>
          <w:tab w:val="left" w:pos="720"/>
          <w:tab w:val="left" w:pos="1080"/>
          <w:tab w:val="left" w:pos="2070"/>
        </w:tabs>
        <w:rPr>
          <w:sz w:val="23"/>
        </w:rPr>
      </w:pPr>
      <w:r>
        <w:rPr>
          <w:b/>
          <w:sz w:val="23"/>
        </w:rPr>
        <w:t>B4/1.1</w:t>
      </w:r>
      <w:r>
        <w:rPr>
          <w:sz w:val="23"/>
        </w:rPr>
        <w:tab/>
      </w:r>
      <w:r>
        <w:rPr>
          <w:b/>
          <w:sz w:val="23"/>
        </w:rPr>
        <w:t>Conduct of passengers on board</w:t>
      </w:r>
    </w:p>
    <w:p w14:paraId="58F555EB" w14:textId="77777777" w:rsidR="000A7CDE" w:rsidRDefault="000A7CDE">
      <w:pPr>
        <w:tabs>
          <w:tab w:val="left" w:pos="720"/>
          <w:tab w:val="left" w:pos="1440"/>
          <w:tab w:val="left" w:pos="2070"/>
        </w:tabs>
        <w:ind w:left="720"/>
        <w:rPr>
          <w:sz w:val="23"/>
        </w:rPr>
      </w:pPr>
      <w:r>
        <w:rPr>
          <w:sz w:val="23"/>
        </w:rPr>
        <w:t>.1</w:t>
      </w:r>
      <w:r>
        <w:rPr>
          <w:sz w:val="23"/>
        </w:rPr>
        <w:tab/>
      </w:r>
      <w:r>
        <w:rPr>
          <w:b/>
          <w:sz w:val="23"/>
        </w:rPr>
        <w:t>General information on conduct of passengers</w:t>
      </w:r>
    </w:p>
    <w:p w14:paraId="56EE01A5" w14:textId="77777777" w:rsidR="000A7CDE" w:rsidRDefault="000A7CDE">
      <w:pPr>
        <w:tabs>
          <w:tab w:val="left" w:pos="720"/>
          <w:tab w:val="left" w:pos="1440"/>
          <w:tab w:val="left" w:pos="2070"/>
        </w:tabs>
        <w:ind w:left="720"/>
        <w:rPr>
          <w:sz w:val="23"/>
        </w:rPr>
      </w:pPr>
      <w:r>
        <w:rPr>
          <w:sz w:val="23"/>
        </w:rPr>
        <w:t>.2</w:t>
      </w:r>
      <w:r>
        <w:rPr>
          <w:sz w:val="23"/>
        </w:rPr>
        <w:tab/>
      </w:r>
      <w:r>
        <w:rPr>
          <w:b/>
          <w:sz w:val="23"/>
        </w:rPr>
        <w:t>Briefing on prohibited areas, decks and spaces</w:t>
      </w:r>
    </w:p>
    <w:p w14:paraId="03C1F8A7" w14:textId="77777777" w:rsidR="000A7CDE" w:rsidRDefault="000A7CDE">
      <w:pPr>
        <w:tabs>
          <w:tab w:val="left" w:pos="720"/>
          <w:tab w:val="left" w:pos="1440"/>
          <w:tab w:val="left" w:pos="2070"/>
        </w:tabs>
        <w:rPr>
          <w:sz w:val="23"/>
        </w:rPr>
      </w:pPr>
    </w:p>
    <w:p w14:paraId="436CCCC0" w14:textId="77777777" w:rsidR="000A7CDE" w:rsidRDefault="000A7CDE">
      <w:pPr>
        <w:tabs>
          <w:tab w:val="left" w:pos="720"/>
          <w:tab w:val="left" w:pos="1440"/>
          <w:tab w:val="left" w:pos="2070"/>
        </w:tabs>
        <w:rPr>
          <w:sz w:val="23"/>
        </w:rPr>
      </w:pPr>
      <w:r>
        <w:rPr>
          <w:b/>
          <w:sz w:val="23"/>
        </w:rPr>
        <w:t>B4/1.2</w:t>
      </w:r>
      <w:r>
        <w:rPr>
          <w:sz w:val="23"/>
        </w:rPr>
        <w:tab/>
      </w:r>
      <w:r>
        <w:rPr>
          <w:b/>
          <w:sz w:val="23"/>
        </w:rPr>
        <w:t>Briefing on safety regulations, preventive measures and communications</w:t>
      </w:r>
    </w:p>
    <w:p w14:paraId="3FF7B06D" w14:textId="77777777" w:rsidR="000A7CDE" w:rsidRDefault="000A7CDE">
      <w:pPr>
        <w:tabs>
          <w:tab w:val="left" w:pos="720"/>
          <w:tab w:val="left" w:pos="1440"/>
          <w:tab w:val="left" w:pos="2070"/>
        </w:tabs>
        <w:ind w:left="720"/>
        <w:rPr>
          <w:sz w:val="23"/>
        </w:rPr>
      </w:pPr>
      <w:r>
        <w:rPr>
          <w:sz w:val="23"/>
        </w:rPr>
        <w:t>.1</w:t>
      </w:r>
      <w:r>
        <w:rPr>
          <w:sz w:val="23"/>
        </w:rPr>
        <w:tab/>
      </w:r>
      <w:r>
        <w:rPr>
          <w:b/>
          <w:sz w:val="23"/>
        </w:rPr>
        <w:t>The general emergency alarm</w:t>
      </w:r>
    </w:p>
    <w:p w14:paraId="1C3814CD" w14:textId="77777777" w:rsidR="000A7CDE" w:rsidRDefault="000A7CDE">
      <w:pPr>
        <w:tabs>
          <w:tab w:val="left" w:pos="720"/>
          <w:tab w:val="left" w:pos="1440"/>
          <w:tab w:val="left" w:pos="2070"/>
        </w:tabs>
        <w:ind w:left="720"/>
        <w:rPr>
          <w:sz w:val="23"/>
        </w:rPr>
      </w:pPr>
      <w:r>
        <w:rPr>
          <w:sz w:val="23"/>
        </w:rPr>
        <w:t>.2</w:t>
      </w:r>
      <w:r>
        <w:rPr>
          <w:sz w:val="23"/>
        </w:rPr>
        <w:tab/>
      </w:r>
      <w:r>
        <w:rPr>
          <w:b/>
          <w:sz w:val="23"/>
        </w:rPr>
        <w:t>Preventing / reporting fire</w:t>
      </w:r>
    </w:p>
    <w:p w14:paraId="2E82AFBA" w14:textId="77777777" w:rsidR="000A7CDE" w:rsidRDefault="000A7CDE">
      <w:pPr>
        <w:tabs>
          <w:tab w:val="left" w:pos="720"/>
          <w:tab w:val="left" w:pos="1440"/>
          <w:tab w:val="left" w:pos="2070"/>
        </w:tabs>
        <w:ind w:left="720"/>
        <w:rPr>
          <w:sz w:val="23"/>
        </w:rPr>
      </w:pPr>
      <w:r>
        <w:rPr>
          <w:sz w:val="23"/>
        </w:rPr>
        <w:t>.3</w:t>
      </w:r>
      <w:r>
        <w:rPr>
          <w:sz w:val="23"/>
        </w:rPr>
        <w:tab/>
      </w:r>
      <w:r>
        <w:rPr>
          <w:b/>
          <w:sz w:val="23"/>
        </w:rPr>
        <w:t>PA announcements on emergency</w:t>
      </w:r>
    </w:p>
    <w:p w14:paraId="669C2F56" w14:textId="77777777" w:rsidR="000A7CDE" w:rsidRDefault="000A7CDE">
      <w:pPr>
        <w:tabs>
          <w:tab w:val="left" w:pos="720"/>
          <w:tab w:val="left" w:pos="1440"/>
          <w:tab w:val="left" w:pos="2070"/>
        </w:tabs>
        <w:ind w:left="720"/>
        <w:rPr>
          <w:sz w:val="23"/>
        </w:rPr>
      </w:pPr>
      <w:r>
        <w:rPr>
          <w:sz w:val="23"/>
        </w:rPr>
        <w:t>.4</w:t>
      </w:r>
      <w:r>
        <w:rPr>
          <w:sz w:val="23"/>
        </w:rPr>
        <w:tab/>
      </w:r>
      <w:r>
        <w:rPr>
          <w:b/>
          <w:sz w:val="23"/>
        </w:rPr>
        <w:t>Person overboard</w:t>
      </w:r>
    </w:p>
    <w:p w14:paraId="10D0DBFF" w14:textId="77777777" w:rsidR="000A7CDE" w:rsidRDefault="000A7CDE">
      <w:pPr>
        <w:tabs>
          <w:tab w:val="left" w:pos="720"/>
          <w:tab w:val="left" w:pos="1440"/>
          <w:tab w:val="left" w:pos="2070"/>
        </w:tabs>
        <w:ind w:left="720"/>
        <w:rPr>
          <w:sz w:val="23"/>
        </w:rPr>
      </w:pPr>
      <w:r>
        <w:rPr>
          <w:sz w:val="23"/>
        </w:rPr>
        <w:t>.5</w:t>
      </w:r>
      <w:r>
        <w:rPr>
          <w:sz w:val="23"/>
        </w:rPr>
        <w:tab/>
      </w:r>
      <w:r>
        <w:rPr>
          <w:b/>
          <w:sz w:val="23"/>
        </w:rPr>
        <w:t>Protective measures for children</w:t>
      </w:r>
    </w:p>
    <w:p w14:paraId="379492BD" w14:textId="77777777" w:rsidR="000A7CDE" w:rsidRDefault="000A7CDE">
      <w:pPr>
        <w:tabs>
          <w:tab w:val="left" w:pos="720"/>
          <w:tab w:val="left" w:pos="1440"/>
          <w:tab w:val="left" w:pos="2070"/>
        </w:tabs>
        <w:rPr>
          <w:sz w:val="23"/>
        </w:rPr>
      </w:pPr>
    </w:p>
    <w:p w14:paraId="59CE32FA" w14:textId="77777777" w:rsidR="000A7CDE" w:rsidRDefault="000A7CDE">
      <w:pPr>
        <w:tabs>
          <w:tab w:val="left" w:pos="720"/>
          <w:tab w:val="left" w:pos="1080"/>
          <w:tab w:val="left" w:pos="2070"/>
        </w:tabs>
        <w:rPr>
          <w:sz w:val="23"/>
        </w:rPr>
      </w:pPr>
      <w:r>
        <w:rPr>
          <w:b/>
          <w:sz w:val="23"/>
        </w:rPr>
        <w:t>B4/2</w:t>
      </w:r>
      <w:r>
        <w:rPr>
          <w:b/>
          <w:sz w:val="23"/>
        </w:rPr>
        <w:tab/>
        <w:t>Evacuation and boat drill</w:t>
      </w:r>
    </w:p>
    <w:p w14:paraId="56868440" w14:textId="77777777" w:rsidR="000A7CDE" w:rsidRDefault="000A7CDE">
      <w:pPr>
        <w:tabs>
          <w:tab w:val="left" w:pos="720"/>
          <w:tab w:val="left" w:pos="1080"/>
          <w:tab w:val="left" w:pos="2070"/>
        </w:tabs>
        <w:rPr>
          <w:sz w:val="23"/>
        </w:rPr>
      </w:pPr>
    </w:p>
    <w:p w14:paraId="018C6684" w14:textId="77777777" w:rsidR="000A7CDE" w:rsidRDefault="000A7CDE">
      <w:pPr>
        <w:tabs>
          <w:tab w:val="left" w:pos="720"/>
          <w:tab w:val="left" w:pos="1080"/>
          <w:tab w:val="left" w:pos="2070"/>
        </w:tabs>
        <w:rPr>
          <w:b/>
          <w:sz w:val="23"/>
        </w:rPr>
      </w:pPr>
      <w:r>
        <w:rPr>
          <w:b/>
          <w:sz w:val="23"/>
        </w:rPr>
        <w:t>B4/2.1</w:t>
      </w:r>
      <w:r>
        <w:rPr>
          <w:b/>
          <w:sz w:val="23"/>
        </w:rPr>
        <w:tab/>
        <w:t>Allocating/directing to assembly stations, describing how to escape</w:t>
      </w:r>
    </w:p>
    <w:p w14:paraId="02459293" w14:textId="77777777" w:rsidR="000A7CDE" w:rsidRDefault="000A7CDE">
      <w:pPr>
        <w:tabs>
          <w:tab w:val="left" w:pos="720"/>
          <w:tab w:val="left" w:pos="1080"/>
          <w:tab w:val="left" w:pos="2070"/>
        </w:tabs>
        <w:rPr>
          <w:b/>
          <w:sz w:val="23"/>
        </w:rPr>
      </w:pPr>
      <w:r>
        <w:rPr>
          <w:b/>
          <w:sz w:val="23"/>
        </w:rPr>
        <w:t>B4/2.2</w:t>
      </w:r>
      <w:r>
        <w:rPr>
          <w:b/>
          <w:sz w:val="23"/>
        </w:rPr>
        <w:tab/>
        <w:t>Briefing on how to dress and what to take to assembly stations</w:t>
      </w:r>
    </w:p>
    <w:p w14:paraId="4214C2DB" w14:textId="77777777" w:rsidR="000A7CDE" w:rsidRDefault="000A7CDE">
      <w:pPr>
        <w:tabs>
          <w:tab w:val="left" w:pos="720"/>
          <w:tab w:val="left" w:pos="1080"/>
          <w:tab w:val="left" w:pos="2070"/>
        </w:tabs>
        <w:rPr>
          <w:b/>
          <w:sz w:val="23"/>
        </w:rPr>
      </w:pPr>
      <w:r>
        <w:rPr>
          <w:b/>
          <w:sz w:val="23"/>
        </w:rPr>
        <w:t>B4/2.3</w:t>
      </w:r>
      <w:r>
        <w:rPr>
          <w:b/>
          <w:sz w:val="23"/>
        </w:rPr>
        <w:tab/>
        <w:t>Performing roll call</w:t>
      </w:r>
    </w:p>
    <w:p w14:paraId="31842C67" w14:textId="77777777" w:rsidR="000A7CDE" w:rsidRDefault="000A7CDE">
      <w:pPr>
        <w:tabs>
          <w:tab w:val="left" w:pos="720"/>
          <w:tab w:val="left" w:pos="1080"/>
          <w:tab w:val="left" w:pos="2070"/>
        </w:tabs>
        <w:rPr>
          <w:b/>
          <w:sz w:val="23"/>
        </w:rPr>
      </w:pPr>
      <w:r>
        <w:rPr>
          <w:b/>
          <w:sz w:val="23"/>
        </w:rPr>
        <w:t>B4/2.4</w:t>
      </w:r>
      <w:r>
        <w:rPr>
          <w:b/>
          <w:sz w:val="23"/>
        </w:rPr>
        <w:tab/>
        <w:t>Briefing on how to put on life</w:t>
      </w:r>
      <w:r>
        <w:rPr>
          <w:b/>
          <w:sz w:val="23"/>
        </w:rPr>
        <w:noBreakHyphen/>
        <w:t>jackets</w:t>
      </w:r>
    </w:p>
    <w:p w14:paraId="36A838AC" w14:textId="77777777" w:rsidR="000A7CDE" w:rsidRDefault="000A7CDE">
      <w:pPr>
        <w:tabs>
          <w:tab w:val="left" w:pos="720"/>
          <w:tab w:val="left" w:pos="1080"/>
          <w:tab w:val="left" w:pos="2070"/>
        </w:tabs>
        <w:rPr>
          <w:b/>
          <w:sz w:val="23"/>
        </w:rPr>
      </w:pPr>
      <w:r>
        <w:rPr>
          <w:b/>
          <w:sz w:val="23"/>
        </w:rPr>
        <w:t>B4/2.5</w:t>
      </w:r>
      <w:r>
        <w:rPr>
          <w:b/>
          <w:sz w:val="23"/>
        </w:rPr>
        <w:tab/>
        <w:t>Instructions on how to embark and behave in lifeboats/liferafts</w:t>
      </w:r>
    </w:p>
    <w:p w14:paraId="6E92DC5F" w14:textId="77777777" w:rsidR="000A7CDE" w:rsidRDefault="000A7CDE">
      <w:pPr>
        <w:tabs>
          <w:tab w:val="left" w:pos="720"/>
          <w:tab w:val="left" w:pos="1080"/>
          <w:tab w:val="left" w:pos="2070"/>
        </w:tabs>
        <w:rPr>
          <w:b/>
          <w:sz w:val="23"/>
        </w:rPr>
      </w:pPr>
      <w:r>
        <w:rPr>
          <w:b/>
          <w:sz w:val="23"/>
        </w:rPr>
        <w:t>B4/2.6</w:t>
      </w:r>
      <w:r>
        <w:rPr>
          <w:b/>
          <w:sz w:val="23"/>
        </w:rPr>
        <w:tab/>
        <w:t>On</w:t>
      </w:r>
      <w:r>
        <w:rPr>
          <w:b/>
          <w:sz w:val="23"/>
        </w:rPr>
        <w:noBreakHyphen/>
        <w:t>scene measures and actions in lifeboats/liferafts</w:t>
      </w:r>
    </w:p>
    <w:p w14:paraId="131D2A11" w14:textId="77777777" w:rsidR="000A7CDE" w:rsidRDefault="000A7CDE">
      <w:pPr>
        <w:tabs>
          <w:tab w:val="left" w:pos="720"/>
          <w:tab w:val="left" w:pos="1080"/>
          <w:tab w:val="left" w:pos="2070"/>
        </w:tabs>
        <w:rPr>
          <w:sz w:val="23"/>
        </w:rPr>
      </w:pPr>
    </w:p>
    <w:p w14:paraId="60E383E6" w14:textId="77777777" w:rsidR="000A7CDE" w:rsidRDefault="000A7CDE">
      <w:pPr>
        <w:tabs>
          <w:tab w:val="left" w:pos="720"/>
          <w:tab w:val="left" w:pos="1080"/>
          <w:tab w:val="left" w:pos="2070"/>
        </w:tabs>
        <w:rPr>
          <w:sz w:val="23"/>
        </w:rPr>
      </w:pPr>
      <w:r>
        <w:rPr>
          <w:b/>
          <w:sz w:val="23"/>
        </w:rPr>
        <w:t>B4/3</w:t>
      </w:r>
      <w:r>
        <w:rPr>
          <w:b/>
          <w:sz w:val="23"/>
        </w:rPr>
        <w:tab/>
        <w:t>Attending to passengers in an emergency</w:t>
      </w:r>
    </w:p>
    <w:p w14:paraId="1347F177" w14:textId="77777777" w:rsidR="000A7CDE" w:rsidRDefault="000A7CDE">
      <w:pPr>
        <w:tabs>
          <w:tab w:val="left" w:pos="720"/>
          <w:tab w:val="left" w:pos="1080"/>
          <w:tab w:val="left" w:pos="2070"/>
        </w:tabs>
        <w:rPr>
          <w:sz w:val="23"/>
        </w:rPr>
      </w:pPr>
    </w:p>
    <w:p w14:paraId="4A070CB7" w14:textId="77777777" w:rsidR="000A7CDE" w:rsidRDefault="000A7CDE">
      <w:pPr>
        <w:tabs>
          <w:tab w:val="left" w:pos="720"/>
          <w:tab w:val="left" w:pos="1080"/>
          <w:tab w:val="left" w:pos="2070"/>
        </w:tabs>
        <w:rPr>
          <w:b/>
          <w:sz w:val="23"/>
        </w:rPr>
      </w:pPr>
      <w:r>
        <w:rPr>
          <w:b/>
          <w:sz w:val="23"/>
        </w:rPr>
        <w:t>B4/3.1</w:t>
      </w:r>
      <w:r>
        <w:rPr>
          <w:b/>
          <w:sz w:val="23"/>
        </w:rPr>
        <w:tab/>
        <w:t>Informing on present situation</w:t>
      </w:r>
    </w:p>
    <w:p w14:paraId="0B7FA1F3" w14:textId="77777777" w:rsidR="000A7CDE" w:rsidRDefault="000A7CDE">
      <w:pPr>
        <w:tabs>
          <w:tab w:val="left" w:pos="720"/>
          <w:tab w:val="left" w:pos="1080"/>
          <w:tab w:val="left" w:pos="2070"/>
        </w:tabs>
        <w:rPr>
          <w:sz w:val="23"/>
        </w:rPr>
      </w:pPr>
      <w:r>
        <w:rPr>
          <w:b/>
          <w:sz w:val="23"/>
        </w:rPr>
        <w:t>B4/3.2</w:t>
      </w:r>
      <w:r>
        <w:rPr>
          <w:b/>
          <w:sz w:val="23"/>
        </w:rPr>
        <w:tab/>
        <w:t>Escorting helpless passengers</w:t>
      </w:r>
    </w:p>
    <w:p w14:paraId="3A74961C" w14:textId="77777777" w:rsidR="000A7CDE" w:rsidRDefault="000A7CDE">
      <w:pPr>
        <w:tabs>
          <w:tab w:val="left" w:pos="720"/>
          <w:tab w:val="left" w:pos="1080"/>
          <w:tab w:val="left" w:pos="2070"/>
        </w:tabs>
        <w:rPr>
          <w:sz w:val="23"/>
        </w:rPr>
      </w:pPr>
    </w:p>
    <w:p w14:paraId="25AF77CE" w14:textId="77777777" w:rsidR="000A7CDE" w:rsidRDefault="000A7CDE"/>
    <w:p w14:paraId="5793E630" w14:textId="77777777" w:rsidR="000A7CDE" w:rsidRDefault="000A7CDE"/>
    <w:p w14:paraId="5FF29CCC" w14:textId="77777777" w:rsidR="000A7CDE" w:rsidRDefault="000A7CDE">
      <w:pPr>
        <w:pStyle w:val="Title"/>
        <w:rPr>
          <w:rFonts w:ascii="Times New Roman Bold" w:hAnsi="Times New Roman Bold"/>
          <w:sz w:val="24"/>
        </w:rPr>
      </w:pPr>
      <w:r>
        <w:br w:type="page"/>
      </w:r>
      <w:r>
        <w:rPr>
          <w:rFonts w:ascii="Times New Roman Bold" w:hAnsi="Times New Roman Bold"/>
          <w:sz w:val="24"/>
        </w:rPr>
        <w:lastRenderedPageBreak/>
        <w:t>INTRODUCTION</w:t>
      </w:r>
    </w:p>
    <w:p w14:paraId="79762462" w14:textId="77777777" w:rsidR="000A7CDE" w:rsidRDefault="000A7CDE">
      <w:pPr>
        <w:pStyle w:val="Title"/>
        <w:jc w:val="both"/>
        <w:rPr>
          <w:rFonts w:ascii="Times New Roman Bold" w:hAnsi="Times New Roman Bold"/>
          <w:sz w:val="24"/>
        </w:rPr>
      </w:pPr>
    </w:p>
    <w:p w14:paraId="445EC17B" w14:textId="77777777" w:rsidR="000A7CDE" w:rsidRPr="004312BD" w:rsidRDefault="000A7CDE" w:rsidP="004312BD">
      <w:pPr>
        <w:pStyle w:val="Heading1"/>
        <w:pPrChange w:id="92" w:author="Heidi Clevett" w:date="2024-03-14T13:54:00Z">
          <w:pPr>
            <w:pStyle w:val="Title"/>
            <w:jc w:val="both"/>
          </w:pPr>
        </w:pPrChange>
      </w:pPr>
      <w:r w:rsidRPr="004312BD">
        <w:t>1</w:t>
      </w:r>
      <w:r w:rsidRPr="004312BD">
        <w:tab/>
        <w:t>Position of the IMO SMCP in maritime practice</w:t>
      </w:r>
    </w:p>
    <w:p w14:paraId="02316B85" w14:textId="77777777" w:rsidR="000A7CDE" w:rsidRDefault="000A7CDE">
      <w:pPr>
        <w:rPr>
          <w:rFonts w:ascii="Times New Roman Bold" w:hAnsi="Times New Roman Bold"/>
        </w:rPr>
      </w:pPr>
    </w:p>
    <w:p w14:paraId="3CF68D02" w14:textId="77777777" w:rsidR="000A7CDE" w:rsidRDefault="000A7CDE">
      <w:pPr>
        <w:pStyle w:val="BodyText"/>
        <w:rPr>
          <w:b w:val="0"/>
          <w:bCs/>
        </w:rPr>
      </w:pPr>
      <w:r>
        <w:rPr>
          <w:b w:val="0"/>
          <w:bCs/>
        </w:rPr>
        <w:t>The IMO Standard Marine Communication Phrases (SMCP) has been compiled:</w:t>
      </w:r>
    </w:p>
    <w:p w14:paraId="598C4857" w14:textId="77777777" w:rsidR="000A7CDE" w:rsidRDefault="000A7CDE">
      <w:pPr>
        <w:rPr>
          <w:sz w:val="23"/>
        </w:rPr>
      </w:pPr>
    </w:p>
    <w:p w14:paraId="75C00E70" w14:textId="77777777" w:rsidR="000A7CDE" w:rsidRDefault="000A7CDE">
      <w:pPr>
        <w:tabs>
          <w:tab w:val="left" w:pos="720"/>
          <w:tab w:val="left" w:pos="1440"/>
          <w:tab w:val="left" w:pos="2070"/>
        </w:tabs>
        <w:ind w:left="720"/>
        <w:rPr>
          <w:sz w:val="23"/>
        </w:rPr>
      </w:pPr>
      <w:r>
        <w:rPr>
          <w:sz w:val="23"/>
        </w:rPr>
        <w:t>-</w:t>
      </w:r>
      <w:r>
        <w:rPr>
          <w:sz w:val="23"/>
        </w:rPr>
        <w:tab/>
        <w:t>to assist in the greater safety of navigation and of the conduct of the ship,</w:t>
      </w:r>
    </w:p>
    <w:p w14:paraId="63F6E0E9" w14:textId="77777777" w:rsidR="000A7CDE" w:rsidRDefault="000A7CDE" w:rsidP="0048671C">
      <w:pPr>
        <w:numPr>
          <w:ilvl w:val="0"/>
          <w:numId w:val="2"/>
        </w:numPr>
        <w:tabs>
          <w:tab w:val="left" w:pos="720"/>
          <w:tab w:val="left" w:pos="1440"/>
          <w:tab w:val="left" w:pos="2160"/>
        </w:tabs>
        <w:ind w:left="1440" w:hanging="720"/>
        <w:rPr>
          <w:sz w:val="23"/>
        </w:rPr>
      </w:pPr>
      <w:r>
        <w:rPr>
          <w:sz w:val="23"/>
        </w:rPr>
        <w:t>to standardize the language used in communication for navigation at sea, in port approaches, waterways and harbours, and on board vessels with multilingual crews, and</w:t>
      </w:r>
    </w:p>
    <w:p w14:paraId="111F3F29" w14:textId="77777777" w:rsidR="000A7CDE" w:rsidRDefault="000A7CDE" w:rsidP="0048671C">
      <w:pPr>
        <w:numPr>
          <w:ilvl w:val="0"/>
          <w:numId w:val="2"/>
        </w:numPr>
        <w:tabs>
          <w:tab w:val="left" w:pos="720"/>
          <w:tab w:val="left" w:pos="1440"/>
          <w:tab w:val="left" w:pos="2070"/>
        </w:tabs>
        <w:ind w:firstLine="0"/>
      </w:pPr>
      <w:r>
        <w:t>to assist maritime training institutions in meeting the objectives mentioned above.</w:t>
      </w:r>
    </w:p>
    <w:p w14:paraId="76C6CCAD" w14:textId="77777777" w:rsidR="000A7CDE" w:rsidRDefault="000A7CDE">
      <w:pPr>
        <w:tabs>
          <w:tab w:val="left" w:pos="360"/>
          <w:tab w:val="left" w:pos="720"/>
          <w:tab w:val="left" w:pos="1440"/>
          <w:tab w:val="left" w:pos="2070"/>
        </w:tabs>
        <w:rPr>
          <w:sz w:val="23"/>
        </w:rPr>
      </w:pPr>
    </w:p>
    <w:p w14:paraId="43A6FF4F" w14:textId="77777777" w:rsidR="000A7CDE" w:rsidRDefault="000A7CDE">
      <w:pPr>
        <w:tabs>
          <w:tab w:val="left" w:pos="360"/>
          <w:tab w:val="left" w:pos="720"/>
          <w:tab w:val="left" w:pos="1440"/>
          <w:tab w:val="left" w:pos="2070"/>
        </w:tabs>
        <w:rPr>
          <w:sz w:val="23"/>
        </w:rPr>
      </w:pPr>
      <w:r>
        <w:rPr>
          <w:sz w:val="23"/>
        </w:rPr>
        <w:t>These phrases are not intended to supplant or contradict the International Regulations for Preventing Collisions at Sea, 1972 or special local rules or recommendations made by IMO concerning ships' routeing, neither are they intended to supersede the International Code of Signals, and their use in ship’s external communications has to be in strict compliance with the relevant radiotelephone procedures as set out in the ITU Radio Regulations.  Furthermore, the IMO SMCP, as a collection of individual phrases, should not be regarded as any kind of technical manual providing operational instructions.</w:t>
      </w:r>
    </w:p>
    <w:p w14:paraId="789D5A47" w14:textId="77777777" w:rsidR="000A7CDE" w:rsidRDefault="000A7CDE">
      <w:pPr>
        <w:tabs>
          <w:tab w:val="left" w:pos="360"/>
          <w:tab w:val="left" w:pos="720"/>
          <w:tab w:val="left" w:pos="1440"/>
          <w:tab w:val="left" w:pos="2070"/>
        </w:tabs>
        <w:rPr>
          <w:sz w:val="23"/>
        </w:rPr>
      </w:pPr>
    </w:p>
    <w:p w14:paraId="479D5B2A" w14:textId="77777777" w:rsidR="000A7CDE" w:rsidRDefault="000A7CDE">
      <w:pPr>
        <w:tabs>
          <w:tab w:val="left" w:pos="720"/>
          <w:tab w:val="left" w:pos="1440"/>
          <w:tab w:val="left" w:pos="2070"/>
        </w:tabs>
        <w:rPr>
          <w:sz w:val="23"/>
        </w:rPr>
      </w:pPr>
      <w:r>
        <w:rPr>
          <w:sz w:val="23"/>
        </w:rPr>
        <w:t xml:space="preserve">The IMO SMCP meets the requirements of the STCW Convention, 1978, as revised, and of the SOLAS Convention, 1974, as revised, regarding verbal communications; moreover, the phrases cover the relevant communication safety aspects laid down in these Conventions. </w:t>
      </w:r>
    </w:p>
    <w:p w14:paraId="7ABF4062" w14:textId="77777777" w:rsidR="000A7CDE" w:rsidRDefault="000A7CDE">
      <w:pPr>
        <w:tabs>
          <w:tab w:val="left" w:pos="720"/>
          <w:tab w:val="left" w:pos="1440"/>
          <w:tab w:val="left" w:pos="2070"/>
        </w:tabs>
        <w:rPr>
          <w:sz w:val="23"/>
        </w:rPr>
      </w:pPr>
    </w:p>
    <w:p w14:paraId="1615DF8C" w14:textId="77777777" w:rsidR="000A7CDE" w:rsidRDefault="000A7CDE">
      <w:pPr>
        <w:tabs>
          <w:tab w:val="left" w:pos="720"/>
          <w:tab w:val="left" w:pos="1440"/>
          <w:tab w:val="left" w:pos="2070"/>
        </w:tabs>
        <w:rPr>
          <w:sz w:val="23"/>
        </w:rPr>
      </w:pPr>
      <w:r>
        <w:rPr>
          <w:sz w:val="23"/>
        </w:rPr>
        <w:t>Use of the IMO SMCP should be made as often as possible in preference to other wording of similar meaning; as a minimum requirement, users should adhere as closely as possible to them in relevant situations. In this way they are intended to become an acceptable safety language, using English for the verbal interchange of intelligence among individuals of all maritime nations on the many and varied occasions when precise meanings and translations are in doubt, as is increasingly evident under modern conditions at sea.</w:t>
      </w:r>
    </w:p>
    <w:p w14:paraId="602DBFB8" w14:textId="77777777" w:rsidR="000A7CDE" w:rsidRDefault="000A7CDE">
      <w:pPr>
        <w:tabs>
          <w:tab w:val="left" w:pos="720"/>
          <w:tab w:val="left" w:pos="1440"/>
          <w:tab w:val="left" w:pos="2070"/>
        </w:tabs>
        <w:rPr>
          <w:sz w:val="23"/>
        </w:rPr>
      </w:pPr>
    </w:p>
    <w:p w14:paraId="5620E915" w14:textId="77777777" w:rsidR="000A7CDE" w:rsidRDefault="000A7CDE">
      <w:pPr>
        <w:tabs>
          <w:tab w:val="left" w:pos="720"/>
          <w:tab w:val="left" w:pos="1440"/>
          <w:tab w:val="left" w:pos="2070"/>
        </w:tabs>
        <w:rPr>
          <w:sz w:val="23"/>
        </w:rPr>
      </w:pPr>
      <w:r>
        <w:rPr>
          <w:sz w:val="23"/>
        </w:rPr>
        <w:t>The accompanying CD/Cassette is designed to familiarize users with the pronunciation of the phrases.</w:t>
      </w:r>
    </w:p>
    <w:p w14:paraId="479AB268" w14:textId="77777777" w:rsidR="000A7CDE" w:rsidRDefault="000A7CDE">
      <w:pPr>
        <w:tabs>
          <w:tab w:val="left" w:pos="720"/>
          <w:tab w:val="left" w:pos="1440"/>
          <w:tab w:val="left" w:pos="2070"/>
        </w:tabs>
        <w:rPr>
          <w:sz w:val="23"/>
        </w:rPr>
      </w:pPr>
    </w:p>
    <w:p w14:paraId="14BB0937" w14:textId="77777777" w:rsidR="000A7CDE" w:rsidRDefault="000A7CDE">
      <w:pPr>
        <w:tabs>
          <w:tab w:val="left" w:pos="720"/>
          <w:tab w:val="left" w:pos="1440"/>
          <w:tab w:val="left" w:pos="2070"/>
        </w:tabs>
        <w:rPr>
          <w:b/>
          <w:sz w:val="23"/>
        </w:rPr>
      </w:pPr>
      <w:r>
        <w:rPr>
          <w:b/>
          <w:sz w:val="23"/>
        </w:rPr>
        <w:t>2</w:t>
      </w:r>
      <w:r>
        <w:rPr>
          <w:b/>
          <w:sz w:val="23"/>
        </w:rPr>
        <w:tab/>
        <w:t>Organization of the IMO SMCP</w:t>
      </w:r>
    </w:p>
    <w:p w14:paraId="665D36C1" w14:textId="77777777" w:rsidR="000A7CDE" w:rsidRDefault="000A7CDE">
      <w:pPr>
        <w:tabs>
          <w:tab w:val="left" w:pos="720"/>
          <w:tab w:val="left" w:pos="1440"/>
          <w:tab w:val="left" w:pos="2070"/>
        </w:tabs>
        <w:rPr>
          <w:bCs/>
          <w:sz w:val="23"/>
        </w:rPr>
      </w:pPr>
    </w:p>
    <w:p w14:paraId="210A77A9" w14:textId="77777777" w:rsidR="000A7CDE" w:rsidRDefault="000A7CDE">
      <w:pPr>
        <w:pStyle w:val="Heading2"/>
        <w:rPr>
          <w:bCs/>
          <w:sz w:val="23"/>
        </w:rPr>
      </w:pPr>
      <w:r>
        <w:rPr>
          <w:bCs/>
          <w:sz w:val="23"/>
        </w:rPr>
        <w:t>The IMO SMCP is divided into External Communication Phrases and On-board Communication Phrases as far as its application is concerned, and into Part A and Part B as to its status within the framework of STCW 1978 as revised.</w:t>
      </w:r>
    </w:p>
    <w:p w14:paraId="299D574D" w14:textId="77777777" w:rsidR="000A7CDE" w:rsidRDefault="000A7CDE">
      <w:pPr>
        <w:pStyle w:val="Heading2"/>
        <w:rPr>
          <w:bCs/>
          <w:sz w:val="23"/>
        </w:rPr>
      </w:pPr>
    </w:p>
    <w:p w14:paraId="142AF4B3" w14:textId="77777777" w:rsidR="000A7CDE" w:rsidRDefault="000A7CDE">
      <w:pPr>
        <w:pStyle w:val="Heading2"/>
        <w:rPr>
          <w:bCs/>
          <w:sz w:val="23"/>
        </w:rPr>
      </w:pPr>
      <w:r>
        <w:rPr>
          <w:bCs/>
          <w:sz w:val="23"/>
        </w:rPr>
        <w:t>Part A covers phrases applicable in external communications, and may be regarded as the replacement of the Standard Marine Navigational Vocabulary 1985, which is required to be used and understood under the STCW Code, 1995, Table A-II/I.  This part is enriched by essential phrases concerning ship handling and safety of navigation to be used in on-board communications, particularly when the Pilot is on the bridge, as required by Regulation 14(4), Chapter V, SOLAS 1974, as revised.</w:t>
      </w:r>
    </w:p>
    <w:p w14:paraId="4EFA34B1" w14:textId="77777777" w:rsidR="000A7CDE" w:rsidRDefault="000A7CDE">
      <w:pPr>
        <w:rPr>
          <w:bCs/>
          <w:sz w:val="23"/>
        </w:rPr>
      </w:pPr>
    </w:p>
    <w:p w14:paraId="6FC456F2" w14:textId="77777777" w:rsidR="000A7CDE" w:rsidRDefault="000A7CDE">
      <w:pPr>
        <w:pStyle w:val="Heading2"/>
        <w:rPr>
          <w:bCs/>
          <w:sz w:val="23"/>
        </w:rPr>
      </w:pPr>
      <w:r>
        <w:rPr>
          <w:bCs/>
          <w:sz w:val="23"/>
        </w:rPr>
        <w:t>Part B calls attention to other on-board standard safety-related phrases which, supplementary to Part A may also be regarded as useful for maritime English instruction.</w:t>
      </w:r>
    </w:p>
    <w:p w14:paraId="5A486A4A" w14:textId="77777777" w:rsidR="000A7CDE" w:rsidRDefault="000A7CDE">
      <w:pPr>
        <w:rPr>
          <w:bCs/>
          <w:sz w:val="23"/>
        </w:rPr>
      </w:pPr>
    </w:p>
    <w:p w14:paraId="272273C6" w14:textId="77777777" w:rsidR="000A7CDE" w:rsidRDefault="000A7CDE">
      <w:pPr>
        <w:pStyle w:val="Heading3"/>
        <w:rPr>
          <w:b/>
          <w:bCs/>
          <w:sz w:val="23"/>
        </w:rPr>
      </w:pPr>
      <w:r>
        <w:rPr>
          <w:b/>
          <w:sz w:val="23"/>
        </w:rPr>
        <w:br w:type="page"/>
      </w:r>
      <w:r>
        <w:rPr>
          <w:b/>
          <w:bCs/>
          <w:sz w:val="23"/>
        </w:rPr>
        <w:lastRenderedPageBreak/>
        <w:t>3</w:t>
      </w:r>
      <w:r>
        <w:rPr>
          <w:b/>
          <w:bCs/>
          <w:sz w:val="23"/>
        </w:rPr>
        <w:tab/>
        <w:t>Position of the IMO SMCP in Maritime Education and Training</w:t>
      </w:r>
    </w:p>
    <w:p w14:paraId="6FC03311" w14:textId="77777777" w:rsidR="000A7CDE" w:rsidRDefault="000A7CDE">
      <w:pPr>
        <w:pStyle w:val="FootnoteText"/>
      </w:pPr>
    </w:p>
    <w:p w14:paraId="3B73FF99" w14:textId="77777777" w:rsidR="000A7CDE" w:rsidRDefault="000A7CDE">
      <w:pPr>
        <w:pStyle w:val="BodyText"/>
        <w:rPr>
          <w:b w:val="0"/>
          <w:bCs/>
        </w:rPr>
      </w:pPr>
      <w:r>
        <w:rPr>
          <w:b w:val="0"/>
          <w:bCs/>
        </w:rPr>
        <w:t>The IMO SMCP is not intended to provide a comprehensive maritime English syllabus, which is expected to cover a far wider range of language skills to be achieved in the fields of vocabulary, grammar, discourse abilities, etc., than the IMO SMCP could ever manage.  However, Part A in particular should be an indispensable part of any curriculum which is designed to meet the corresponding requirements of the STCW Convention 1978 as revised.  In addition, Part B offers a rich choice of situations covered by phrases well suited to meet the communication requirements of the STCW Convention 1978 as revised, which mariners are implicitly expected to satisfy.</w:t>
      </w:r>
    </w:p>
    <w:p w14:paraId="6C216420" w14:textId="77777777" w:rsidR="000A7CDE" w:rsidRDefault="000A7CDE">
      <w:pPr>
        <w:pStyle w:val="BodyText"/>
        <w:rPr>
          <w:sz w:val="20"/>
        </w:rPr>
      </w:pPr>
    </w:p>
    <w:p w14:paraId="580B0DC5" w14:textId="77777777" w:rsidR="000A7CDE" w:rsidRDefault="000A7CDE">
      <w:pPr>
        <w:pStyle w:val="BodyText"/>
        <w:rPr>
          <w:b w:val="0"/>
          <w:bCs/>
        </w:rPr>
      </w:pPr>
      <w:r>
        <w:rPr>
          <w:b w:val="0"/>
          <w:bCs/>
        </w:rPr>
        <w:t>The IMO SMCP should be taught and learned selectively according to users’ specific needs, rather than in its entirety.  The respective instruction should be based on practice in the maritime environment, and should be implemented through appropriate modern language teaching methods.</w:t>
      </w:r>
    </w:p>
    <w:p w14:paraId="3B1C1901" w14:textId="77777777" w:rsidR="000A7CDE" w:rsidRDefault="000A7CDE">
      <w:pPr>
        <w:pStyle w:val="BodyText"/>
      </w:pPr>
    </w:p>
    <w:p w14:paraId="3FF81E6B" w14:textId="77777777" w:rsidR="000A7CDE" w:rsidRDefault="000A7CDE">
      <w:pPr>
        <w:pStyle w:val="BodyText"/>
        <w:rPr>
          <w:bCs/>
        </w:rPr>
      </w:pPr>
      <w:r>
        <w:rPr>
          <w:bCs/>
        </w:rPr>
        <w:t>4</w:t>
      </w:r>
      <w:r>
        <w:rPr>
          <w:bCs/>
        </w:rPr>
        <w:tab/>
        <w:t>Basic communicative features</w:t>
      </w:r>
    </w:p>
    <w:p w14:paraId="2CB3CDA8" w14:textId="77777777" w:rsidR="000A7CDE" w:rsidRDefault="000A7CDE">
      <w:pPr>
        <w:pStyle w:val="FootnoteText"/>
      </w:pPr>
    </w:p>
    <w:p w14:paraId="08E57742" w14:textId="77777777" w:rsidR="000A7CDE" w:rsidRDefault="000A7CDE">
      <w:pPr>
        <w:tabs>
          <w:tab w:val="left" w:pos="720"/>
          <w:tab w:val="left" w:pos="1440"/>
          <w:tab w:val="left" w:pos="2070"/>
        </w:tabs>
      </w:pPr>
      <w:r>
        <w:t xml:space="preserve">The IMO SMCP builds on a basic knowledge of the English language.  It was drafted intentionally in a simplified version of maritime English in order to reduce grammatical, lexical and idiomatic varieties to a tolerable minimum, using standardized structures for the sake of its function aspects, i.e. reducing misunderstanding in safety-related verbal communications, thereby endeavouring to reflect present maritime English language usage on board vessels and in ship-to-shore/ship-to-ship communications. </w:t>
      </w:r>
    </w:p>
    <w:p w14:paraId="661CCE8E" w14:textId="77777777" w:rsidR="000A7CDE" w:rsidRDefault="000A7CDE">
      <w:pPr>
        <w:pStyle w:val="FootnoteText"/>
        <w:tabs>
          <w:tab w:val="left" w:pos="720"/>
          <w:tab w:val="left" w:pos="1440"/>
          <w:tab w:val="left" w:pos="2070"/>
        </w:tabs>
      </w:pPr>
    </w:p>
    <w:p w14:paraId="7A2D0489" w14:textId="77777777" w:rsidR="000A7CDE" w:rsidRDefault="000A7CDE">
      <w:pPr>
        <w:tabs>
          <w:tab w:val="left" w:pos="720"/>
          <w:tab w:val="left" w:pos="1440"/>
          <w:tab w:val="left" w:pos="2070"/>
        </w:tabs>
      </w:pPr>
      <w:r>
        <w:t xml:space="preserve">This means that in phrases offered for use in emergency and other situations developing under considerable pressure of time or psychological stress, as well as in navigational warnings, a block language is applied which uses sparingly or omits the function words </w:t>
      </w:r>
      <w:r>
        <w:rPr>
          <w:i/>
        </w:rPr>
        <w:t>the, a/an, is/are,</w:t>
      </w:r>
      <w:r>
        <w:t xml:space="preserve"> as done in seafaring practice. Users, however, may be flexible in this respect. </w:t>
      </w:r>
    </w:p>
    <w:p w14:paraId="2C13EBA4" w14:textId="77777777" w:rsidR="000A7CDE" w:rsidRDefault="000A7CDE">
      <w:pPr>
        <w:pStyle w:val="BodyText2"/>
        <w:spacing w:line="240" w:lineRule="auto"/>
        <w:rPr>
          <w:b w:val="0"/>
          <w:bCs/>
          <w:sz w:val="22"/>
        </w:rPr>
      </w:pPr>
    </w:p>
    <w:p w14:paraId="1343AD66" w14:textId="77777777" w:rsidR="000A7CDE" w:rsidRDefault="000A7CDE">
      <w:pPr>
        <w:pStyle w:val="BodyText2"/>
        <w:spacing w:line="240" w:lineRule="auto"/>
        <w:rPr>
          <w:b w:val="0"/>
          <w:bCs/>
        </w:rPr>
      </w:pPr>
      <w:r>
        <w:rPr>
          <w:b w:val="0"/>
          <w:bCs/>
        </w:rPr>
        <w:t>Further communicative features may be summarized as follows:</w:t>
      </w:r>
    </w:p>
    <w:p w14:paraId="265FEC16" w14:textId="77777777" w:rsidR="000A7CDE" w:rsidRDefault="000A7CDE" w:rsidP="0048671C">
      <w:pPr>
        <w:pStyle w:val="BodyText2"/>
        <w:numPr>
          <w:ilvl w:val="0"/>
          <w:numId w:val="2"/>
        </w:numPr>
        <w:tabs>
          <w:tab w:val="clear" w:pos="720"/>
          <w:tab w:val="num" w:pos="1440"/>
        </w:tabs>
        <w:spacing w:line="240" w:lineRule="auto"/>
        <w:ind w:left="1440" w:hanging="720"/>
        <w:rPr>
          <w:b w:val="0"/>
          <w:bCs/>
          <w:sz w:val="24"/>
        </w:rPr>
      </w:pPr>
      <w:r>
        <w:rPr>
          <w:b w:val="0"/>
          <w:bCs/>
          <w:sz w:val="24"/>
        </w:rPr>
        <w:t>avoiding synonyms</w:t>
      </w:r>
    </w:p>
    <w:p w14:paraId="48F0CD27" w14:textId="77777777" w:rsidR="000A7CDE" w:rsidRDefault="000A7CDE" w:rsidP="0048671C">
      <w:pPr>
        <w:pStyle w:val="BodyText2"/>
        <w:numPr>
          <w:ilvl w:val="0"/>
          <w:numId w:val="2"/>
        </w:numPr>
        <w:tabs>
          <w:tab w:val="clear" w:pos="720"/>
          <w:tab w:val="num" w:pos="1440"/>
        </w:tabs>
        <w:spacing w:line="240" w:lineRule="auto"/>
        <w:ind w:left="1440" w:hanging="720"/>
        <w:rPr>
          <w:b w:val="0"/>
          <w:bCs/>
          <w:sz w:val="24"/>
        </w:rPr>
      </w:pPr>
      <w:r>
        <w:rPr>
          <w:b w:val="0"/>
          <w:bCs/>
          <w:sz w:val="24"/>
        </w:rPr>
        <w:t>avoiding contracted forms</w:t>
      </w:r>
    </w:p>
    <w:p w14:paraId="58FB1DBE" w14:textId="77777777" w:rsidR="000A7CDE" w:rsidRDefault="000A7CDE" w:rsidP="0048671C">
      <w:pPr>
        <w:pStyle w:val="BodyText2"/>
        <w:numPr>
          <w:ilvl w:val="0"/>
          <w:numId w:val="2"/>
        </w:numPr>
        <w:tabs>
          <w:tab w:val="clear" w:pos="720"/>
          <w:tab w:val="num" w:pos="1440"/>
        </w:tabs>
        <w:spacing w:line="240" w:lineRule="auto"/>
        <w:ind w:left="1440" w:hanging="720"/>
        <w:rPr>
          <w:b w:val="0"/>
          <w:bCs/>
          <w:sz w:val="24"/>
        </w:rPr>
      </w:pPr>
      <w:r>
        <w:rPr>
          <w:b w:val="0"/>
          <w:bCs/>
          <w:sz w:val="24"/>
        </w:rPr>
        <w:t>providing fully worded answers to "yes/no"-questions and basic alternative answers to sentence questions</w:t>
      </w:r>
    </w:p>
    <w:p w14:paraId="34B0F44A" w14:textId="77777777" w:rsidR="000A7CDE" w:rsidRDefault="000A7CDE" w:rsidP="0048671C">
      <w:pPr>
        <w:pStyle w:val="BodyText2"/>
        <w:numPr>
          <w:ilvl w:val="0"/>
          <w:numId w:val="2"/>
        </w:numPr>
        <w:tabs>
          <w:tab w:val="clear" w:pos="720"/>
          <w:tab w:val="num" w:pos="1440"/>
        </w:tabs>
        <w:spacing w:line="240" w:lineRule="auto"/>
        <w:ind w:left="1440" w:hanging="720"/>
        <w:rPr>
          <w:b w:val="0"/>
          <w:bCs/>
          <w:sz w:val="24"/>
        </w:rPr>
      </w:pPr>
      <w:r>
        <w:rPr>
          <w:b w:val="0"/>
          <w:bCs/>
          <w:sz w:val="24"/>
        </w:rPr>
        <w:t xml:space="preserve">providing </w:t>
      </w:r>
      <w:r>
        <w:rPr>
          <w:b w:val="0"/>
          <w:bCs/>
          <w:i/>
          <w:sz w:val="24"/>
        </w:rPr>
        <w:t xml:space="preserve">one </w:t>
      </w:r>
      <w:r>
        <w:rPr>
          <w:b w:val="0"/>
          <w:bCs/>
          <w:sz w:val="24"/>
        </w:rPr>
        <w:t xml:space="preserve">phrase for </w:t>
      </w:r>
      <w:r>
        <w:rPr>
          <w:b w:val="0"/>
          <w:bCs/>
          <w:i/>
          <w:sz w:val="24"/>
        </w:rPr>
        <w:t>one</w:t>
      </w:r>
      <w:r>
        <w:rPr>
          <w:b w:val="0"/>
          <w:bCs/>
          <w:sz w:val="24"/>
        </w:rPr>
        <w:t xml:space="preserve"> event, and</w:t>
      </w:r>
    </w:p>
    <w:p w14:paraId="039894CD" w14:textId="77777777" w:rsidR="000A7CDE" w:rsidRDefault="000A7CDE" w:rsidP="0048671C">
      <w:pPr>
        <w:pStyle w:val="BodyText2"/>
        <w:numPr>
          <w:ilvl w:val="0"/>
          <w:numId w:val="2"/>
        </w:numPr>
        <w:tabs>
          <w:tab w:val="clear" w:pos="720"/>
          <w:tab w:val="num" w:pos="1440"/>
        </w:tabs>
        <w:spacing w:line="240" w:lineRule="auto"/>
        <w:ind w:left="1440" w:hanging="720"/>
        <w:rPr>
          <w:b w:val="0"/>
          <w:bCs/>
          <w:sz w:val="24"/>
        </w:rPr>
      </w:pPr>
      <w:r>
        <w:rPr>
          <w:b w:val="0"/>
          <w:bCs/>
          <w:sz w:val="24"/>
        </w:rPr>
        <w:t xml:space="preserve">structuring the corresponding phrases according to the principle: </w:t>
      </w:r>
      <w:r>
        <w:rPr>
          <w:b w:val="0"/>
          <w:bCs/>
          <w:i/>
          <w:sz w:val="24"/>
        </w:rPr>
        <w:t>identical invariable plus variable.</w:t>
      </w:r>
    </w:p>
    <w:p w14:paraId="0F912EC1" w14:textId="77777777" w:rsidR="000A7CDE" w:rsidRDefault="000A7CDE">
      <w:pPr>
        <w:pStyle w:val="BodyText2"/>
        <w:spacing w:line="240" w:lineRule="auto"/>
        <w:rPr>
          <w:b w:val="0"/>
          <w:bCs/>
          <w:sz w:val="24"/>
        </w:rPr>
      </w:pPr>
    </w:p>
    <w:p w14:paraId="4FBB5105" w14:textId="77777777" w:rsidR="000A7CDE" w:rsidRDefault="000A7CDE">
      <w:pPr>
        <w:pStyle w:val="BodyText2"/>
        <w:spacing w:line="240" w:lineRule="auto"/>
        <w:rPr>
          <w:bCs/>
          <w:sz w:val="24"/>
        </w:rPr>
      </w:pPr>
      <w:r>
        <w:rPr>
          <w:bCs/>
          <w:sz w:val="24"/>
        </w:rPr>
        <w:t>5</w:t>
      </w:r>
      <w:r>
        <w:rPr>
          <w:bCs/>
          <w:sz w:val="24"/>
        </w:rPr>
        <w:tab/>
        <w:t>Typographical conventions</w:t>
      </w:r>
    </w:p>
    <w:p w14:paraId="601FFB6A" w14:textId="77777777" w:rsidR="000A7CDE" w:rsidRDefault="000A7CDE">
      <w:pPr>
        <w:pStyle w:val="Standard"/>
        <w:widowControl/>
        <w:tabs>
          <w:tab w:val="clear" w:pos="680"/>
          <w:tab w:val="clear" w:pos="1247"/>
          <w:tab w:val="clear" w:pos="1814"/>
          <w:tab w:val="clear" w:pos="2381"/>
          <w:tab w:val="left" w:pos="720"/>
          <w:tab w:val="left" w:pos="1440"/>
          <w:tab w:val="left" w:pos="2070"/>
        </w:tabs>
        <w:rPr>
          <w:rFonts w:ascii="Times New Roman" w:eastAsia="Times New Roman" w:hAnsi="Times New Roman"/>
          <w:kern w:val="0"/>
          <w:lang w:val="en-GB" w:eastAsia="en-US"/>
        </w:rPr>
      </w:pPr>
    </w:p>
    <w:p w14:paraId="45FD001A" w14:textId="77777777" w:rsidR="000A7CDE" w:rsidRDefault="000A7CDE">
      <w:pPr>
        <w:tabs>
          <w:tab w:val="left" w:pos="720"/>
          <w:tab w:val="left" w:pos="1440"/>
          <w:tab w:val="left" w:pos="2070"/>
        </w:tabs>
        <w:ind w:left="2070" w:hanging="2070"/>
      </w:pPr>
      <w:r>
        <w:tab/>
        <w:t>( )</w:t>
      </w:r>
      <w:r>
        <w:tab/>
      </w:r>
      <w:r>
        <w:tab/>
      </w:r>
      <w:r>
        <w:rPr>
          <w:b/>
        </w:rPr>
        <w:t>brackets</w:t>
      </w:r>
      <w:r>
        <w:t xml:space="preserve"> indicate that the part of the message enclosed within the brackets may be added where relevant;</w:t>
      </w:r>
    </w:p>
    <w:p w14:paraId="15F9C32F" w14:textId="77777777" w:rsidR="000A7CDE" w:rsidRDefault="000A7CDE">
      <w:pPr>
        <w:tabs>
          <w:tab w:val="left" w:pos="720"/>
          <w:tab w:val="left" w:pos="1440"/>
          <w:tab w:val="left" w:pos="2070"/>
        </w:tabs>
        <w:ind w:left="2070" w:hanging="2070"/>
      </w:pPr>
      <w:r>
        <w:tab/>
        <w:t>/</w:t>
      </w:r>
      <w:r>
        <w:tab/>
      </w:r>
      <w:r>
        <w:tab/>
      </w:r>
      <w:r>
        <w:rPr>
          <w:b/>
        </w:rPr>
        <w:t>oblique strokes</w:t>
      </w:r>
      <w:r>
        <w:t xml:space="preserve"> indicate that the items on either side of the stroke are alternatives;</w:t>
      </w:r>
    </w:p>
    <w:p w14:paraId="29C19E78" w14:textId="77777777" w:rsidR="000A7CDE" w:rsidRDefault="000A7CDE">
      <w:pPr>
        <w:tabs>
          <w:tab w:val="left" w:pos="720"/>
          <w:tab w:val="left" w:pos="1440"/>
          <w:tab w:val="left" w:pos="2070"/>
        </w:tabs>
        <w:ind w:left="2070" w:hanging="2070"/>
      </w:pPr>
      <w:r>
        <w:tab/>
        <w:t>...</w:t>
      </w:r>
      <w:r>
        <w:tab/>
      </w:r>
      <w:r>
        <w:tab/>
      </w:r>
      <w:r>
        <w:rPr>
          <w:b/>
        </w:rPr>
        <w:t>dots</w:t>
      </w:r>
      <w:r>
        <w:t xml:space="preserve"> indicate that the relevant information is to be filled in where the dots occur;</w:t>
      </w:r>
    </w:p>
    <w:p w14:paraId="03E92482" w14:textId="77777777" w:rsidR="000A7CDE" w:rsidRDefault="000A7CDE">
      <w:pPr>
        <w:pStyle w:val="FootnoteText"/>
        <w:tabs>
          <w:tab w:val="left" w:pos="720"/>
          <w:tab w:val="left" w:pos="1440"/>
          <w:tab w:val="left" w:pos="2070"/>
        </w:tabs>
        <w:rPr>
          <w:sz w:val="22"/>
        </w:rPr>
      </w:pPr>
    </w:p>
    <w:p w14:paraId="222A4A92" w14:textId="77777777" w:rsidR="000A7CDE" w:rsidRDefault="000A7CDE">
      <w:pPr>
        <w:tabs>
          <w:tab w:val="left" w:pos="720"/>
          <w:tab w:val="left" w:pos="1440"/>
          <w:tab w:val="left" w:pos="2070"/>
        </w:tabs>
      </w:pPr>
      <w:r>
        <w:t>(</w:t>
      </w:r>
      <w:r>
        <w:rPr>
          <w:i/>
        </w:rPr>
        <w:t>italic letters)</w:t>
      </w:r>
      <w:r>
        <w:rPr>
          <w:b/>
        </w:rPr>
        <w:t xml:space="preserve"> </w:t>
      </w:r>
      <w:r>
        <w:t xml:space="preserve"> indicate the kind of information requested;</w:t>
      </w:r>
    </w:p>
    <w:p w14:paraId="4B7B977C" w14:textId="77777777" w:rsidR="000A7CDE" w:rsidRDefault="000A7CDE">
      <w:pPr>
        <w:pStyle w:val="FootnoteText"/>
        <w:tabs>
          <w:tab w:val="left" w:pos="720"/>
          <w:tab w:val="left" w:pos="1440"/>
          <w:tab w:val="left" w:pos="2070"/>
        </w:tabs>
        <w:rPr>
          <w:sz w:val="22"/>
        </w:rPr>
      </w:pPr>
    </w:p>
    <w:p w14:paraId="5F6F3EB8" w14:textId="77777777" w:rsidR="000A7CDE" w:rsidRDefault="000A7CDE">
      <w:pPr>
        <w:tabs>
          <w:tab w:val="left" w:pos="720"/>
          <w:tab w:val="left" w:pos="1440"/>
          <w:tab w:val="left" w:pos="2070"/>
        </w:tabs>
        <w:ind w:left="2070" w:hanging="2070"/>
        <w:rPr>
          <w:sz w:val="23"/>
        </w:rPr>
      </w:pPr>
      <w:r>
        <w:tab/>
        <w:t>~</w:t>
      </w:r>
      <w:r>
        <w:tab/>
      </w:r>
      <w:r>
        <w:tab/>
      </w:r>
      <w:r>
        <w:rPr>
          <w:b/>
        </w:rPr>
        <w:t>tildes</w:t>
      </w:r>
      <w:r>
        <w:t xml:space="preserve"> precede possible words or phrases which can be used after/in association with the given standard phrase.</w:t>
      </w:r>
    </w:p>
    <w:p w14:paraId="49C60E68" w14:textId="77777777" w:rsidR="000A7CDE" w:rsidRDefault="000A7CDE"/>
    <w:p w14:paraId="4E238565" w14:textId="77777777" w:rsidR="000A7CDE" w:rsidRDefault="000A7CDE">
      <w:pPr>
        <w:rPr>
          <w:b/>
        </w:rPr>
      </w:pPr>
      <w:r>
        <w:rPr>
          <w:b/>
        </w:rPr>
        <w:lastRenderedPageBreak/>
        <w:t>GENERAL</w:t>
      </w:r>
    </w:p>
    <w:p w14:paraId="43C156D2" w14:textId="77777777" w:rsidR="000A7CDE" w:rsidRDefault="000A7CDE">
      <w:pPr>
        <w:rPr>
          <w:b/>
        </w:rPr>
      </w:pPr>
    </w:p>
    <w:p w14:paraId="6B2C9C0A" w14:textId="77777777" w:rsidR="000A7CDE" w:rsidRDefault="000A7CDE">
      <w:r>
        <w:rPr>
          <w:b/>
        </w:rPr>
        <w:t>1</w:t>
      </w:r>
      <w:r>
        <w:rPr>
          <w:b/>
        </w:rPr>
        <w:tab/>
        <w:t>Procedure</w:t>
      </w:r>
    </w:p>
    <w:p w14:paraId="296B1F19" w14:textId="77777777" w:rsidR="000A7CDE" w:rsidRDefault="000A7CDE"/>
    <w:p w14:paraId="0D94D87A" w14:textId="77777777" w:rsidR="000A7CDE" w:rsidRDefault="000A7CDE">
      <w:pPr>
        <w:ind w:left="720"/>
      </w:pPr>
      <w:r>
        <w:t>When it is necessary to indicate that the IMO SMCP are to be used, the following message may be sent:</w:t>
      </w:r>
    </w:p>
    <w:p w14:paraId="2241845B" w14:textId="77777777" w:rsidR="000A7CDE" w:rsidRDefault="000A7CDE">
      <w:pPr>
        <w:ind w:left="720"/>
      </w:pPr>
    </w:p>
    <w:p w14:paraId="467F6E33" w14:textId="77777777" w:rsidR="000A7CDE" w:rsidRDefault="000A7CDE">
      <w:pPr>
        <w:ind w:firstLine="720"/>
      </w:pPr>
      <w:r>
        <w:t>"Please use IMO Standard Marine Communication Phrases."</w:t>
      </w:r>
    </w:p>
    <w:p w14:paraId="21B37DE2" w14:textId="77777777" w:rsidR="000A7CDE" w:rsidRDefault="000A7CDE">
      <w:pPr>
        <w:ind w:firstLine="720"/>
      </w:pPr>
    </w:p>
    <w:p w14:paraId="7DF11B64" w14:textId="77777777" w:rsidR="000A7CDE" w:rsidRDefault="000A7CDE">
      <w:pPr>
        <w:ind w:firstLine="720"/>
      </w:pPr>
      <w:r>
        <w:t>"I will use IMO Standard Marine Communication Phrases."</w:t>
      </w:r>
    </w:p>
    <w:p w14:paraId="25B4D8CB" w14:textId="77777777" w:rsidR="000A7CDE" w:rsidRDefault="000A7CDE"/>
    <w:p w14:paraId="25EDBB30" w14:textId="77777777" w:rsidR="000A7CDE" w:rsidRDefault="000A7CDE">
      <w:r>
        <w:rPr>
          <w:b/>
        </w:rPr>
        <w:t>2</w:t>
      </w:r>
      <w:r>
        <w:rPr>
          <w:b/>
        </w:rPr>
        <w:tab/>
        <w:t>Spelling</w:t>
      </w:r>
    </w:p>
    <w:p w14:paraId="2C32F94E" w14:textId="77777777" w:rsidR="000A7CDE" w:rsidRDefault="000A7CDE"/>
    <w:p w14:paraId="3A92E926" w14:textId="77777777" w:rsidR="000A7CDE" w:rsidRDefault="000A7CDE">
      <w:pPr>
        <w:pStyle w:val="Header"/>
        <w:tabs>
          <w:tab w:val="clear" w:pos="4153"/>
          <w:tab w:val="clear" w:pos="8306"/>
        </w:tabs>
      </w:pPr>
      <w:r>
        <w:t>2.1</w:t>
      </w:r>
      <w:r>
        <w:tab/>
        <w:t>Spelling of letters</w:t>
      </w:r>
    </w:p>
    <w:p w14:paraId="3107190B" w14:textId="77777777" w:rsidR="000A7CDE" w:rsidRDefault="000A7CDE"/>
    <w:p w14:paraId="78588459" w14:textId="77777777" w:rsidR="000A7CDE" w:rsidRDefault="000A7CDE">
      <w:pPr>
        <w:ind w:left="720"/>
      </w:pPr>
      <w:r>
        <w:t>When spelling is necessary, only the following spelling table should be used:</w:t>
      </w:r>
    </w:p>
    <w:p w14:paraId="76DA43DD" w14:textId="77777777" w:rsidR="000A7CDE" w:rsidRDefault="000A7CDE">
      <w:pPr>
        <w:jc w:val="center"/>
        <w:rPr>
          <w:b/>
          <w:sz w:val="23"/>
        </w:rPr>
      </w:pPr>
    </w:p>
    <w:tbl>
      <w:tblPr>
        <w:tblW w:w="0" w:type="auto"/>
        <w:tblInd w:w="1570" w:type="dxa"/>
        <w:tblLayout w:type="fixed"/>
        <w:tblCellMar>
          <w:left w:w="120" w:type="dxa"/>
          <w:right w:w="120" w:type="dxa"/>
        </w:tblCellMar>
        <w:tblLook w:val="0000" w:firstRow="0" w:lastRow="0" w:firstColumn="0" w:lastColumn="0" w:noHBand="0" w:noVBand="0"/>
      </w:tblPr>
      <w:tblGrid>
        <w:gridCol w:w="1360"/>
        <w:gridCol w:w="1473"/>
        <w:gridCol w:w="1758"/>
        <w:gridCol w:w="1700"/>
      </w:tblGrid>
      <w:tr w:rsidR="0002516E" w14:paraId="0B4E4E1C" w14:textId="77777777">
        <w:trPr>
          <w:tblHeader/>
        </w:trPr>
        <w:tc>
          <w:tcPr>
            <w:tcW w:w="1360" w:type="dxa"/>
            <w:tcBorders>
              <w:top w:val="double" w:sz="7" w:space="0" w:color="000000"/>
              <w:left w:val="double" w:sz="7" w:space="0" w:color="000000"/>
              <w:bottom w:val="double" w:sz="7" w:space="0" w:color="000000"/>
              <w:right w:val="single" w:sz="7" w:space="0" w:color="000000"/>
            </w:tcBorders>
          </w:tcPr>
          <w:p w14:paraId="2E6A671A" w14:textId="77777777" w:rsidR="000A7CDE" w:rsidRDefault="000A7CDE">
            <w:pPr>
              <w:rPr>
                <w:b/>
                <w:sz w:val="23"/>
                <w:lang w:val="fr-FR"/>
              </w:rPr>
            </w:pPr>
            <w:r>
              <w:rPr>
                <w:b/>
                <w:sz w:val="23"/>
                <w:lang w:val="fr-FR"/>
              </w:rPr>
              <w:t>Letter</w:t>
            </w:r>
          </w:p>
        </w:tc>
        <w:tc>
          <w:tcPr>
            <w:tcW w:w="1473" w:type="dxa"/>
            <w:tcBorders>
              <w:top w:val="double" w:sz="7" w:space="0" w:color="000000"/>
              <w:left w:val="double" w:sz="7" w:space="0" w:color="000000"/>
              <w:bottom w:val="double" w:sz="7" w:space="0" w:color="000000"/>
              <w:right w:val="single" w:sz="7" w:space="0" w:color="000000"/>
            </w:tcBorders>
          </w:tcPr>
          <w:p w14:paraId="430226FD" w14:textId="77777777" w:rsidR="000A7CDE" w:rsidRDefault="000A7CDE">
            <w:pPr>
              <w:rPr>
                <w:b/>
                <w:sz w:val="23"/>
                <w:lang w:val="fr-FR"/>
              </w:rPr>
            </w:pPr>
            <w:r>
              <w:rPr>
                <w:b/>
                <w:sz w:val="23"/>
                <w:lang w:val="fr-FR"/>
              </w:rPr>
              <w:t>Code</w:t>
            </w:r>
          </w:p>
        </w:tc>
        <w:tc>
          <w:tcPr>
            <w:tcW w:w="1758" w:type="dxa"/>
            <w:tcBorders>
              <w:top w:val="double" w:sz="7" w:space="0" w:color="000000"/>
              <w:left w:val="double" w:sz="7" w:space="0" w:color="000000"/>
              <w:bottom w:val="double" w:sz="7" w:space="0" w:color="000000"/>
              <w:right w:val="single" w:sz="7" w:space="0" w:color="000000"/>
            </w:tcBorders>
          </w:tcPr>
          <w:p w14:paraId="449E89E2" w14:textId="77777777" w:rsidR="000A7CDE" w:rsidRDefault="000A7CDE">
            <w:pPr>
              <w:rPr>
                <w:b/>
                <w:sz w:val="23"/>
                <w:lang w:val="fr-FR"/>
              </w:rPr>
            </w:pPr>
            <w:r>
              <w:rPr>
                <w:b/>
                <w:sz w:val="23"/>
                <w:lang w:val="fr-FR"/>
              </w:rPr>
              <w:t>Letter</w:t>
            </w:r>
          </w:p>
        </w:tc>
        <w:tc>
          <w:tcPr>
            <w:tcW w:w="1700" w:type="dxa"/>
            <w:tcBorders>
              <w:top w:val="double" w:sz="7" w:space="0" w:color="000000"/>
              <w:left w:val="double" w:sz="7" w:space="0" w:color="000000"/>
              <w:bottom w:val="double" w:sz="7" w:space="0" w:color="000000"/>
              <w:right w:val="double" w:sz="7" w:space="0" w:color="000000"/>
            </w:tcBorders>
          </w:tcPr>
          <w:p w14:paraId="111C7201" w14:textId="77777777" w:rsidR="000A7CDE" w:rsidRDefault="000A7CDE">
            <w:pPr>
              <w:rPr>
                <w:b/>
                <w:sz w:val="23"/>
              </w:rPr>
            </w:pPr>
            <w:r>
              <w:rPr>
                <w:b/>
                <w:sz w:val="23"/>
              </w:rPr>
              <w:t xml:space="preserve">Code                </w:t>
            </w:r>
          </w:p>
        </w:tc>
      </w:tr>
      <w:tr w:rsidR="0002516E" w14:paraId="407E753B" w14:textId="77777777">
        <w:tc>
          <w:tcPr>
            <w:tcW w:w="1360" w:type="dxa"/>
            <w:tcBorders>
              <w:top w:val="single" w:sz="7" w:space="0" w:color="000000"/>
              <w:left w:val="single" w:sz="7" w:space="0" w:color="000000"/>
              <w:bottom w:val="single" w:sz="7" w:space="0" w:color="000000"/>
              <w:right w:val="single" w:sz="7" w:space="0" w:color="000000"/>
            </w:tcBorders>
          </w:tcPr>
          <w:p w14:paraId="56172F0F" w14:textId="77777777" w:rsidR="000A7CDE" w:rsidRDefault="000A7CDE">
            <w:pPr>
              <w:rPr>
                <w:sz w:val="23"/>
              </w:rPr>
            </w:pPr>
            <w:r>
              <w:rPr>
                <w:sz w:val="23"/>
              </w:rPr>
              <w:t xml:space="preserve">     A</w:t>
            </w:r>
          </w:p>
        </w:tc>
        <w:tc>
          <w:tcPr>
            <w:tcW w:w="1473" w:type="dxa"/>
            <w:tcBorders>
              <w:top w:val="single" w:sz="7" w:space="0" w:color="000000"/>
              <w:left w:val="single" w:sz="7" w:space="0" w:color="000000"/>
              <w:bottom w:val="single" w:sz="7" w:space="0" w:color="000000"/>
              <w:right w:val="single" w:sz="7" w:space="0" w:color="000000"/>
            </w:tcBorders>
          </w:tcPr>
          <w:p w14:paraId="527536B4" w14:textId="77777777" w:rsidR="000A7CDE" w:rsidRDefault="000A7CDE">
            <w:pPr>
              <w:rPr>
                <w:sz w:val="23"/>
              </w:rPr>
            </w:pPr>
            <w:r>
              <w:rPr>
                <w:sz w:val="23"/>
                <w:u w:val="single"/>
              </w:rPr>
              <w:t>Al</w:t>
            </w:r>
            <w:r>
              <w:rPr>
                <w:sz w:val="23"/>
              </w:rPr>
              <w:t>fa</w:t>
            </w:r>
          </w:p>
        </w:tc>
        <w:tc>
          <w:tcPr>
            <w:tcW w:w="1758" w:type="dxa"/>
            <w:tcBorders>
              <w:top w:val="single" w:sz="7" w:space="0" w:color="000000"/>
              <w:left w:val="single" w:sz="7" w:space="0" w:color="000000"/>
              <w:bottom w:val="single" w:sz="7" w:space="0" w:color="000000"/>
              <w:right w:val="single" w:sz="7" w:space="0" w:color="000000"/>
            </w:tcBorders>
          </w:tcPr>
          <w:p w14:paraId="75C07293" w14:textId="77777777" w:rsidR="000A7CDE" w:rsidRDefault="000A7CDE">
            <w:pPr>
              <w:rPr>
                <w:sz w:val="23"/>
              </w:rPr>
            </w:pPr>
            <w:r>
              <w:rPr>
                <w:sz w:val="23"/>
              </w:rPr>
              <w:t xml:space="preserve">     N</w:t>
            </w:r>
          </w:p>
        </w:tc>
        <w:tc>
          <w:tcPr>
            <w:tcW w:w="1700" w:type="dxa"/>
            <w:tcBorders>
              <w:top w:val="single" w:sz="7" w:space="0" w:color="000000"/>
              <w:left w:val="single" w:sz="7" w:space="0" w:color="000000"/>
              <w:bottom w:val="single" w:sz="7" w:space="0" w:color="000000"/>
              <w:right w:val="single" w:sz="7" w:space="0" w:color="000000"/>
            </w:tcBorders>
          </w:tcPr>
          <w:p w14:paraId="72F873C6" w14:textId="77777777" w:rsidR="000A7CDE" w:rsidRDefault="000A7CDE">
            <w:pPr>
              <w:rPr>
                <w:sz w:val="23"/>
              </w:rPr>
            </w:pPr>
            <w:r>
              <w:rPr>
                <w:sz w:val="23"/>
              </w:rPr>
              <w:t>Nov</w:t>
            </w:r>
            <w:r>
              <w:rPr>
                <w:sz w:val="23"/>
                <w:u w:val="single"/>
              </w:rPr>
              <w:t>em</w:t>
            </w:r>
            <w:r>
              <w:rPr>
                <w:sz w:val="23"/>
              </w:rPr>
              <w:t xml:space="preserve">ber     </w:t>
            </w:r>
          </w:p>
        </w:tc>
      </w:tr>
      <w:tr w:rsidR="0002516E" w14:paraId="43E88C1A" w14:textId="77777777">
        <w:tc>
          <w:tcPr>
            <w:tcW w:w="1360" w:type="dxa"/>
            <w:tcBorders>
              <w:top w:val="single" w:sz="7" w:space="0" w:color="000000"/>
              <w:left w:val="single" w:sz="7" w:space="0" w:color="000000"/>
              <w:bottom w:val="single" w:sz="7" w:space="0" w:color="000000"/>
              <w:right w:val="single" w:sz="7" w:space="0" w:color="000000"/>
            </w:tcBorders>
          </w:tcPr>
          <w:p w14:paraId="4E642D7A" w14:textId="77777777" w:rsidR="000A7CDE" w:rsidRDefault="000A7CDE">
            <w:pPr>
              <w:rPr>
                <w:sz w:val="23"/>
              </w:rPr>
            </w:pPr>
            <w:r>
              <w:rPr>
                <w:sz w:val="23"/>
              </w:rPr>
              <w:t xml:space="preserve">     B</w:t>
            </w:r>
          </w:p>
        </w:tc>
        <w:tc>
          <w:tcPr>
            <w:tcW w:w="1473" w:type="dxa"/>
            <w:tcBorders>
              <w:top w:val="single" w:sz="7" w:space="0" w:color="000000"/>
              <w:left w:val="single" w:sz="7" w:space="0" w:color="000000"/>
              <w:bottom w:val="single" w:sz="7" w:space="0" w:color="000000"/>
              <w:right w:val="single" w:sz="7" w:space="0" w:color="000000"/>
            </w:tcBorders>
          </w:tcPr>
          <w:p w14:paraId="74318160" w14:textId="77777777" w:rsidR="000A7CDE" w:rsidRDefault="000A7CDE">
            <w:pPr>
              <w:rPr>
                <w:sz w:val="23"/>
              </w:rPr>
            </w:pPr>
            <w:r>
              <w:rPr>
                <w:sz w:val="23"/>
                <w:u w:val="single"/>
              </w:rPr>
              <w:t>Bravo</w:t>
            </w:r>
          </w:p>
        </w:tc>
        <w:tc>
          <w:tcPr>
            <w:tcW w:w="1758" w:type="dxa"/>
            <w:tcBorders>
              <w:top w:val="single" w:sz="7" w:space="0" w:color="000000"/>
              <w:left w:val="single" w:sz="7" w:space="0" w:color="000000"/>
              <w:bottom w:val="single" w:sz="7" w:space="0" w:color="000000"/>
              <w:right w:val="single" w:sz="7" w:space="0" w:color="000000"/>
            </w:tcBorders>
          </w:tcPr>
          <w:p w14:paraId="2A3D3AD6" w14:textId="77777777" w:rsidR="000A7CDE" w:rsidRDefault="000A7CDE">
            <w:pPr>
              <w:rPr>
                <w:sz w:val="23"/>
              </w:rPr>
            </w:pPr>
            <w:r>
              <w:rPr>
                <w:sz w:val="23"/>
              </w:rPr>
              <w:t xml:space="preserve">     O</w:t>
            </w:r>
          </w:p>
        </w:tc>
        <w:tc>
          <w:tcPr>
            <w:tcW w:w="1700" w:type="dxa"/>
            <w:tcBorders>
              <w:top w:val="single" w:sz="7" w:space="0" w:color="000000"/>
              <w:left w:val="single" w:sz="7" w:space="0" w:color="000000"/>
              <w:bottom w:val="single" w:sz="7" w:space="0" w:color="000000"/>
              <w:right w:val="single" w:sz="7" w:space="0" w:color="000000"/>
            </w:tcBorders>
          </w:tcPr>
          <w:p w14:paraId="0A06DA12" w14:textId="77777777" w:rsidR="000A7CDE" w:rsidRDefault="000A7CDE">
            <w:pPr>
              <w:rPr>
                <w:sz w:val="23"/>
              </w:rPr>
            </w:pPr>
            <w:r>
              <w:rPr>
                <w:sz w:val="23"/>
                <w:u w:val="single"/>
              </w:rPr>
              <w:t>Os</w:t>
            </w:r>
            <w:r>
              <w:rPr>
                <w:sz w:val="23"/>
              </w:rPr>
              <w:t>car</w:t>
            </w:r>
          </w:p>
        </w:tc>
      </w:tr>
      <w:tr w:rsidR="0002516E" w14:paraId="6A881295" w14:textId="77777777">
        <w:tc>
          <w:tcPr>
            <w:tcW w:w="1360" w:type="dxa"/>
            <w:tcBorders>
              <w:top w:val="single" w:sz="7" w:space="0" w:color="000000"/>
              <w:left w:val="single" w:sz="7" w:space="0" w:color="000000"/>
              <w:bottom w:val="single" w:sz="7" w:space="0" w:color="000000"/>
              <w:right w:val="single" w:sz="7" w:space="0" w:color="000000"/>
            </w:tcBorders>
          </w:tcPr>
          <w:p w14:paraId="4B5397B0" w14:textId="77777777" w:rsidR="000A7CDE" w:rsidRDefault="000A7CDE">
            <w:pPr>
              <w:rPr>
                <w:sz w:val="23"/>
                <w:lang w:val="fr-FR"/>
              </w:rPr>
            </w:pPr>
            <w:r>
              <w:rPr>
                <w:sz w:val="23"/>
              </w:rPr>
              <w:t xml:space="preserve">     </w:t>
            </w:r>
            <w:r>
              <w:rPr>
                <w:sz w:val="23"/>
                <w:lang w:val="fr-FR"/>
              </w:rPr>
              <w:t>C</w:t>
            </w:r>
          </w:p>
        </w:tc>
        <w:tc>
          <w:tcPr>
            <w:tcW w:w="1473" w:type="dxa"/>
            <w:tcBorders>
              <w:top w:val="single" w:sz="7" w:space="0" w:color="000000"/>
              <w:left w:val="single" w:sz="7" w:space="0" w:color="000000"/>
              <w:bottom w:val="single" w:sz="7" w:space="0" w:color="000000"/>
              <w:right w:val="single" w:sz="7" w:space="0" w:color="000000"/>
            </w:tcBorders>
          </w:tcPr>
          <w:p w14:paraId="60EF1766" w14:textId="77777777" w:rsidR="000A7CDE" w:rsidRDefault="000A7CDE">
            <w:pPr>
              <w:rPr>
                <w:sz w:val="23"/>
                <w:lang w:val="fr-FR"/>
              </w:rPr>
            </w:pPr>
            <w:r>
              <w:rPr>
                <w:sz w:val="23"/>
                <w:u w:val="single"/>
                <w:lang w:val="fr-FR"/>
              </w:rPr>
              <w:t>Char</w:t>
            </w:r>
            <w:r>
              <w:rPr>
                <w:sz w:val="23"/>
                <w:lang w:val="fr-FR"/>
              </w:rPr>
              <w:t>lie</w:t>
            </w:r>
          </w:p>
        </w:tc>
        <w:tc>
          <w:tcPr>
            <w:tcW w:w="1758" w:type="dxa"/>
            <w:tcBorders>
              <w:top w:val="single" w:sz="7" w:space="0" w:color="000000"/>
              <w:left w:val="single" w:sz="7" w:space="0" w:color="000000"/>
              <w:bottom w:val="single" w:sz="7" w:space="0" w:color="000000"/>
              <w:right w:val="single" w:sz="7" w:space="0" w:color="000000"/>
            </w:tcBorders>
          </w:tcPr>
          <w:p w14:paraId="4F618370" w14:textId="77777777" w:rsidR="000A7CDE" w:rsidRDefault="000A7CDE">
            <w:pPr>
              <w:rPr>
                <w:sz w:val="23"/>
                <w:lang w:val="fr-FR"/>
              </w:rPr>
            </w:pPr>
            <w:r>
              <w:rPr>
                <w:sz w:val="23"/>
                <w:lang w:val="fr-FR"/>
              </w:rPr>
              <w:t xml:space="preserve">     P</w:t>
            </w:r>
          </w:p>
        </w:tc>
        <w:tc>
          <w:tcPr>
            <w:tcW w:w="1700" w:type="dxa"/>
            <w:tcBorders>
              <w:top w:val="single" w:sz="7" w:space="0" w:color="000000"/>
              <w:left w:val="single" w:sz="7" w:space="0" w:color="000000"/>
              <w:bottom w:val="single" w:sz="7" w:space="0" w:color="000000"/>
              <w:right w:val="single" w:sz="7" w:space="0" w:color="000000"/>
            </w:tcBorders>
          </w:tcPr>
          <w:p w14:paraId="6AFC424A" w14:textId="77777777" w:rsidR="000A7CDE" w:rsidRDefault="000A7CDE">
            <w:pPr>
              <w:rPr>
                <w:sz w:val="23"/>
                <w:lang w:val="fr-FR"/>
              </w:rPr>
            </w:pPr>
            <w:r>
              <w:rPr>
                <w:sz w:val="23"/>
                <w:u w:val="single"/>
                <w:lang w:val="fr-FR"/>
              </w:rPr>
              <w:t>Pa</w:t>
            </w:r>
            <w:r>
              <w:rPr>
                <w:sz w:val="23"/>
                <w:lang w:val="fr-FR"/>
              </w:rPr>
              <w:t>pa</w:t>
            </w:r>
          </w:p>
        </w:tc>
      </w:tr>
      <w:tr w:rsidR="0002516E" w14:paraId="4D29CC15" w14:textId="77777777">
        <w:tc>
          <w:tcPr>
            <w:tcW w:w="1360" w:type="dxa"/>
            <w:tcBorders>
              <w:top w:val="single" w:sz="7" w:space="0" w:color="000000"/>
              <w:left w:val="single" w:sz="7" w:space="0" w:color="000000"/>
              <w:bottom w:val="single" w:sz="7" w:space="0" w:color="000000"/>
              <w:right w:val="single" w:sz="7" w:space="0" w:color="000000"/>
            </w:tcBorders>
          </w:tcPr>
          <w:p w14:paraId="013DC828" w14:textId="77777777" w:rsidR="000A7CDE" w:rsidRDefault="000A7CDE">
            <w:pPr>
              <w:rPr>
                <w:sz w:val="23"/>
              </w:rPr>
            </w:pPr>
            <w:r>
              <w:rPr>
                <w:sz w:val="23"/>
                <w:lang w:val="fr-FR"/>
              </w:rPr>
              <w:t xml:space="preserve">     </w:t>
            </w:r>
            <w:r>
              <w:rPr>
                <w:sz w:val="23"/>
              </w:rPr>
              <w:t xml:space="preserve">D     </w:t>
            </w:r>
          </w:p>
        </w:tc>
        <w:tc>
          <w:tcPr>
            <w:tcW w:w="1473" w:type="dxa"/>
            <w:tcBorders>
              <w:top w:val="single" w:sz="7" w:space="0" w:color="000000"/>
              <w:left w:val="single" w:sz="7" w:space="0" w:color="000000"/>
              <w:bottom w:val="single" w:sz="7" w:space="0" w:color="000000"/>
              <w:right w:val="single" w:sz="7" w:space="0" w:color="000000"/>
            </w:tcBorders>
          </w:tcPr>
          <w:p w14:paraId="3A345AD5" w14:textId="77777777" w:rsidR="000A7CDE" w:rsidRDefault="000A7CDE">
            <w:pPr>
              <w:rPr>
                <w:sz w:val="23"/>
              </w:rPr>
            </w:pPr>
            <w:r>
              <w:rPr>
                <w:sz w:val="23"/>
                <w:u w:val="single"/>
              </w:rPr>
              <w:t>Del</w:t>
            </w:r>
            <w:r>
              <w:rPr>
                <w:sz w:val="23"/>
              </w:rPr>
              <w:t xml:space="preserve">ta  </w:t>
            </w:r>
          </w:p>
        </w:tc>
        <w:tc>
          <w:tcPr>
            <w:tcW w:w="1758" w:type="dxa"/>
            <w:tcBorders>
              <w:top w:val="single" w:sz="7" w:space="0" w:color="000000"/>
              <w:left w:val="single" w:sz="7" w:space="0" w:color="000000"/>
              <w:bottom w:val="single" w:sz="7" w:space="0" w:color="000000"/>
              <w:right w:val="single" w:sz="7" w:space="0" w:color="000000"/>
            </w:tcBorders>
          </w:tcPr>
          <w:p w14:paraId="058D6EFB" w14:textId="77777777" w:rsidR="000A7CDE" w:rsidRDefault="000A7CDE">
            <w:pPr>
              <w:rPr>
                <w:sz w:val="23"/>
              </w:rPr>
            </w:pPr>
            <w:r>
              <w:rPr>
                <w:sz w:val="23"/>
              </w:rPr>
              <w:t xml:space="preserve">     Q</w:t>
            </w:r>
          </w:p>
        </w:tc>
        <w:tc>
          <w:tcPr>
            <w:tcW w:w="1700" w:type="dxa"/>
            <w:tcBorders>
              <w:top w:val="single" w:sz="7" w:space="0" w:color="000000"/>
              <w:left w:val="single" w:sz="7" w:space="0" w:color="000000"/>
              <w:bottom w:val="single" w:sz="7" w:space="0" w:color="000000"/>
              <w:right w:val="single" w:sz="7" w:space="0" w:color="000000"/>
            </w:tcBorders>
          </w:tcPr>
          <w:p w14:paraId="1DE74AB5" w14:textId="77777777" w:rsidR="000A7CDE" w:rsidRDefault="000A7CDE">
            <w:pPr>
              <w:rPr>
                <w:sz w:val="23"/>
              </w:rPr>
            </w:pPr>
            <w:r>
              <w:rPr>
                <w:sz w:val="23"/>
              </w:rPr>
              <w:t>Que</w:t>
            </w:r>
            <w:r>
              <w:rPr>
                <w:sz w:val="23"/>
                <w:u w:val="single"/>
              </w:rPr>
              <w:t>bec</w:t>
            </w:r>
          </w:p>
        </w:tc>
      </w:tr>
      <w:tr w:rsidR="0002516E" w14:paraId="5902A709" w14:textId="77777777">
        <w:tc>
          <w:tcPr>
            <w:tcW w:w="1360" w:type="dxa"/>
            <w:tcBorders>
              <w:top w:val="single" w:sz="7" w:space="0" w:color="000000"/>
              <w:left w:val="single" w:sz="7" w:space="0" w:color="000000"/>
              <w:bottom w:val="single" w:sz="7" w:space="0" w:color="000000"/>
              <w:right w:val="single" w:sz="7" w:space="0" w:color="000000"/>
            </w:tcBorders>
          </w:tcPr>
          <w:p w14:paraId="578722A9" w14:textId="77777777" w:rsidR="000A7CDE" w:rsidRDefault="000A7CDE">
            <w:pPr>
              <w:rPr>
                <w:sz w:val="23"/>
              </w:rPr>
            </w:pPr>
            <w:r>
              <w:rPr>
                <w:sz w:val="23"/>
              </w:rPr>
              <w:t xml:space="preserve">     E</w:t>
            </w:r>
          </w:p>
        </w:tc>
        <w:tc>
          <w:tcPr>
            <w:tcW w:w="1473" w:type="dxa"/>
            <w:tcBorders>
              <w:top w:val="single" w:sz="7" w:space="0" w:color="000000"/>
              <w:left w:val="single" w:sz="7" w:space="0" w:color="000000"/>
              <w:bottom w:val="single" w:sz="7" w:space="0" w:color="000000"/>
              <w:right w:val="single" w:sz="7" w:space="0" w:color="000000"/>
            </w:tcBorders>
          </w:tcPr>
          <w:p w14:paraId="76498FD9" w14:textId="77777777" w:rsidR="000A7CDE" w:rsidRDefault="000A7CDE">
            <w:pPr>
              <w:rPr>
                <w:sz w:val="23"/>
              </w:rPr>
            </w:pPr>
            <w:r>
              <w:rPr>
                <w:sz w:val="23"/>
                <w:u w:val="single"/>
              </w:rPr>
              <w:t>Ech</w:t>
            </w:r>
            <w:r>
              <w:rPr>
                <w:sz w:val="23"/>
              </w:rPr>
              <w:t>o</w:t>
            </w:r>
          </w:p>
        </w:tc>
        <w:tc>
          <w:tcPr>
            <w:tcW w:w="1758" w:type="dxa"/>
            <w:tcBorders>
              <w:top w:val="single" w:sz="7" w:space="0" w:color="000000"/>
              <w:left w:val="single" w:sz="7" w:space="0" w:color="000000"/>
              <w:bottom w:val="single" w:sz="7" w:space="0" w:color="000000"/>
              <w:right w:val="single" w:sz="7" w:space="0" w:color="000000"/>
            </w:tcBorders>
          </w:tcPr>
          <w:p w14:paraId="7F206B98" w14:textId="77777777" w:rsidR="000A7CDE" w:rsidRDefault="000A7CDE">
            <w:pPr>
              <w:rPr>
                <w:sz w:val="23"/>
              </w:rPr>
            </w:pPr>
            <w:r>
              <w:rPr>
                <w:sz w:val="23"/>
              </w:rPr>
              <w:t xml:space="preserve">     R</w:t>
            </w:r>
          </w:p>
        </w:tc>
        <w:tc>
          <w:tcPr>
            <w:tcW w:w="1700" w:type="dxa"/>
            <w:tcBorders>
              <w:top w:val="single" w:sz="7" w:space="0" w:color="000000"/>
              <w:left w:val="single" w:sz="7" w:space="0" w:color="000000"/>
              <w:bottom w:val="single" w:sz="7" w:space="0" w:color="000000"/>
              <w:right w:val="single" w:sz="7" w:space="0" w:color="000000"/>
            </w:tcBorders>
          </w:tcPr>
          <w:p w14:paraId="19CC987D" w14:textId="77777777" w:rsidR="000A7CDE" w:rsidRDefault="000A7CDE">
            <w:pPr>
              <w:rPr>
                <w:sz w:val="23"/>
              </w:rPr>
            </w:pPr>
            <w:r>
              <w:rPr>
                <w:sz w:val="23"/>
                <w:u w:val="single"/>
              </w:rPr>
              <w:t>Ro</w:t>
            </w:r>
            <w:r>
              <w:rPr>
                <w:sz w:val="23"/>
              </w:rPr>
              <w:t>meo</w:t>
            </w:r>
          </w:p>
        </w:tc>
      </w:tr>
      <w:tr w:rsidR="0002516E" w14:paraId="597B6EB6" w14:textId="77777777">
        <w:tc>
          <w:tcPr>
            <w:tcW w:w="1360" w:type="dxa"/>
            <w:tcBorders>
              <w:top w:val="single" w:sz="7" w:space="0" w:color="000000"/>
              <w:left w:val="single" w:sz="7" w:space="0" w:color="000000"/>
              <w:bottom w:val="single" w:sz="7" w:space="0" w:color="000000"/>
              <w:right w:val="single" w:sz="7" w:space="0" w:color="000000"/>
            </w:tcBorders>
          </w:tcPr>
          <w:p w14:paraId="55CEE3E1" w14:textId="77777777" w:rsidR="000A7CDE" w:rsidRDefault="000A7CDE">
            <w:pPr>
              <w:rPr>
                <w:sz w:val="23"/>
              </w:rPr>
            </w:pPr>
            <w:r>
              <w:rPr>
                <w:sz w:val="23"/>
              </w:rPr>
              <w:t xml:space="preserve">     F</w:t>
            </w:r>
          </w:p>
        </w:tc>
        <w:tc>
          <w:tcPr>
            <w:tcW w:w="1473" w:type="dxa"/>
            <w:tcBorders>
              <w:top w:val="single" w:sz="7" w:space="0" w:color="000000"/>
              <w:left w:val="single" w:sz="7" w:space="0" w:color="000000"/>
              <w:bottom w:val="single" w:sz="7" w:space="0" w:color="000000"/>
              <w:right w:val="single" w:sz="7" w:space="0" w:color="000000"/>
            </w:tcBorders>
          </w:tcPr>
          <w:p w14:paraId="7D08FFE2" w14:textId="77777777" w:rsidR="000A7CDE" w:rsidRDefault="000A7CDE">
            <w:pPr>
              <w:rPr>
                <w:sz w:val="23"/>
              </w:rPr>
            </w:pPr>
            <w:r>
              <w:rPr>
                <w:sz w:val="23"/>
                <w:u w:val="single"/>
              </w:rPr>
              <w:t>Fox</w:t>
            </w:r>
            <w:r>
              <w:rPr>
                <w:sz w:val="23"/>
              </w:rPr>
              <w:t>trot</w:t>
            </w:r>
          </w:p>
        </w:tc>
        <w:tc>
          <w:tcPr>
            <w:tcW w:w="1758" w:type="dxa"/>
            <w:tcBorders>
              <w:top w:val="single" w:sz="7" w:space="0" w:color="000000"/>
              <w:left w:val="single" w:sz="7" w:space="0" w:color="000000"/>
              <w:bottom w:val="single" w:sz="7" w:space="0" w:color="000000"/>
              <w:right w:val="single" w:sz="7" w:space="0" w:color="000000"/>
            </w:tcBorders>
          </w:tcPr>
          <w:p w14:paraId="5D4D7670" w14:textId="77777777" w:rsidR="000A7CDE" w:rsidRDefault="000A7CDE">
            <w:pPr>
              <w:rPr>
                <w:sz w:val="23"/>
              </w:rPr>
            </w:pPr>
            <w:r>
              <w:rPr>
                <w:sz w:val="23"/>
              </w:rPr>
              <w:t xml:space="preserve">     S     </w:t>
            </w:r>
          </w:p>
        </w:tc>
        <w:tc>
          <w:tcPr>
            <w:tcW w:w="1700" w:type="dxa"/>
            <w:tcBorders>
              <w:top w:val="single" w:sz="7" w:space="0" w:color="000000"/>
              <w:left w:val="single" w:sz="7" w:space="0" w:color="000000"/>
              <w:bottom w:val="single" w:sz="7" w:space="0" w:color="000000"/>
              <w:right w:val="single" w:sz="7" w:space="0" w:color="000000"/>
            </w:tcBorders>
          </w:tcPr>
          <w:p w14:paraId="7FC591E8" w14:textId="77777777" w:rsidR="000A7CDE" w:rsidRDefault="000A7CDE">
            <w:pPr>
              <w:rPr>
                <w:sz w:val="23"/>
              </w:rPr>
            </w:pPr>
            <w:r>
              <w:rPr>
                <w:sz w:val="23"/>
              </w:rPr>
              <w:t>Si</w:t>
            </w:r>
            <w:r>
              <w:rPr>
                <w:sz w:val="23"/>
                <w:u w:val="single"/>
              </w:rPr>
              <w:t>err</w:t>
            </w:r>
            <w:r>
              <w:rPr>
                <w:sz w:val="23"/>
              </w:rPr>
              <w:t>a</w:t>
            </w:r>
          </w:p>
        </w:tc>
      </w:tr>
      <w:tr w:rsidR="0002516E" w14:paraId="6D49EBC8" w14:textId="77777777">
        <w:tc>
          <w:tcPr>
            <w:tcW w:w="1360" w:type="dxa"/>
            <w:tcBorders>
              <w:top w:val="single" w:sz="7" w:space="0" w:color="000000"/>
              <w:left w:val="single" w:sz="7" w:space="0" w:color="000000"/>
              <w:bottom w:val="single" w:sz="7" w:space="0" w:color="000000"/>
              <w:right w:val="single" w:sz="7" w:space="0" w:color="000000"/>
            </w:tcBorders>
          </w:tcPr>
          <w:p w14:paraId="6F5318A7" w14:textId="77777777" w:rsidR="000A7CDE" w:rsidRDefault="000A7CDE">
            <w:pPr>
              <w:rPr>
                <w:sz w:val="23"/>
              </w:rPr>
            </w:pPr>
            <w:r>
              <w:rPr>
                <w:sz w:val="23"/>
              </w:rPr>
              <w:t xml:space="preserve">     G</w:t>
            </w:r>
          </w:p>
        </w:tc>
        <w:tc>
          <w:tcPr>
            <w:tcW w:w="1473" w:type="dxa"/>
            <w:tcBorders>
              <w:top w:val="single" w:sz="7" w:space="0" w:color="000000"/>
              <w:left w:val="single" w:sz="7" w:space="0" w:color="000000"/>
              <w:bottom w:val="single" w:sz="7" w:space="0" w:color="000000"/>
              <w:right w:val="single" w:sz="7" w:space="0" w:color="000000"/>
            </w:tcBorders>
          </w:tcPr>
          <w:p w14:paraId="61E5A505" w14:textId="77777777" w:rsidR="000A7CDE" w:rsidRDefault="000A7CDE">
            <w:pPr>
              <w:rPr>
                <w:sz w:val="23"/>
              </w:rPr>
            </w:pPr>
            <w:r>
              <w:rPr>
                <w:sz w:val="23"/>
              </w:rPr>
              <w:t>Golf</w:t>
            </w:r>
          </w:p>
        </w:tc>
        <w:tc>
          <w:tcPr>
            <w:tcW w:w="1758" w:type="dxa"/>
            <w:tcBorders>
              <w:top w:val="single" w:sz="7" w:space="0" w:color="000000"/>
              <w:left w:val="single" w:sz="7" w:space="0" w:color="000000"/>
              <w:bottom w:val="single" w:sz="7" w:space="0" w:color="000000"/>
              <w:right w:val="single" w:sz="7" w:space="0" w:color="000000"/>
            </w:tcBorders>
          </w:tcPr>
          <w:p w14:paraId="41F88F73" w14:textId="77777777" w:rsidR="000A7CDE" w:rsidRDefault="000A7CDE">
            <w:pPr>
              <w:rPr>
                <w:sz w:val="23"/>
                <w:lang w:val="fr-FR"/>
              </w:rPr>
            </w:pPr>
            <w:r>
              <w:rPr>
                <w:sz w:val="23"/>
              </w:rPr>
              <w:t xml:space="preserve">     </w:t>
            </w:r>
            <w:r>
              <w:rPr>
                <w:sz w:val="23"/>
                <w:lang w:val="fr-FR"/>
              </w:rPr>
              <w:t xml:space="preserve">T    </w:t>
            </w:r>
          </w:p>
        </w:tc>
        <w:tc>
          <w:tcPr>
            <w:tcW w:w="1700" w:type="dxa"/>
            <w:tcBorders>
              <w:top w:val="single" w:sz="7" w:space="0" w:color="000000"/>
              <w:left w:val="single" w:sz="7" w:space="0" w:color="000000"/>
              <w:bottom w:val="single" w:sz="7" w:space="0" w:color="000000"/>
              <w:right w:val="single" w:sz="7" w:space="0" w:color="000000"/>
            </w:tcBorders>
          </w:tcPr>
          <w:p w14:paraId="77A4186C" w14:textId="77777777" w:rsidR="000A7CDE" w:rsidRDefault="000A7CDE">
            <w:pPr>
              <w:rPr>
                <w:sz w:val="23"/>
                <w:lang w:val="fr-FR"/>
              </w:rPr>
            </w:pPr>
            <w:r>
              <w:rPr>
                <w:sz w:val="23"/>
                <w:u w:val="single"/>
                <w:lang w:val="fr-FR"/>
              </w:rPr>
              <w:t>Tan</w:t>
            </w:r>
            <w:r>
              <w:rPr>
                <w:sz w:val="23"/>
                <w:lang w:val="fr-FR"/>
              </w:rPr>
              <w:t>go</w:t>
            </w:r>
          </w:p>
        </w:tc>
      </w:tr>
      <w:tr w:rsidR="0002516E" w14:paraId="7FF5C7D5" w14:textId="77777777">
        <w:tc>
          <w:tcPr>
            <w:tcW w:w="1360" w:type="dxa"/>
            <w:tcBorders>
              <w:top w:val="single" w:sz="7" w:space="0" w:color="000000"/>
              <w:left w:val="single" w:sz="7" w:space="0" w:color="000000"/>
              <w:bottom w:val="single" w:sz="7" w:space="0" w:color="000000"/>
              <w:right w:val="single" w:sz="7" w:space="0" w:color="000000"/>
            </w:tcBorders>
          </w:tcPr>
          <w:p w14:paraId="47E73DEF" w14:textId="77777777" w:rsidR="000A7CDE" w:rsidRDefault="000A7CDE">
            <w:pPr>
              <w:rPr>
                <w:sz w:val="23"/>
                <w:lang w:val="fr-FR"/>
              </w:rPr>
            </w:pPr>
            <w:r>
              <w:rPr>
                <w:sz w:val="23"/>
                <w:lang w:val="fr-FR"/>
              </w:rPr>
              <w:t xml:space="preserve">     H     </w:t>
            </w:r>
          </w:p>
        </w:tc>
        <w:tc>
          <w:tcPr>
            <w:tcW w:w="1473" w:type="dxa"/>
            <w:tcBorders>
              <w:top w:val="single" w:sz="7" w:space="0" w:color="000000"/>
              <w:left w:val="single" w:sz="7" w:space="0" w:color="000000"/>
              <w:bottom w:val="single" w:sz="7" w:space="0" w:color="000000"/>
              <w:right w:val="single" w:sz="7" w:space="0" w:color="000000"/>
            </w:tcBorders>
          </w:tcPr>
          <w:p w14:paraId="0D3FD16B" w14:textId="77777777" w:rsidR="000A7CDE" w:rsidRDefault="000A7CDE">
            <w:pPr>
              <w:rPr>
                <w:sz w:val="23"/>
              </w:rPr>
            </w:pPr>
            <w:r>
              <w:rPr>
                <w:sz w:val="23"/>
              </w:rPr>
              <w:t>Hot</w:t>
            </w:r>
            <w:r>
              <w:rPr>
                <w:sz w:val="23"/>
                <w:u w:val="single"/>
              </w:rPr>
              <w:t>el</w:t>
            </w:r>
          </w:p>
        </w:tc>
        <w:tc>
          <w:tcPr>
            <w:tcW w:w="1758" w:type="dxa"/>
            <w:tcBorders>
              <w:top w:val="single" w:sz="7" w:space="0" w:color="000000"/>
              <w:left w:val="single" w:sz="7" w:space="0" w:color="000000"/>
              <w:bottom w:val="single" w:sz="7" w:space="0" w:color="000000"/>
              <w:right w:val="single" w:sz="7" w:space="0" w:color="000000"/>
            </w:tcBorders>
          </w:tcPr>
          <w:p w14:paraId="6451B64F" w14:textId="77777777" w:rsidR="000A7CDE" w:rsidRDefault="000A7CDE">
            <w:pPr>
              <w:rPr>
                <w:sz w:val="23"/>
              </w:rPr>
            </w:pPr>
            <w:r>
              <w:rPr>
                <w:sz w:val="23"/>
              </w:rPr>
              <w:t xml:space="preserve">     U</w:t>
            </w:r>
          </w:p>
        </w:tc>
        <w:tc>
          <w:tcPr>
            <w:tcW w:w="1700" w:type="dxa"/>
            <w:tcBorders>
              <w:top w:val="single" w:sz="7" w:space="0" w:color="000000"/>
              <w:left w:val="single" w:sz="7" w:space="0" w:color="000000"/>
              <w:bottom w:val="single" w:sz="7" w:space="0" w:color="000000"/>
              <w:right w:val="single" w:sz="7" w:space="0" w:color="000000"/>
            </w:tcBorders>
          </w:tcPr>
          <w:p w14:paraId="2DCBD6A2" w14:textId="77777777" w:rsidR="000A7CDE" w:rsidRDefault="000A7CDE">
            <w:pPr>
              <w:rPr>
                <w:sz w:val="23"/>
              </w:rPr>
            </w:pPr>
            <w:r>
              <w:rPr>
                <w:sz w:val="23"/>
                <w:u w:val="single"/>
              </w:rPr>
              <w:t>Uni</w:t>
            </w:r>
            <w:r>
              <w:rPr>
                <w:sz w:val="23"/>
              </w:rPr>
              <w:t>form</w:t>
            </w:r>
          </w:p>
        </w:tc>
      </w:tr>
      <w:tr w:rsidR="0002516E" w14:paraId="7249B49A" w14:textId="77777777">
        <w:tc>
          <w:tcPr>
            <w:tcW w:w="1360" w:type="dxa"/>
            <w:tcBorders>
              <w:top w:val="single" w:sz="7" w:space="0" w:color="000000"/>
              <w:left w:val="single" w:sz="7" w:space="0" w:color="000000"/>
              <w:bottom w:val="single" w:sz="7" w:space="0" w:color="000000"/>
              <w:right w:val="single" w:sz="7" w:space="0" w:color="000000"/>
            </w:tcBorders>
          </w:tcPr>
          <w:p w14:paraId="1300456C" w14:textId="77777777" w:rsidR="000A7CDE" w:rsidRDefault="000A7CDE">
            <w:pPr>
              <w:rPr>
                <w:sz w:val="23"/>
              </w:rPr>
            </w:pPr>
            <w:r>
              <w:rPr>
                <w:sz w:val="23"/>
              </w:rPr>
              <w:t xml:space="preserve">     I</w:t>
            </w:r>
          </w:p>
        </w:tc>
        <w:tc>
          <w:tcPr>
            <w:tcW w:w="1473" w:type="dxa"/>
            <w:tcBorders>
              <w:top w:val="single" w:sz="7" w:space="0" w:color="000000"/>
              <w:left w:val="single" w:sz="7" w:space="0" w:color="000000"/>
              <w:bottom w:val="single" w:sz="7" w:space="0" w:color="000000"/>
              <w:right w:val="single" w:sz="7" w:space="0" w:color="000000"/>
            </w:tcBorders>
          </w:tcPr>
          <w:p w14:paraId="0C73EA46" w14:textId="77777777" w:rsidR="000A7CDE" w:rsidRDefault="000A7CDE">
            <w:pPr>
              <w:rPr>
                <w:sz w:val="23"/>
              </w:rPr>
            </w:pPr>
            <w:r>
              <w:rPr>
                <w:sz w:val="23"/>
                <w:u w:val="single"/>
              </w:rPr>
              <w:t>In</w:t>
            </w:r>
            <w:r>
              <w:rPr>
                <w:sz w:val="23"/>
              </w:rPr>
              <w:t>dia</w:t>
            </w:r>
          </w:p>
        </w:tc>
        <w:tc>
          <w:tcPr>
            <w:tcW w:w="1758" w:type="dxa"/>
            <w:tcBorders>
              <w:top w:val="single" w:sz="7" w:space="0" w:color="000000"/>
              <w:left w:val="single" w:sz="7" w:space="0" w:color="000000"/>
              <w:bottom w:val="single" w:sz="7" w:space="0" w:color="000000"/>
              <w:right w:val="single" w:sz="7" w:space="0" w:color="000000"/>
            </w:tcBorders>
          </w:tcPr>
          <w:p w14:paraId="55EF2F15" w14:textId="77777777" w:rsidR="000A7CDE" w:rsidRDefault="000A7CDE">
            <w:pPr>
              <w:rPr>
                <w:sz w:val="23"/>
              </w:rPr>
            </w:pPr>
            <w:r>
              <w:rPr>
                <w:sz w:val="23"/>
              </w:rPr>
              <w:t xml:space="preserve">     V</w:t>
            </w:r>
          </w:p>
        </w:tc>
        <w:tc>
          <w:tcPr>
            <w:tcW w:w="1700" w:type="dxa"/>
            <w:tcBorders>
              <w:top w:val="single" w:sz="7" w:space="0" w:color="000000"/>
              <w:left w:val="single" w:sz="7" w:space="0" w:color="000000"/>
              <w:bottom w:val="single" w:sz="7" w:space="0" w:color="000000"/>
              <w:right w:val="single" w:sz="7" w:space="0" w:color="000000"/>
            </w:tcBorders>
          </w:tcPr>
          <w:p w14:paraId="53EE268C" w14:textId="77777777" w:rsidR="000A7CDE" w:rsidRDefault="000A7CDE">
            <w:pPr>
              <w:rPr>
                <w:sz w:val="23"/>
              </w:rPr>
            </w:pPr>
            <w:r>
              <w:rPr>
                <w:sz w:val="23"/>
                <w:u w:val="single"/>
              </w:rPr>
              <w:t>Vic</w:t>
            </w:r>
            <w:r>
              <w:rPr>
                <w:sz w:val="23"/>
              </w:rPr>
              <w:t>tor</w:t>
            </w:r>
          </w:p>
        </w:tc>
      </w:tr>
      <w:tr w:rsidR="0002516E" w14:paraId="6271CF8F" w14:textId="77777777">
        <w:tc>
          <w:tcPr>
            <w:tcW w:w="1360" w:type="dxa"/>
            <w:tcBorders>
              <w:top w:val="single" w:sz="7" w:space="0" w:color="000000"/>
              <w:left w:val="single" w:sz="7" w:space="0" w:color="000000"/>
              <w:bottom w:val="single" w:sz="7" w:space="0" w:color="000000"/>
              <w:right w:val="single" w:sz="7" w:space="0" w:color="000000"/>
            </w:tcBorders>
          </w:tcPr>
          <w:p w14:paraId="10A27FCB" w14:textId="77777777" w:rsidR="000A7CDE" w:rsidRDefault="000A7CDE">
            <w:pPr>
              <w:rPr>
                <w:sz w:val="23"/>
              </w:rPr>
            </w:pPr>
            <w:r>
              <w:rPr>
                <w:sz w:val="23"/>
              </w:rPr>
              <w:t xml:space="preserve">     J</w:t>
            </w:r>
          </w:p>
        </w:tc>
        <w:tc>
          <w:tcPr>
            <w:tcW w:w="1473" w:type="dxa"/>
            <w:tcBorders>
              <w:top w:val="single" w:sz="7" w:space="0" w:color="000000"/>
              <w:left w:val="single" w:sz="7" w:space="0" w:color="000000"/>
              <w:bottom w:val="single" w:sz="7" w:space="0" w:color="000000"/>
              <w:right w:val="single" w:sz="7" w:space="0" w:color="000000"/>
            </w:tcBorders>
          </w:tcPr>
          <w:p w14:paraId="450D4E5C" w14:textId="77777777" w:rsidR="000A7CDE" w:rsidRDefault="000A7CDE">
            <w:pPr>
              <w:rPr>
                <w:sz w:val="23"/>
              </w:rPr>
            </w:pPr>
            <w:r>
              <w:rPr>
                <w:sz w:val="23"/>
              </w:rPr>
              <w:t>Juli</w:t>
            </w:r>
            <w:r>
              <w:rPr>
                <w:sz w:val="23"/>
                <w:u w:val="single"/>
              </w:rPr>
              <w:t>et</w:t>
            </w:r>
          </w:p>
        </w:tc>
        <w:tc>
          <w:tcPr>
            <w:tcW w:w="1758" w:type="dxa"/>
            <w:tcBorders>
              <w:top w:val="single" w:sz="7" w:space="0" w:color="000000"/>
              <w:left w:val="single" w:sz="7" w:space="0" w:color="000000"/>
              <w:bottom w:val="single" w:sz="7" w:space="0" w:color="000000"/>
              <w:right w:val="single" w:sz="7" w:space="0" w:color="000000"/>
            </w:tcBorders>
          </w:tcPr>
          <w:p w14:paraId="2A84016E" w14:textId="77777777" w:rsidR="000A7CDE" w:rsidRDefault="000A7CDE">
            <w:pPr>
              <w:rPr>
                <w:sz w:val="23"/>
              </w:rPr>
            </w:pPr>
            <w:r>
              <w:rPr>
                <w:sz w:val="23"/>
              </w:rPr>
              <w:t xml:space="preserve">     W</w:t>
            </w:r>
          </w:p>
        </w:tc>
        <w:tc>
          <w:tcPr>
            <w:tcW w:w="1700" w:type="dxa"/>
            <w:tcBorders>
              <w:top w:val="single" w:sz="7" w:space="0" w:color="000000"/>
              <w:left w:val="single" w:sz="7" w:space="0" w:color="000000"/>
              <w:bottom w:val="single" w:sz="7" w:space="0" w:color="000000"/>
              <w:right w:val="single" w:sz="7" w:space="0" w:color="000000"/>
            </w:tcBorders>
          </w:tcPr>
          <w:p w14:paraId="2537A2EB" w14:textId="77777777" w:rsidR="000A7CDE" w:rsidRDefault="000A7CDE">
            <w:pPr>
              <w:rPr>
                <w:sz w:val="23"/>
              </w:rPr>
            </w:pPr>
            <w:r>
              <w:rPr>
                <w:sz w:val="23"/>
                <w:u w:val="single"/>
              </w:rPr>
              <w:t>Whis</w:t>
            </w:r>
            <w:r>
              <w:rPr>
                <w:sz w:val="23"/>
              </w:rPr>
              <w:t>ky</w:t>
            </w:r>
          </w:p>
        </w:tc>
      </w:tr>
      <w:tr w:rsidR="0002516E" w14:paraId="62DBED85" w14:textId="77777777">
        <w:tc>
          <w:tcPr>
            <w:tcW w:w="1360" w:type="dxa"/>
            <w:tcBorders>
              <w:top w:val="single" w:sz="7" w:space="0" w:color="000000"/>
              <w:left w:val="single" w:sz="7" w:space="0" w:color="000000"/>
              <w:bottom w:val="single" w:sz="7" w:space="0" w:color="000000"/>
              <w:right w:val="single" w:sz="7" w:space="0" w:color="000000"/>
            </w:tcBorders>
          </w:tcPr>
          <w:p w14:paraId="43349803" w14:textId="77777777" w:rsidR="000A7CDE" w:rsidRDefault="000A7CDE">
            <w:pPr>
              <w:rPr>
                <w:sz w:val="23"/>
              </w:rPr>
            </w:pPr>
            <w:r>
              <w:rPr>
                <w:sz w:val="23"/>
              </w:rPr>
              <w:t xml:space="preserve">     K</w:t>
            </w:r>
          </w:p>
        </w:tc>
        <w:tc>
          <w:tcPr>
            <w:tcW w:w="1473" w:type="dxa"/>
            <w:tcBorders>
              <w:top w:val="single" w:sz="7" w:space="0" w:color="000000"/>
              <w:left w:val="single" w:sz="7" w:space="0" w:color="000000"/>
              <w:bottom w:val="single" w:sz="7" w:space="0" w:color="000000"/>
              <w:right w:val="single" w:sz="7" w:space="0" w:color="000000"/>
            </w:tcBorders>
          </w:tcPr>
          <w:p w14:paraId="53B8769E" w14:textId="77777777" w:rsidR="000A7CDE" w:rsidRDefault="000A7CDE">
            <w:pPr>
              <w:rPr>
                <w:sz w:val="23"/>
              </w:rPr>
            </w:pPr>
            <w:r>
              <w:rPr>
                <w:sz w:val="23"/>
                <w:u w:val="single"/>
              </w:rPr>
              <w:t>Ki</w:t>
            </w:r>
            <w:r>
              <w:rPr>
                <w:sz w:val="23"/>
              </w:rPr>
              <w:t>lo</w:t>
            </w:r>
          </w:p>
        </w:tc>
        <w:tc>
          <w:tcPr>
            <w:tcW w:w="1758" w:type="dxa"/>
            <w:tcBorders>
              <w:top w:val="single" w:sz="7" w:space="0" w:color="000000"/>
              <w:left w:val="single" w:sz="7" w:space="0" w:color="000000"/>
              <w:bottom w:val="single" w:sz="7" w:space="0" w:color="000000"/>
              <w:right w:val="single" w:sz="7" w:space="0" w:color="000000"/>
            </w:tcBorders>
          </w:tcPr>
          <w:p w14:paraId="66AB68D5" w14:textId="77777777" w:rsidR="000A7CDE" w:rsidRDefault="000A7CDE">
            <w:pPr>
              <w:rPr>
                <w:sz w:val="23"/>
              </w:rPr>
            </w:pPr>
            <w:r>
              <w:rPr>
                <w:sz w:val="23"/>
              </w:rPr>
              <w:t xml:space="preserve">     X</w:t>
            </w:r>
          </w:p>
        </w:tc>
        <w:tc>
          <w:tcPr>
            <w:tcW w:w="1700" w:type="dxa"/>
            <w:tcBorders>
              <w:top w:val="single" w:sz="7" w:space="0" w:color="000000"/>
              <w:left w:val="single" w:sz="7" w:space="0" w:color="000000"/>
              <w:bottom w:val="single" w:sz="7" w:space="0" w:color="000000"/>
              <w:right w:val="single" w:sz="7" w:space="0" w:color="000000"/>
            </w:tcBorders>
          </w:tcPr>
          <w:p w14:paraId="58E1A0A0" w14:textId="77777777" w:rsidR="000A7CDE" w:rsidRDefault="000A7CDE">
            <w:pPr>
              <w:rPr>
                <w:sz w:val="23"/>
              </w:rPr>
            </w:pPr>
            <w:r>
              <w:rPr>
                <w:sz w:val="23"/>
                <w:u w:val="single"/>
              </w:rPr>
              <w:t>X</w:t>
            </w:r>
            <w:r>
              <w:rPr>
                <w:sz w:val="23"/>
              </w:rPr>
              <w:t>-ray</w:t>
            </w:r>
          </w:p>
        </w:tc>
      </w:tr>
      <w:tr w:rsidR="0002516E" w14:paraId="20ADBAB9" w14:textId="77777777">
        <w:tc>
          <w:tcPr>
            <w:tcW w:w="1360" w:type="dxa"/>
            <w:tcBorders>
              <w:top w:val="single" w:sz="7" w:space="0" w:color="000000"/>
              <w:left w:val="single" w:sz="7" w:space="0" w:color="000000"/>
              <w:bottom w:val="single" w:sz="7" w:space="0" w:color="000000"/>
              <w:right w:val="single" w:sz="7" w:space="0" w:color="000000"/>
            </w:tcBorders>
          </w:tcPr>
          <w:p w14:paraId="2A33E787" w14:textId="77777777" w:rsidR="000A7CDE" w:rsidRDefault="000A7CDE">
            <w:pPr>
              <w:rPr>
                <w:sz w:val="23"/>
                <w:lang w:val="fr-FR"/>
              </w:rPr>
            </w:pPr>
            <w:r>
              <w:rPr>
                <w:sz w:val="23"/>
              </w:rPr>
              <w:t xml:space="preserve">     </w:t>
            </w:r>
            <w:r>
              <w:rPr>
                <w:sz w:val="23"/>
                <w:lang w:val="fr-FR"/>
              </w:rPr>
              <w:t>L</w:t>
            </w:r>
          </w:p>
        </w:tc>
        <w:tc>
          <w:tcPr>
            <w:tcW w:w="1473" w:type="dxa"/>
            <w:tcBorders>
              <w:top w:val="single" w:sz="7" w:space="0" w:color="000000"/>
              <w:left w:val="single" w:sz="7" w:space="0" w:color="000000"/>
              <w:bottom w:val="single" w:sz="7" w:space="0" w:color="000000"/>
              <w:right w:val="single" w:sz="7" w:space="0" w:color="000000"/>
            </w:tcBorders>
          </w:tcPr>
          <w:p w14:paraId="2445E236" w14:textId="77777777" w:rsidR="000A7CDE" w:rsidRDefault="000A7CDE">
            <w:pPr>
              <w:rPr>
                <w:sz w:val="23"/>
                <w:lang w:val="fr-FR"/>
              </w:rPr>
            </w:pPr>
            <w:r>
              <w:rPr>
                <w:sz w:val="23"/>
                <w:u w:val="single"/>
                <w:lang w:val="fr-FR"/>
              </w:rPr>
              <w:t>Li</w:t>
            </w:r>
            <w:r>
              <w:rPr>
                <w:sz w:val="23"/>
                <w:lang w:val="fr-FR"/>
              </w:rPr>
              <w:t>ma</w:t>
            </w:r>
          </w:p>
        </w:tc>
        <w:tc>
          <w:tcPr>
            <w:tcW w:w="1758" w:type="dxa"/>
            <w:tcBorders>
              <w:top w:val="single" w:sz="7" w:space="0" w:color="000000"/>
              <w:left w:val="single" w:sz="7" w:space="0" w:color="000000"/>
              <w:bottom w:val="single" w:sz="7" w:space="0" w:color="000000"/>
              <w:right w:val="single" w:sz="7" w:space="0" w:color="000000"/>
            </w:tcBorders>
          </w:tcPr>
          <w:p w14:paraId="280405FD" w14:textId="77777777" w:rsidR="000A7CDE" w:rsidRDefault="000A7CDE">
            <w:pPr>
              <w:rPr>
                <w:sz w:val="23"/>
                <w:lang w:val="fr-FR"/>
              </w:rPr>
            </w:pPr>
            <w:r>
              <w:rPr>
                <w:sz w:val="23"/>
                <w:lang w:val="fr-FR"/>
              </w:rPr>
              <w:t xml:space="preserve">     Y</w:t>
            </w:r>
          </w:p>
        </w:tc>
        <w:tc>
          <w:tcPr>
            <w:tcW w:w="1700" w:type="dxa"/>
            <w:tcBorders>
              <w:top w:val="single" w:sz="7" w:space="0" w:color="000000"/>
              <w:left w:val="single" w:sz="7" w:space="0" w:color="000000"/>
              <w:bottom w:val="single" w:sz="7" w:space="0" w:color="000000"/>
              <w:right w:val="single" w:sz="7" w:space="0" w:color="000000"/>
            </w:tcBorders>
          </w:tcPr>
          <w:p w14:paraId="3D66829E" w14:textId="77777777" w:rsidR="000A7CDE" w:rsidRDefault="000A7CDE">
            <w:pPr>
              <w:rPr>
                <w:sz w:val="23"/>
              </w:rPr>
            </w:pPr>
            <w:r>
              <w:rPr>
                <w:sz w:val="23"/>
                <w:u w:val="single"/>
              </w:rPr>
              <w:t>Yan</w:t>
            </w:r>
            <w:r>
              <w:rPr>
                <w:sz w:val="23"/>
              </w:rPr>
              <w:t>kee</w:t>
            </w:r>
          </w:p>
        </w:tc>
      </w:tr>
      <w:tr w:rsidR="0002516E" w14:paraId="71D5E99D" w14:textId="77777777">
        <w:tc>
          <w:tcPr>
            <w:tcW w:w="1360" w:type="dxa"/>
            <w:tcBorders>
              <w:top w:val="single" w:sz="7" w:space="0" w:color="000000"/>
              <w:left w:val="single" w:sz="7" w:space="0" w:color="000000"/>
              <w:bottom w:val="single" w:sz="7" w:space="0" w:color="000000"/>
              <w:right w:val="single" w:sz="7" w:space="0" w:color="000000"/>
            </w:tcBorders>
          </w:tcPr>
          <w:p w14:paraId="43E0FE15" w14:textId="77777777" w:rsidR="000A7CDE" w:rsidRDefault="000A7CDE">
            <w:pPr>
              <w:rPr>
                <w:sz w:val="23"/>
              </w:rPr>
            </w:pPr>
            <w:r>
              <w:rPr>
                <w:sz w:val="23"/>
              </w:rPr>
              <w:t xml:space="preserve">     M</w:t>
            </w:r>
          </w:p>
        </w:tc>
        <w:tc>
          <w:tcPr>
            <w:tcW w:w="1473" w:type="dxa"/>
            <w:tcBorders>
              <w:top w:val="single" w:sz="7" w:space="0" w:color="000000"/>
              <w:left w:val="single" w:sz="7" w:space="0" w:color="000000"/>
              <w:bottom w:val="single" w:sz="7" w:space="0" w:color="000000"/>
              <w:right w:val="single" w:sz="7" w:space="0" w:color="000000"/>
            </w:tcBorders>
          </w:tcPr>
          <w:p w14:paraId="29805248" w14:textId="77777777" w:rsidR="000A7CDE" w:rsidRDefault="000A7CDE">
            <w:pPr>
              <w:rPr>
                <w:sz w:val="23"/>
              </w:rPr>
            </w:pPr>
            <w:r>
              <w:rPr>
                <w:sz w:val="23"/>
              </w:rPr>
              <w:t>Mike</w:t>
            </w:r>
          </w:p>
        </w:tc>
        <w:tc>
          <w:tcPr>
            <w:tcW w:w="1758" w:type="dxa"/>
            <w:tcBorders>
              <w:top w:val="single" w:sz="7" w:space="0" w:color="000000"/>
              <w:left w:val="single" w:sz="7" w:space="0" w:color="000000"/>
              <w:bottom w:val="single" w:sz="7" w:space="0" w:color="000000"/>
              <w:right w:val="single" w:sz="7" w:space="0" w:color="000000"/>
            </w:tcBorders>
          </w:tcPr>
          <w:p w14:paraId="3AE16827" w14:textId="77777777" w:rsidR="000A7CDE" w:rsidRDefault="000A7CDE">
            <w:pPr>
              <w:rPr>
                <w:sz w:val="23"/>
              </w:rPr>
            </w:pPr>
            <w:r>
              <w:rPr>
                <w:sz w:val="23"/>
              </w:rPr>
              <w:t xml:space="preserve">     Z</w:t>
            </w:r>
          </w:p>
        </w:tc>
        <w:tc>
          <w:tcPr>
            <w:tcW w:w="1700" w:type="dxa"/>
            <w:tcBorders>
              <w:top w:val="single" w:sz="7" w:space="0" w:color="000000"/>
              <w:left w:val="single" w:sz="7" w:space="0" w:color="000000"/>
              <w:bottom w:val="single" w:sz="7" w:space="0" w:color="000000"/>
              <w:right w:val="single" w:sz="7" w:space="0" w:color="000000"/>
            </w:tcBorders>
          </w:tcPr>
          <w:p w14:paraId="74656B65" w14:textId="77777777" w:rsidR="000A7CDE" w:rsidRDefault="000A7CDE">
            <w:pPr>
              <w:rPr>
                <w:sz w:val="23"/>
              </w:rPr>
            </w:pPr>
            <w:r>
              <w:rPr>
                <w:sz w:val="23"/>
                <w:u w:val="single"/>
              </w:rPr>
              <w:t>Zu</w:t>
            </w:r>
            <w:r>
              <w:rPr>
                <w:sz w:val="23"/>
              </w:rPr>
              <w:t>lu</w:t>
            </w:r>
          </w:p>
        </w:tc>
      </w:tr>
    </w:tbl>
    <w:p w14:paraId="367029D7" w14:textId="77777777" w:rsidR="000A7CDE" w:rsidRDefault="000A7CDE">
      <w:pPr>
        <w:rPr>
          <w:sz w:val="23"/>
        </w:rPr>
      </w:pPr>
    </w:p>
    <w:p w14:paraId="0801F60D" w14:textId="77777777" w:rsidR="000A7CDE" w:rsidRDefault="000A7CDE">
      <w:pPr>
        <w:pStyle w:val="Header"/>
        <w:tabs>
          <w:tab w:val="clear" w:pos="4153"/>
          <w:tab w:val="clear" w:pos="8306"/>
        </w:tabs>
      </w:pPr>
      <w:r>
        <w:t xml:space="preserve">2.2 </w:t>
      </w:r>
      <w:r>
        <w:tab/>
        <w:t>Spelling of digits and numbers</w:t>
      </w:r>
    </w:p>
    <w:p w14:paraId="4E48F523" w14:textId="77777777" w:rsidR="000A7CDE" w:rsidRDefault="000A7CDE"/>
    <w:p w14:paraId="5FF12431" w14:textId="3D5FFB6B" w:rsidR="000A7CDE" w:rsidRDefault="000A7CDE">
      <w:pPr>
        <w:ind w:firstLine="720"/>
      </w:pPr>
      <w:r>
        <w:t xml:space="preserve">A few digits and numbers have a </w:t>
      </w:r>
      <w:r>
        <w:rPr>
          <w:b/>
        </w:rPr>
        <w:t>modified</w:t>
      </w:r>
      <w:r>
        <w:t xml:space="preserve"> pronunciation compared to general English</w:t>
      </w:r>
      <w:ins w:id="93" w:author="Heidi Clevett" w:date="2024-03-13T13:29:00Z">
        <w:r w:rsidR="00BE1B2D">
          <w:t xml:space="preserve"> for maritime </w:t>
        </w:r>
      </w:ins>
      <w:ins w:id="94" w:author="Heidi Clevett" w:date="2024-03-13T13:42:00Z">
        <w:r w:rsidR="0038303A">
          <w:t xml:space="preserve">radiocommunication </w:t>
        </w:r>
      </w:ins>
      <w:ins w:id="95" w:author="Heidi Clevett" w:date="2024-03-13T13:29:00Z">
        <w:r w:rsidR="00BE1B2D">
          <w:t>use</w:t>
        </w:r>
      </w:ins>
      <w:r>
        <w:t>:</w:t>
      </w:r>
      <w:ins w:id="96" w:author="Heidi Clevett" w:date="2024-03-13T13:29:00Z">
        <w:r w:rsidR="00BE1B2D">
          <w:t xml:space="preserve"> </w:t>
        </w:r>
      </w:ins>
    </w:p>
    <w:p w14:paraId="41065BE5" w14:textId="77777777" w:rsidR="000A7CDE" w:rsidRDefault="000A7CDE">
      <w:pPr>
        <w:ind w:firstLine="2160"/>
      </w:pPr>
    </w:p>
    <w:tbl>
      <w:tblPr>
        <w:tblW w:w="0" w:type="auto"/>
        <w:tblInd w:w="2251" w:type="dxa"/>
        <w:tblLayout w:type="fixed"/>
        <w:tblCellMar>
          <w:left w:w="120" w:type="dxa"/>
          <w:right w:w="120" w:type="dxa"/>
        </w:tblCellMar>
        <w:tblLook w:val="0000" w:firstRow="0" w:lastRow="0" w:firstColumn="0" w:lastColumn="0" w:noHBand="0" w:noVBand="0"/>
      </w:tblPr>
      <w:tblGrid>
        <w:gridCol w:w="1739"/>
        <w:gridCol w:w="1945"/>
        <w:gridCol w:w="1718"/>
      </w:tblGrid>
      <w:tr w:rsidR="0002516E" w14:paraId="5392022E" w14:textId="77777777">
        <w:trPr>
          <w:tblHeader/>
        </w:trPr>
        <w:tc>
          <w:tcPr>
            <w:tcW w:w="1739" w:type="dxa"/>
            <w:tcBorders>
              <w:top w:val="single" w:sz="7" w:space="0" w:color="000000"/>
              <w:left w:val="single" w:sz="7" w:space="0" w:color="000000"/>
              <w:bottom w:val="single" w:sz="7" w:space="0" w:color="000000"/>
              <w:right w:val="single" w:sz="7" w:space="0" w:color="000000"/>
            </w:tcBorders>
          </w:tcPr>
          <w:p w14:paraId="2C002FD7" w14:textId="77777777" w:rsidR="000A7CDE" w:rsidRDefault="000A7CDE">
            <w:pPr>
              <w:rPr>
                <w:b/>
                <w:sz w:val="23"/>
              </w:rPr>
            </w:pPr>
            <w:r>
              <w:rPr>
                <w:b/>
                <w:sz w:val="23"/>
              </w:rPr>
              <w:t>Number</w:t>
            </w:r>
          </w:p>
        </w:tc>
        <w:tc>
          <w:tcPr>
            <w:tcW w:w="1945" w:type="dxa"/>
            <w:tcBorders>
              <w:top w:val="single" w:sz="7" w:space="0" w:color="000000"/>
              <w:left w:val="single" w:sz="7" w:space="0" w:color="000000"/>
              <w:bottom w:val="single" w:sz="7" w:space="0" w:color="000000"/>
              <w:right w:val="single" w:sz="7" w:space="0" w:color="000000"/>
            </w:tcBorders>
          </w:tcPr>
          <w:p w14:paraId="1E38282B" w14:textId="77777777" w:rsidR="000A7CDE" w:rsidRDefault="000A7CDE">
            <w:pPr>
              <w:rPr>
                <w:b/>
                <w:sz w:val="23"/>
              </w:rPr>
            </w:pPr>
            <w:r>
              <w:rPr>
                <w:b/>
                <w:sz w:val="23"/>
              </w:rPr>
              <w:t>Spelling</w:t>
            </w:r>
          </w:p>
        </w:tc>
        <w:tc>
          <w:tcPr>
            <w:tcW w:w="1718" w:type="dxa"/>
            <w:tcBorders>
              <w:top w:val="single" w:sz="7" w:space="0" w:color="000000"/>
              <w:left w:val="single" w:sz="7" w:space="0" w:color="000000"/>
              <w:bottom w:val="single" w:sz="7" w:space="0" w:color="000000"/>
              <w:right w:val="single" w:sz="7" w:space="0" w:color="000000"/>
            </w:tcBorders>
          </w:tcPr>
          <w:p w14:paraId="6B69C406" w14:textId="77777777" w:rsidR="000A7CDE" w:rsidRDefault="000A7CDE">
            <w:pPr>
              <w:rPr>
                <w:b/>
                <w:sz w:val="23"/>
              </w:rPr>
            </w:pPr>
            <w:r>
              <w:rPr>
                <w:b/>
                <w:sz w:val="23"/>
              </w:rPr>
              <w:t>Pronunciation</w:t>
            </w:r>
          </w:p>
        </w:tc>
      </w:tr>
      <w:tr w:rsidR="0002516E" w14:paraId="73898A84" w14:textId="77777777">
        <w:tc>
          <w:tcPr>
            <w:tcW w:w="1739" w:type="dxa"/>
            <w:tcBorders>
              <w:top w:val="single" w:sz="7" w:space="0" w:color="000000"/>
              <w:left w:val="single" w:sz="7" w:space="0" w:color="000000"/>
              <w:bottom w:val="single" w:sz="7" w:space="0" w:color="000000"/>
              <w:right w:val="single" w:sz="7" w:space="0" w:color="000000"/>
            </w:tcBorders>
          </w:tcPr>
          <w:p w14:paraId="236A7D0C" w14:textId="77777777" w:rsidR="000A7CDE" w:rsidRDefault="000A7CDE">
            <w:pPr>
              <w:spacing w:before="20" w:after="20"/>
              <w:rPr>
                <w:sz w:val="23"/>
              </w:rPr>
            </w:pPr>
            <w:r>
              <w:rPr>
                <w:sz w:val="23"/>
              </w:rPr>
              <w:t>0</w:t>
            </w:r>
          </w:p>
        </w:tc>
        <w:tc>
          <w:tcPr>
            <w:tcW w:w="1945" w:type="dxa"/>
            <w:tcBorders>
              <w:top w:val="single" w:sz="7" w:space="0" w:color="000000"/>
              <w:left w:val="single" w:sz="7" w:space="0" w:color="000000"/>
              <w:bottom w:val="single" w:sz="7" w:space="0" w:color="000000"/>
              <w:right w:val="single" w:sz="7" w:space="0" w:color="000000"/>
            </w:tcBorders>
          </w:tcPr>
          <w:p w14:paraId="474C0323" w14:textId="4427EE98" w:rsidR="000A7CDE" w:rsidRDefault="00005FA0">
            <w:pPr>
              <w:spacing w:before="20" w:after="20"/>
              <w:rPr>
                <w:sz w:val="23"/>
              </w:rPr>
            </w:pPr>
            <w:r>
              <w:rPr>
                <w:sz w:val="23"/>
              </w:rPr>
              <w:t>Z</w:t>
            </w:r>
            <w:r w:rsidR="000A7CDE">
              <w:rPr>
                <w:sz w:val="23"/>
              </w:rPr>
              <w:t>ero</w:t>
            </w:r>
          </w:p>
        </w:tc>
        <w:tc>
          <w:tcPr>
            <w:tcW w:w="1718" w:type="dxa"/>
            <w:tcBorders>
              <w:top w:val="single" w:sz="7" w:space="0" w:color="000000"/>
              <w:left w:val="single" w:sz="7" w:space="0" w:color="000000"/>
              <w:bottom w:val="single" w:sz="7" w:space="0" w:color="000000"/>
              <w:right w:val="single" w:sz="7" w:space="0" w:color="000000"/>
            </w:tcBorders>
          </w:tcPr>
          <w:p w14:paraId="4A211E05" w14:textId="77777777" w:rsidR="000A7CDE" w:rsidRDefault="000A7CDE">
            <w:pPr>
              <w:spacing w:before="20" w:after="20"/>
              <w:rPr>
                <w:sz w:val="23"/>
              </w:rPr>
            </w:pPr>
            <w:r>
              <w:rPr>
                <w:sz w:val="23"/>
                <w:u w:val="single"/>
              </w:rPr>
              <w:t>ZEE</w:t>
            </w:r>
            <w:r>
              <w:rPr>
                <w:sz w:val="23"/>
              </w:rPr>
              <w:t>RO</w:t>
            </w:r>
          </w:p>
        </w:tc>
      </w:tr>
      <w:tr w:rsidR="0002516E" w14:paraId="7E55651E" w14:textId="77777777">
        <w:tc>
          <w:tcPr>
            <w:tcW w:w="1739" w:type="dxa"/>
            <w:tcBorders>
              <w:top w:val="single" w:sz="7" w:space="0" w:color="000000"/>
              <w:left w:val="single" w:sz="7" w:space="0" w:color="000000"/>
              <w:bottom w:val="single" w:sz="7" w:space="0" w:color="000000"/>
              <w:right w:val="single" w:sz="7" w:space="0" w:color="000000"/>
            </w:tcBorders>
          </w:tcPr>
          <w:p w14:paraId="7E93EEF3" w14:textId="77777777" w:rsidR="000A7CDE" w:rsidRDefault="000A7CDE">
            <w:pPr>
              <w:spacing w:before="20" w:after="20"/>
              <w:rPr>
                <w:sz w:val="23"/>
              </w:rPr>
            </w:pPr>
            <w:r>
              <w:rPr>
                <w:sz w:val="23"/>
              </w:rPr>
              <w:t>1</w:t>
            </w:r>
          </w:p>
        </w:tc>
        <w:tc>
          <w:tcPr>
            <w:tcW w:w="1945" w:type="dxa"/>
            <w:tcBorders>
              <w:top w:val="single" w:sz="7" w:space="0" w:color="000000"/>
              <w:left w:val="single" w:sz="7" w:space="0" w:color="000000"/>
              <w:bottom w:val="single" w:sz="7" w:space="0" w:color="000000"/>
              <w:right w:val="single" w:sz="7" w:space="0" w:color="000000"/>
            </w:tcBorders>
          </w:tcPr>
          <w:p w14:paraId="0C42CA01" w14:textId="4E082DE0" w:rsidR="000A7CDE" w:rsidRDefault="00005FA0">
            <w:pPr>
              <w:spacing w:before="20" w:after="20"/>
              <w:rPr>
                <w:sz w:val="23"/>
              </w:rPr>
            </w:pPr>
            <w:r>
              <w:rPr>
                <w:sz w:val="23"/>
              </w:rPr>
              <w:t>O</w:t>
            </w:r>
            <w:r w:rsidR="000A7CDE">
              <w:rPr>
                <w:sz w:val="23"/>
              </w:rPr>
              <w:t>ne</w:t>
            </w:r>
          </w:p>
        </w:tc>
        <w:tc>
          <w:tcPr>
            <w:tcW w:w="1718" w:type="dxa"/>
            <w:tcBorders>
              <w:top w:val="single" w:sz="7" w:space="0" w:color="000000"/>
              <w:left w:val="single" w:sz="7" w:space="0" w:color="000000"/>
              <w:bottom w:val="single" w:sz="7" w:space="0" w:color="000000"/>
              <w:right w:val="single" w:sz="7" w:space="0" w:color="000000"/>
            </w:tcBorders>
          </w:tcPr>
          <w:p w14:paraId="794C473A" w14:textId="77777777" w:rsidR="000A7CDE" w:rsidRDefault="000A7CDE">
            <w:pPr>
              <w:pStyle w:val="Heading6"/>
              <w:jc w:val="both"/>
              <w:rPr>
                <w:b w:val="0"/>
                <w:strike/>
              </w:rPr>
            </w:pPr>
            <w:r>
              <w:rPr>
                <w:b w:val="0"/>
                <w:strike/>
              </w:rPr>
              <w:t>WUN</w:t>
            </w:r>
          </w:p>
        </w:tc>
      </w:tr>
      <w:tr w:rsidR="0002516E" w14:paraId="599A031F" w14:textId="77777777">
        <w:tc>
          <w:tcPr>
            <w:tcW w:w="1739" w:type="dxa"/>
            <w:tcBorders>
              <w:top w:val="single" w:sz="7" w:space="0" w:color="000000"/>
              <w:left w:val="single" w:sz="7" w:space="0" w:color="000000"/>
              <w:bottom w:val="single" w:sz="7" w:space="0" w:color="000000"/>
              <w:right w:val="single" w:sz="7" w:space="0" w:color="000000"/>
            </w:tcBorders>
          </w:tcPr>
          <w:p w14:paraId="2D152337" w14:textId="77777777" w:rsidR="000A7CDE" w:rsidRDefault="000A7CDE">
            <w:pPr>
              <w:spacing w:before="20" w:after="20"/>
              <w:rPr>
                <w:sz w:val="23"/>
              </w:rPr>
            </w:pPr>
            <w:r>
              <w:rPr>
                <w:sz w:val="23"/>
              </w:rPr>
              <w:t>2</w:t>
            </w:r>
          </w:p>
        </w:tc>
        <w:tc>
          <w:tcPr>
            <w:tcW w:w="1945" w:type="dxa"/>
            <w:tcBorders>
              <w:top w:val="single" w:sz="7" w:space="0" w:color="000000"/>
              <w:left w:val="single" w:sz="7" w:space="0" w:color="000000"/>
              <w:bottom w:val="single" w:sz="7" w:space="0" w:color="000000"/>
              <w:right w:val="single" w:sz="7" w:space="0" w:color="000000"/>
            </w:tcBorders>
          </w:tcPr>
          <w:p w14:paraId="1EF4BD70" w14:textId="3F9DA1F9" w:rsidR="000A7CDE" w:rsidRDefault="00005FA0">
            <w:pPr>
              <w:spacing w:before="20" w:after="20"/>
              <w:rPr>
                <w:sz w:val="23"/>
              </w:rPr>
            </w:pPr>
            <w:r>
              <w:rPr>
                <w:sz w:val="23"/>
              </w:rPr>
              <w:t>T</w:t>
            </w:r>
            <w:r w:rsidR="000A7CDE">
              <w:rPr>
                <w:sz w:val="23"/>
              </w:rPr>
              <w:t>wo</w:t>
            </w:r>
          </w:p>
        </w:tc>
        <w:tc>
          <w:tcPr>
            <w:tcW w:w="1718" w:type="dxa"/>
            <w:tcBorders>
              <w:top w:val="single" w:sz="7" w:space="0" w:color="000000"/>
              <w:left w:val="single" w:sz="7" w:space="0" w:color="000000"/>
              <w:bottom w:val="single" w:sz="7" w:space="0" w:color="000000"/>
              <w:right w:val="single" w:sz="7" w:space="0" w:color="000000"/>
            </w:tcBorders>
          </w:tcPr>
          <w:p w14:paraId="2E143DF7" w14:textId="77777777" w:rsidR="000A7CDE" w:rsidRDefault="000A7CDE">
            <w:pPr>
              <w:pStyle w:val="Heading8"/>
            </w:pPr>
            <w:r>
              <w:t>TOO</w:t>
            </w:r>
          </w:p>
        </w:tc>
      </w:tr>
      <w:tr w:rsidR="0002516E" w14:paraId="5A11B6EB" w14:textId="77777777">
        <w:tc>
          <w:tcPr>
            <w:tcW w:w="1739" w:type="dxa"/>
            <w:tcBorders>
              <w:top w:val="single" w:sz="7" w:space="0" w:color="000000"/>
              <w:left w:val="single" w:sz="7" w:space="0" w:color="000000"/>
              <w:bottom w:val="single" w:sz="7" w:space="0" w:color="000000"/>
              <w:right w:val="single" w:sz="7" w:space="0" w:color="000000"/>
            </w:tcBorders>
          </w:tcPr>
          <w:p w14:paraId="0476A6AA" w14:textId="77777777" w:rsidR="000A7CDE" w:rsidRDefault="000A7CDE">
            <w:pPr>
              <w:spacing w:before="20" w:after="20"/>
              <w:rPr>
                <w:sz w:val="23"/>
              </w:rPr>
            </w:pPr>
            <w:r>
              <w:rPr>
                <w:sz w:val="23"/>
              </w:rPr>
              <w:t>3</w:t>
            </w:r>
          </w:p>
        </w:tc>
        <w:tc>
          <w:tcPr>
            <w:tcW w:w="1945" w:type="dxa"/>
            <w:tcBorders>
              <w:top w:val="single" w:sz="7" w:space="0" w:color="000000"/>
              <w:left w:val="single" w:sz="7" w:space="0" w:color="000000"/>
              <w:bottom w:val="single" w:sz="7" w:space="0" w:color="000000"/>
              <w:right w:val="single" w:sz="7" w:space="0" w:color="000000"/>
            </w:tcBorders>
          </w:tcPr>
          <w:p w14:paraId="56E47889" w14:textId="5DD51B4F" w:rsidR="000A7CDE" w:rsidRDefault="00005FA0">
            <w:pPr>
              <w:spacing w:before="20" w:after="20"/>
              <w:rPr>
                <w:sz w:val="23"/>
              </w:rPr>
            </w:pPr>
            <w:r>
              <w:rPr>
                <w:sz w:val="23"/>
              </w:rPr>
              <w:t>T</w:t>
            </w:r>
            <w:r w:rsidR="000A7CDE">
              <w:rPr>
                <w:sz w:val="23"/>
              </w:rPr>
              <w:t>hree</w:t>
            </w:r>
          </w:p>
        </w:tc>
        <w:tc>
          <w:tcPr>
            <w:tcW w:w="1718" w:type="dxa"/>
            <w:tcBorders>
              <w:top w:val="single" w:sz="7" w:space="0" w:color="000000"/>
              <w:left w:val="single" w:sz="7" w:space="0" w:color="000000"/>
              <w:bottom w:val="single" w:sz="7" w:space="0" w:color="000000"/>
              <w:right w:val="single" w:sz="7" w:space="0" w:color="000000"/>
            </w:tcBorders>
          </w:tcPr>
          <w:p w14:paraId="15F10321" w14:textId="77777777" w:rsidR="000A7CDE" w:rsidRDefault="000A7CDE">
            <w:pPr>
              <w:spacing w:before="20" w:after="20"/>
              <w:rPr>
                <w:b/>
                <w:sz w:val="23"/>
              </w:rPr>
            </w:pPr>
            <w:r>
              <w:rPr>
                <w:b/>
                <w:sz w:val="23"/>
                <w:u w:val="single"/>
              </w:rPr>
              <w:t>TREE</w:t>
            </w:r>
          </w:p>
        </w:tc>
      </w:tr>
      <w:tr w:rsidR="0002516E" w14:paraId="5387AB6A" w14:textId="77777777">
        <w:tc>
          <w:tcPr>
            <w:tcW w:w="1739" w:type="dxa"/>
            <w:tcBorders>
              <w:top w:val="single" w:sz="7" w:space="0" w:color="000000"/>
              <w:left w:val="single" w:sz="7" w:space="0" w:color="000000"/>
              <w:bottom w:val="single" w:sz="7" w:space="0" w:color="000000"/>
              <w:right w:val="single" w:sz="7" w:space="0" w:color="000000"/>
            </w:tcBorders>
          </w:tcPr>
          <w:p w14:paraId="74A33C78" w14:textId="77777777" w:rsidR="000A7CDE" w:rsidRDefault="000A7CDE">
            <w:pPr>
              <w:spacing w:before="20" w:after="20"/>
              <w:rPr>
                <w:sz w:val="23"/>
              </w:rPr>
            </w:pPr>
            <w:r>
              <w:rPr>
                <w:sz w:val="23"/>
              </w:rPr>
              <w:t>4</w:t>
            </w:r>
          </w:p>
        </w:tc>
        <w:tc>
          <w:tcPr>
            <w:tcW w:w="1945" w:type="dxa"/>
            <w:tcBorders>
              <w:top w:val="single" w:sz="7" w:space="0" w:color="000000"/>
              <w:left w:val="single" w:sz="7" w:space="0" w:color="000000"/>
              <w:bottom w:val="single" w:sz="7" w:space="0" w:color="000000"/>
              <w:right w:val="single" w:sz="7" w:space="0" w:color="000000"/>
            </w:tcBorders>
          </w:tcPr>
          <w:p w14:paraId="3553C566" w14:textId="460165B5" w:rsidR="000A7CDE" w:rsidRDefault="00005FA0">
            <w:pPr>
              <w:spacing w:before="20" w:after="20"/>
              <w:rPr>
                <w:sz w:val="23"/>
              </w:rPr>
            </w:pPr>
            <w:r>
              <w:rPr>
                <w:sz w:val="23"/>
              </w:rPr>
              <w:t>F</w:t>
            </w:r>
            <w:r w:rsidR="000A7CDE">
              <w:rPr>
                <w:sz w:val="23"/>
              </w:rPr>
              <w:t>our</w:t>
            </w:r>
          </w:p>
        </w:tc>
        <w:tc>
          <w:tcPr>
            <w:tcW w:w="1718" w:type="dxa"/>
            <w:tcBorders>
              <w:top w:val="single" w:sz="7" w:space="0" w:color="000000"/>
              <w:left w:val="single" w:sz="7" w:space="0" w:color="000000"/>
              <w:bottom w:val="single" w:sz="7" w:space="0" w:color="000000"/>
              <w:right w:val="single" w:sz="7" w:space="0" w:color="000000"/>
            </w:tcBorders>
          </w:tcPr>
          <w:p w14:paraId="69C8B2FE" w14:textId="77777777" w:rsidR="000A7CDE" w:rsidRDefault="000A7CDE">
            <w:pPr>
              <w:spacing w:before="20" w:after="20"/>
              <w:rPr>
                <w:b/>
                <w:sz w:val="23"/>
              </w:rPr>
            </w:pPr>
            <w:r>
              <w:rPr>
                <w:b/>
                <w:sz w:val="23"/>
                <w:u w:val="single"/>
              </w:rPr>
              <w:t>FOW</w:t>
            </w:r>
            <w:r>
              <w:rPr>
                <w:b/>
                <w:sz w:val="23"/>
              </w:rPr>
              <w:t>ER</w:t>
            </w:r>
          </w:p>
        </w:tc>
      </w:tr>
      <w:tr w:rsidR="0002516E" w14:paraId="36218922" w14:textId="77777777">
        <w:tc>
          <w:tcPr>
            <w:tcW w:w="1739" w:type="dxa"/>
            <w:tcBorders>
              <w:top w:val="single" w:sz="7" w:space="0" w:color="000000"/>
              <w:left w:val="single" w:sz="7" w:space="0" w:color="000000"/>
              <w:bottom w:val="single" w:sz="7" w:space="0" w:color="000000"/>
              <w:right w:val="single" w:sz="7" w:space="0" w:color="000000"/>
            </w:tcBorders>
          </w:tcPr>
          <w:p w14:paraId="16C7E5FD" w14:textId="77777777" w:rsidR="000A7CDE" w:rsidRDefault="000A7CDE">
            <w:pPr>
              <w:spacing w:before="20" w:after="20"/>
              <w:rPr>
                <w:sz w:val="23"/>
              </w:rPr>
            </w:pPr>
            <w:r>
              <w:rPr>
                <w:sz w:val="23"/>
              </w:rPr>
              <w:t>5</w:t>
            </w:r>
          </w:p>
        </w:tc>
        <w:tc>
          <w:tcPr>
            <w:tcW w:w="1945" w:type="dxa"/>
            <w:tcBorders>
              <w:top w:val="single" w:sz="7" w:space="0" w:color="000000"/>
              <w:left w:val="single" w:sz="7" w:space="0" w:color="000000"/>
              <w:bottom w:val="single" w:sz="7" w:space="0" w:color="000000"/>
              <w:right w:val="single" w:sz="7" w:space="0" w:color="000000"/>
            </w:tcBorders>
          </w:tcPr>
          <w:p w14:paraId="0DCEE4A5" w14:textId="403D06EB" w:rsidR="000A7CDE" w:rsidRDefault="00005FA0">
            <w:pPr>
              <w:spacing w:before="20" w:after="20"/>
              <w:rPr>
                <w:sz w:val="23"/>
              </w:rPr>
            </w:pPr>
            <w:r>
              <w:rPr>
                <w:sz w:val="23"/>
              </w:rPr>
              <w:t>F</w:t>
            </w:r>
            <w:r w:rsidR="000A7CDE">
              <w:rPr>
                <w:sz w:val="23"/>
              </w:rPr>
              <w:t>ive</w:t>
            </w:r>
          </w:p>
        </w:tc>
        <w:tc>
          <w:tcPr>
            <w:tcW w:w="1718" w:type="dxa"/>
            <w:tcBorders>
              <w:top w:val="single" w:sz="7" w:space="0" w:color="000000"/>
              <w:left w:val="single" w:sz="7" w:space="0" w:color="000000"/>
              <w:bottom w:val="single" w:sz="7" w:space="0" w:color="000000"/>
              <w:right w:val="single" w:sz="7" w:space="0" w:color="000000"/>
            </w:tcBorders>
          </w:tcPr>
          <w:p w14:paraId="5526373A" w14:textId="77777777" w:rsidR="000A7CDE" w:rsidRDefault="000A7CDE">
            <w:pPr>
              <w:pStyle w:val="Heading8"/>
            </w:pPr>
            <w:r>
              <w:t>FIFE</w:t>
            </w:r>
          </w:p>
        </w:tc>
      </w:tr>
      <w:tr w:rsidR="0002516E" w14:paraId="75378DC9" w14:textId="77777777">
        <w:tc>
          <w:tcPr>
            <w:tcW w:w="1739" w:type="dxa"/>
            <w:tcBorders>
              <w:top w:val="single" w:sz="7" w:space="0" w:color="000000"/>
              <w:left w:val="single" w:sz="7" w:space="0" w:color="000000"/>
              <w:bottom w:val="single" w:sz="7" w:space="0" w:color="000000"/>
              <w:right w:val="single" w:sz="7" w:space="0" w:color="000000"/>
            </w:tcBorders>
          </w:tcPr>
          <w:p w14:paraId="3F96A7C1" w14:textId="77777777" w:rsidR="000A7CDE" w:rsidRDefault="000A7CDE">
            <w:pPr>
              <w:spacing w:before="20" w:after="20"/>
              <w:rPr>
                <w:sz w:val="23"/>
              </w:rPr>
            </w:pPr>
            <w:r>
              <w:rPr>
                <w:sz w:val="23"/>
              </w:rPr>
              <w:t>6</w:t>
            </w:r>
          </w:p>
        </w:tc>
        <w:tc>
          <w:tcPr>
            <w:tcW w:w="1945" w:type="dxa"/>
            <w:tcBorders>
              <w:top w:val="single" w:sz="7" w:space="0" w:color="000000"/>
              <w:left w:val="single" w:sz="7" w:space="0" w:color="000000"/>
              <w:bottom w:val="single" w:sz="7" w:space="0" w:color="000000"/>
              <w:right w:val="single" w:sz="7" w:space="0" w:color="000000"/>
            </w:tcBorders>
          </w:tcPr>
          <w:p w14:paraId="11AE7F1E" w14:textId="15492DB7" w:rsidR="000A7CDE" w:rsidRDefault="00005FA0">
            <w:pPr>
              <w:spacing w:before="20" w:after="20"/>
              <w:rPr>
                <w:sz w:val="23"/>
              </w:rPr>
            </w:pPr>
            <w:r>
              <w:rPr>
                <w:sz w:val="23"/>
              </w:rPr>
              <w:t>S</w:t>
            </w:r>
            <w:r w:rsidR="000A7CDE">
              <w:rPr>
                <w:sz w:val="23"/>
              </w:rPr>
              <w:t>ix</w:t>
            </w:r>
          </w:p>
        </w:tc>
        <w:tc>
          <w:tcPr>
            <w:tcW w:w="1718" w:type="dxa"/>
            <w:tcBorders>
              <w:top w:val="single" w:sz="7" w:space="0" w:color="000000"/>
              <w:left w:val="single" w:sz="7" w:space="0" w:color="000000"/>
              <w:bottom w:val="single" w:sz="7" w:space="0" w:color="000000"/>
              <w:right w:val="single" w:sz="7" w:space="0" w:color="000000"/>
            </w:tcBorders>
          </w:tcPr>
          <w:p w14:paraId="6E4F59DE" w14:textId="77777777" w:rsidR="000A7CDE" w:rsidRDefault="000A7CDE">
            <w:pPr>
              <w:spacing w:before="20" w:after="20"/>
              <w:rPr>
                <w:sz w:val="23"/>
              </w:rPr>
            </w:pPr>
            <w:r>
              <w:rPr>
                <w:sz w:val="23"/>
              </w:rPr>
              <w:t>SIX</w:t>
            </w:r>
          </w:p>
        </w:tc>
      </w:tr>
      <w:tr w:rsidR="0002516E" w14:paraId="139A1770" w14:textId="77777777">
        <w:tc>
          <w:tcPr>
            <w:tcW w:w="1739" w:type="dxa"/>
            <w:tcBorders>
              <w:top w:val="single" w:sz="7" w:space="0" w:color="000000"/>
              <w:left w:val="single" w:sz="7" w:space="0" w:color="000000"/>
              <w:bottom w:val="single" w:sz="7" w:space="0" w:color="000000"/>
              <w:right w:val="single" w:sz="7" w:space="0" w:color="000000"/>
            </w:tcBorders>
          </w:tcPr>
          <w:p w14:paraId="6F4746D6" w14:textId="77777777" w:rsidR="000A7CDE" w:rsidRDefault="000A7CDE">
            <w:pPr>
              <w:spacing w:before="20" w:after="20"/>
              <w:rPr>
                <w:sz w:val="23"/>
              </w:rPr>
            </w:pPr>
            <w:r>
              <w:rPr>
                <w:sz w:val="23"/>
              </w:rPr>
              <w:t>7</w:t>
            </w:r>
          </w:p>
        </w:tc>
        <w:tc>
          <w:tcPr>
            <w:tcW w:w="1945" w:type="dxa"/>
            <w:tcBorders>
              <w:top w:val="single" w:sz="7" w:space="0" w:color="000000"/>
              <w:left w:val="single" w:sz="7" w:space="0" w:color="000000"/>
              <w:bottom w:val="single" w:sz="7" w:space="0" w:color="000000"/>
              <w:right w:val="single" w:sz="7" w:space="0" w:color="000000"/>
            </w:tcBorders>
          </w:tcPr>
          <w:p w14:paraId="1C757276" w14:textId="3E0643CB" w:rsidR="000A7CDE" w:rsidRDefault="00005FA0">
            <w:pPr>
              <w:spacing w:before="20" w:after="20"/>
              <w:rPr>
                <w:sz w:val="23"/>
              </w:rPr>
            </w:pPr>
            <w:r>
              <w:rPr>
                <w:sz w:val="23"/>
              </w:rPr>
              <w:t>S</w:t>
            </w:r>
            <w:r w:rsidR="000A7CDE">
              <w:rPr>
                <w:sz w:val="23"/>
              </w:rPr>
              <w:t>even</w:t>
            </w:r>
          </w:p>
        </w:tc>
        <w:tc>
          <w:tcPr>
            <w:tcW w:w="1718" w:type="dxa"/>
            <w:tcBorders>
              <w:top w:val="single" w:sz="7" w:space="0" w:color="000000"/>
              <w:left w:val="single" w:sz="7" w:space="0" w:color="000000"/>
              <w:bottom w:val="single" w:sz="7" w:space="0" w:color="000000"/>
              <w:right w:val="single" w:sz="7" w:space="0" w:color="000000"/>
            </w:tcBorders>
          </w:tcPr>
          <w:p w14:paraId="60B4CFF0" w14:textId="77777777" w:rsidR="000A7CDE" w:rsidRDefault="000A7CDE">
            <w:pPr>
              <w:spacing w:before="20" w:after="20"/>
              <w:rPr>
                <w:sz w:val="23"/>
              </w:rPr>
            </w:pPr>
            <w:r>
              <w:rPr>
                <w:sz w:val="23"/>
                <w:u w:val="single"/>
              </w:rPr>
              <w:t>SE</w:t>
            </w:r>
            <w:r>
              <w:rPr>
                <w:sz w:val="23"/>
              </w:rPr>
              <w:t>VEN</w:t>
            </w:r>
          </w:p>
        </w:tc>
      </w:tr>
      <w:tr w:rsidR="0002516E" w14:paraId="79CA4DFB" w14:textId="77777777">
        <w:tc>
          <w:tcPr>
            <w:tcW w:w="1739" w:type="dxa"/>
            <w:tcBorders>
              <w:top w:val="single" w:sz="7" w:space="0" w:color="000000"/>
              <w:left w:val="single" w:sz="7" w:space="0" w:color="000000"/>
              <w:bottom w:val="single" w:sz="7" w:space="0" w:color="000000"/>
              <w:right w:val="single" w:sz="7" w:space="0" w:color="000000"/>
            </w:tcBorders>
          </w:tcPr>
          <w:p w14:paraId="1981D0B9" w14:textId="77777777" w:rsidR="000A7CDE" w:rsidRDefault="000A7CDE">
            <w:pPr>
              <w:spacing w:before="20" w:after="20"/>
              <w:rPr>
                <w:sz w:val="23"/>
              </w:rPr>
            </w:pPr>
            <w:r>
              <w:rPr>
                <w:sz w:val="23"/>
              </w:rPr>
              <w:t>8</w:t>
            </w:r>
          </w:p>
        </w:tc>
        <w:tc>
          <w:tcPr>
            <w:tcW w:w="1945" w:type="dxa"/>
            <w:tcBorders>
              <w:top w:val="single" w:sz="7" w:space="0" w:color="000000"/>
              <w:left w:val="single" w:sz="7" w:space="0" w:color="000000"/>
              <w:bottom w:val="single" w:sz="7" w:space="0" w:color="000000"/>
              <w:right w:val="single" w:sz="7" w:space="0" w:color="000000"/>
            </w:tcBorders>
          </w:tcPr>
          <w:p w14:paraId="2431030E" w14:textId="33E2CA88" w:rsidR="000A7CDE" w:rsidRDefault="00005FA0">
            <w:pPr>
              <w:spacing w:before="20" w:after="20"/>
              <w:rPr>
                <w:sz w:val="23"/>
              </w:rPr>
            </w:pPr>
            <w:r>
              <w:rPr>
                <w:sz w:val="23"/>
              </w:rPr>
              <w:t>E</w:t>
            </w:r>
            <w:r w:rsidR="000A7CDE">
              <w:rPr>
                <w:sz w:val="23"/>
              </w:rPr>
              <w:t>ight</w:t>
            </w:r>
          </w:p>
        </w:tc>
        <w:tc>
          <w:tcPr>
            <w:tcW w:w="1718" w:type="dxa"/>
            <w:tcBorders>
              <w:top w:val="single" w:sz="7" w:space="0" w:color="000000"/>
              <w:left w:val="single" w:sz="7" w:space="0" w:color="000000"/>
              <w:bottom w:val="single" w:sz="7" w:space="0" w:color="000000"/>
              <w:right w:val="single" w:sz="7" w:space="0" w:color="000000"/>
            </w:tcBorders>
          </w:tcPr>
          <w:p w14:paraId="074EEC42" w14:textId="77777777" w:rsidR="000A7CDE" w:rsidRDefault="000A7CDE">
            <w:pPr>
              <w:spacing w:before="20" w:after="20"/>
              <w:rPr>
                <w:sz w:val="23"/>
              </w:rPr>
            </w:pPr>
            <w:r>
              <w:rPr>
                <w:sz w:val="23"/>
              </w:rPr>
              <w:t>AIT</w:t>
            </w:r>
          </w:p>
        </w:tc>
      </w:tr>
      <w:tr w:rsidR="0002516E" w14:paraId="08FF1C5C" w14:textId="77777777">
        <w:tc>
          <w:tcPr>
            <w:tcW w:w="1739" w:type="dxa"/>
            <w:tcBorders>
              <w:top w:val="single" w:sz="7" w:space="0" w:color="000000"/>
              <w:left w:val="single" w:sz="7" w:space="0" w:color="000000"/>
              <w:bottom w:val="single" w:sz="7" w:space="0" w:color="000000"/>
              <w:right w:val="single" w:sz="7" w:space="0" w:color="000000"/>
            </w:tcBorders>
          </w:tcPr>
          <w:p w14:paraId="611E8440" w14:textId="77777777" w:rsidR="000A7CDE" w:rsidRDefault="000A7CDE">
            <w:pPr>
              <w:spacing w:before="20" w:after="20"/>
              <w:rPr>
                <w:sz w:val="23"/>
              </w:rPr>
            </w:pPr>
            <w:r>
              <w:rPr>
                <w:sz w:val="23"/>
              </w:rPr>
              <w:t>9</w:t>
            </w:r>
          </w:p>
        </w:tc>
        <w:tc>
          <w:tcPr>
            <w:tcW w:w="1945" w:type="dxa"/>
            <w:tcBorders>
              <w:top w:val="single" w:sz="7" w:space="0" w:color="000000"/>
              <w:left w:val="single" w:sz="7" w:space="0" w:color="000000"/>
              <w:bottom w:val="single" w:sz="7" w:space="0" w:color="000000"/>
              <w:right w:val="single" w:sz="7" w:space="0" w:color="000000"/>
            </w:tcBorders>
          </w:tcPr>
          <w:p w14:paraId="6AC48502" w14:textId="42C1FDBD" w:rsidR="000A7CDE" w:rsidRDefault="00005FA0">
            <w:pPr>
              <w:spacing w:before="20" w:after="20"/>
              <w:rPr>
                <w:sz w:val="23"/>
              </w:rPr>
            </w:pPr>
            <w:r>
              <w:rPr>
                <w:sz w:val="23"/>
              </w:rPr>
              <w:t>N</w:t>
            </w:r>
            <w:r w:rsidR="000A7CDE">
              <w:rPr>
                <w:sz w:val="23"/>
              </w:rPr>
              <w:t>ine</w:t>
            </w:r>
          </w:p>
        </w:tc>
        <w:tc>
          <w:tcPr>
            <w:tcW w:w="1718" w:type="dxa"/>
            <w:tcBorders>
              <w:top w:val="single" w:sz="7" w:space="0" w:color="000000"/>
              <w:left w:val="single" w:sz="7" w:space="0" w:color="000000"/>
              <w:bottom w:val="single" w:sz="7" w:space="0" w:color="000000"/>
              <w:right w:val="single" w:sz="7" w:space="0" w:color="000000"/>
            </w:tcBorders>
          </w:tcPr>
          <w:p w14:paraId="102F7DF0" w14:textId="77777777" w:rsidR="000A7CDE" w:rsidRDefault="000A7CDE">
            <w:pPr>
              <w:spacing w:before="20" w:after="20"/>
              <w:rPr>
                <w:b/>
                <w:sz w:val="23"/>
              </w:rPr>
            </w:pPr>
            <w:r>
              <w:rPr>
                <w:b/>
                <w:sz w:val="23"/>
                <w:u w:val="single"/>
              </w:rPr>
              <w:t>NI</w:t>
            </w:r>
            <w:r>
              <w:rPr>
                <w:b/>
                <w:sz w:val="23"/>
              </w:rPr>
              <w:t>NER</w:t>
            </w:r>
          </w:p>
        </w:tc>
      </w:tr>
      <w:tr w:rsidR="0002516E" w14:paraId="549E594A" w14:textId="77777777">
        <w:tc>
          <w:tcPr>
            <w:tcW w:w="1739" w:type="dxa"/>
            <w:tcBorders>
              <w:top w:val="single" w:sz="7" w:space="0" w:color="000000"/>
              <w:left w:val="single" w:sz="7" w:space="0" w:color="000000"/>
              <w:bottom w:val="single" w:sz="7" w:space="0" w:color="000000"/>
              <w:right w:val="single" w:sz="7" w:space="0" w:color="000000"/>
            </w:tcBorders>
          </w:tcPr>
          <w:p w14:paraId="3DEFA36E" w14:textId="77777777" w:rsidR="000A7CDE" w:rsidRDefault="000A7CDE">
            <w:pPr>
              <w:spacing w:before="20" w:after="20"/>
              <w:rPr>
                <w:sz w:val="23"/>
              </w:rPr>
            </w:pPr>
            <w:r>
              <w:rPr>
                <w:sz w:val="23"/>
              </w:rPr>
              <w:t>1000</w:t>
            </w:r>
          </w:p>
        </w:tc>
        <w:tc>
          <w:tcPr>
            <w:tcW w:w="1945" w:type="dxa"/>
            <w:tcBorders>
              <w:top w:val="single" w:sz="7" w:space="0" w:color="000000"/>
              <w:left w:val="single" w:sz="7" w:space="0" w:color="000000"/>
              <w:bottom w:val="single" w:sz="7" w:space="0" w:color="000000"/>
              <w:right w:val="single" w:sz="7" w:space="0" w:color="000000"/>
            </w:tcBorders>
          </w:tcPr>
          <w:p w14:paraId="2D5D7AAB" w14:textId="78CCF727" w:rsidR="000A7CDE" w:rsidRDefault="00005FA0">
            <w:pPr>
              <w:spacing w:before="20" w:after="20"/>
              <w:rPr>
                <w:sz w:val="23"/>
              </w:rPr>
            </w:pPr>
            <w:r>
              <w:rPr>
                <w:sz w:val="23"/>
              </w:rPr>
              <w:t>T</w:t>
            </w:r>
            <w:r w:rsidR="000A7CDE">
              <w:rPr>
                <w:sz w:val="23"/>
              </w:rPr>
              <w:t>housand</w:t>
            </w:r>
          </w:p>
        </w:tc>
        <w:tc>
          <w:tcPr>
            <w:tcW w:w="1718" w:type="dxa"/>
            <w:tcBorders>
              <w:top w:val="single" w:sz="7" w:space="0" w:color="000000"/>
              <w:left w:val="single" w:sz="7" w:space="0" w:color="000000"/>
              <w:bottom w:val="single" w:sz="7" w:space="0" w:color="000000"/>
              <w:right w:val="single" w:sz="7" w:space="0" w:color="000000"/>
            </w:tcBorders>
          </w:tcPr>
          <w:p w14:paraId="7637C570" w14:textId="77777777" w:rsidR="000A7CDE" w:rsidRDefault="000A7CDE">
            <w:pPr>
              <w:spacing w:before="20" w:after="20"/>
              <w:rPr>
                <w:b/>
                <w:sz w:val="23"/>
              </w:rPr>
            </w:pPr>
            <w:r>
              <w:rPr>
                <w:b/>
                <w:sz w:val="23"/>
                <w:u w:val="single"/>
              </w:rPr>
              <w:t>TOU</w:t>
            </w:r>
            <w:r>
              <w:rPr>
                <w:b/>
                <w:sz w:val="23"/>
              </w:rPr>
              <w:t>SAND</w:t>
            </w:r>
          </w:p>
        </w:tc>
      </w:tr>
    </w:tbl>
    <w:p w14:paraId="72BCA0C6" w14:textId="701C31E5" w:rsidR="00DC6EFC" w:rsidRDefault="000A7CDE">
      <w:pPr>
        <w:rPr>
          <w:ins w:id="97" w:author="Heidi Clevett" w:date="2024-03-13T13:30:00Z"/>
        </w:rPr>
      </w:pPr>
      <w:r>
        <w:br w:type="page"/>
      </w:r>
      <w:ins w:id="98" w:author="Heidi Clevett" w:date="2024-03-13T13:30:00Z">
        <w:r w:rsidR="00DC6EFC">
          <w:lastRenderedPageBreak/>
          <w:t xml:space="preserve">Note: A further </w:t>
        </w:r>
      </w:ins>
      <w:ins w:id="99" w:author="Heidi Clevett" w:date="2024-03-13T13:32:00Z">
        <w:r w:rsidR="002547D5">
          <w:t>phonetic spelling</w:t>
        </w:r>
      </w:ins>
      <w:ins w:id="100" w:author="Heidi Clevett" w:date="2024-03-13T13:31:00Z">
        <w:r w:rsidR="002F5B99">
          <w:t xml:space="preserve"> table for digits and numbers</w:t>
        </w:r>
        <w:r w:rsidR="002E3296">
          <w:t xml:space="preserve"> </w:t>
        </w:r>
      </w:ins>
      <w:ins w:id="101" w:author="Heidi Clevett" w:date="2024-03-13T13:34:00Z">
        <w:r w:rsidR="004C02B8">
          <w:t>is located</w:t>
        </w:r>
      </w:ins>
      <w:ins w:id="102" w:author="Heidi Clevett" w:date="2024-03-13T13:31:00Z">
        <w:r w:rsidR="002E3296">
          <w:t xml:space="preserve"> within the ITU</w:t>
        </w:r>
      </w:ins>
      <w:ins w:id="103" w:author="Heidi Clevett" w:date="2024-03-13T13:33:00Z">
        <w:r w:rsidR="004D7C8B">
          <w:t xml:space="preserve"> Radio Regulation</w:t>
        </w:r>
      </w:ins>
      <w:ins w:id="104" w:author="Heidi Clevett" w:date="2024-03-13T13:34:00Z">
        <w:r w:rsidR="00704FE3">
          <w:t>s</w:t>
        </w:r>
      </w:ins>
      <w:ins w:id="105" w:author="Heidi Clevett" w:date="2024-03-13T13:39:00Z">
        <w:r w:rsidR="00195CD2">
          <w:rPr>
            <w:rStyle w:val="FootnoteReference"/>
          </w:rPr>
          <w:footnoteReference w:id="1"/>
        </w:r>
      </w:ins>
      <w:ins w:id="110" w:author="Heidi Clevett" w:date="2024-03-13T13:42:00Z">
        <w:r w:rsidR="00031373">
          <w:t>.</w:t>
        </w:r>
      </w:ins>
    </w:p>
    <w:p w14:paraId="75ACD6A9" w14:textId="77777777" w:rsidR="00DC6EFC" w:rsidRDefault="00DC6EFC">
      <w:pPr>
        <w:rPr>
          <w:ins w:id="111" w:author="Heidi Clevett" w:date="2024-03-13T13:30:00Z"/>
        </w:rPr>
      </w:pPr>
    </w:p>
    <w:p w14:paraId="59D4529C" w14:textId="45BCC3B5" w:rsidR="000A7CDE" w:rsidRDefault="000A7CDE">
      <w:pPr>
        <w:rPr>
          <w:sz w:val="23"/>
        </w:rPr>
      </w:pPr>
      <w:r>
        <w:rPr>
          <w:b/>
          <w:sz w:val="23"/>
        </w:rPr>
        <w:t>3</w:t>
      </w:r>
      <w:r>
        <w:rPr>
          <w:b/>
          <w:sz w:val="23"/>
        </w:rPr>
        <w:tab/>
        <w:t>Message Markers</w:t>
      </w:r>
    </w:p>
    <w:p w14:paraId="417205A3" w14:textId="77777777" w:rsidR="000A7CDE" w:rsidRDefault="000A7CDE"/>
    <w:p w14:paraId="4E4F0552" w14:textId="77777777" w:rsidR="000A7CDE" w:rsidRDefault="000A7CDE">
      <w:pPr>
        <w:ind w:left="720"/>
      </w:pPr>
      <w:r>
        <w:t>In shore-to-ship and ship-to-shore communication or radio communication in general, the following eight Message Markers may be used (also see "</w:t>
      </w:r>
      <w:r>
        <w:rPr>
          <w:b/>
        </w:rPr>
        <w:t>Application of Message Markers</w:t>
      </w:r>
      <w:r>
        <w:t>" given in PART A1/6  "Vessel Traffic Service (VTS) Standard Phrases"):</w:t>
      </w:r>
    </w:p>
    <w:p w14:paraId="488C0317" w14:textId="77777777" w:rsidR="000A7CDE" w:rsidRDefault="000A7CDE"/>
    <w:p w14:paraId="3E5F5D33" w14:textId="77777777" w:rsidR="000A7CDE" w:rsidRDefault="000A7CDE">
      <w:pPr>
        <w:ind w:firstLine="1440"/>
        <w:rPr>
          <w:bCs/>
        </w:rPr>
      </w:pPr>
      <w:r>
        <w:t>(i)</w:t>
      </w:r>
      <w:r>
        <w:tab/>
      </w:r>
      <w:r>
        <w:rPr>
          <w:bCs/>
        </w:rPr>
        <w:t>Instruction</w:t>
      </w:r>
    </w:p>
    <w:p w14:paraId="6B87512E" w14:textId="77777777" w:rsidR="000A7CDE" w:rsidRDefault="000A7CDE">
      <w:pPr>
        <w:ind w:firstLine="1440"/>
        <w:rPr>
          <w:bCs/>
        </w:rPr>
      </w:pPr>
      <w:r>
        <w:rPr>
          <w:bCs/>
        </w:rPr>
        <w:t>(ii)</w:t>
      </w:r>
      <w:r>
        <w:rPr>
          <w:bCs/>
        </w:rPr>
        <w:tab/>
        <w:t xml:space="preserve">Advice </w:t>
      </w:r>
    </w:p>
    <w:p w14:paraId="414241E1" w14:textId="77777777" w:rsidR="000A7CDE" w:rsidRDefault="000A7CDE">
      <w:pPr>
        <w:ind w:firstLine="1440"/>
        <w:rPr>
          <w:bCs/>
        </w:rPr>
      </w:pPr>
      <w:r>
        <w:rPr>
          <w:bCs/>
        </w:rPr>
        <w:t>(iii)</w:t>
      </w:r>
      <w:r>
        <w:rPr>
          <w:bCs/>
        </w:rPr>
        <w:tab/>
        <w:t>Warning</w:t>
      </w:r>
    </w:p>
    <w:p w14:paraId="25E62B6F" w14:textId="77777777" w:rsidR="000A7CDE" w:rsidRDefault="000A7CDE">
      <w:pPr>
        <w:ind w:firstLine="1440"/>
        <w:rPr>
          <w:bCs/>
        </w:rPr>
      </w:pPr>
      <w:r>
        <w:rPr>
          <w:bCs/>
        </w:rPr>
        <w:t>(iv)</w:t>
      </w:r>
      <w:r>
        <w:rPr>
          <w:bCs/>
        </w:rPr>
        <w:tab/>
        <w:t>Information</w:t>
      </w:r>
    </w:p>
    <w:p w14:paraId="0A1CFADF" w14:textId="77777777" w:rsidR="000A7CDE" w:rsidRDefault="000A7CDE">
      <w:pPr>
        <w:ind w:firstLine="1440"/>
      </w:pPr>
      <w:r>
        <w:t>(v)</w:t>
      </w:r>
      <w:r>
        <w:tab/>
        <w:t>Question</w:t>
      </w:r>
    </w:p>
    <w:p w14:paraId="14D103AC" w14:textId="77777777" w:rsidR="000A7CDE" w:rsidRDefault="000A7CDE">
      <w:pPr>
        <w:ind w:firstLine="1440"/>
      </w:pPr>
      <w:r>
        <w:t>(vi)</w:t>
      </w:r>
      <w:r>
        <w:tab/>
        <w:t>Answer</w:t>
      </w:r>
    </w:p>
    <w:p w14:paraId="31869BFA" w14:textId="77777777" w:rsidR="000A7CDE" w:rsidRDefault="000A7CDE">
      <w:pPr>
        <w:ind w:firstLine="1440"/>
        <w:rPr>
          <w:lang w:val="fr-FR"/>
        </w:rPr>
      </w:pPr>
      <w:r>
        <w:rPr>
          <w:lang w:val="fr-FR"/>
        </w:rPr>
        <w:t>(vii)</w:t>
      </w:r>
      <w:r>
        <w:rPr>
          <w:lang w:val="fr-FR"/>
        </w:rPr>
        <w:tab/>
        <w:t>Request</w:t>
      </w:r>
    </w:p>
    <w:p w14:paraId="141A8C08" w14:textId="77777777" w:rsidR="000A7CDE" w:rsidRDefault="000A7CDE">
      <w:pPr>
        <w:ind w:firstLine="1440"/>
        <w:rPr>
          <w:lang w:val="fr-FR"/>
        </w:rPr>
      </w:pPr>
      <w:r>
        <w:rPr>
          <w:lang w:val="fr-FR"/>
        </w:rPr>
        <w:t>(viii)</w:t>
      </w:r>
      <w:r>
        <w:rPr>
          <w:lang w:val="fr-FR"/>
        </w:rPr>
        <w:tab/>
        <w:t xml:space="preserve">Intention </w:t>
      </w:r>
    </w:p>
    <w:p w14:paraId="597AC9F3" w14:textId="77777777" w:rsidR="000A7CDE" w:rsidRDefault="000A7CDE">
      <w:pPr>
        <w:pStyle w:val="Header"/>
        <w:tabs>
          <w:tab w:val="clear" w:pos="4153"/>
          <w:tab w:val="clear" w:pos="8306"/>
        </w:tabs>
        <w:rPr>
          <w:lang w:val="fr-FR"/>
        </w:rPr>
      </w:pPr>
    </w:p>
    <w:p w14:paraId="56A24E36" w14:textId="77777777" w:rsidR="000A7CDE" w:rsidRDefault="000A7CDE">
      <w:pPr>
        <w:tabs>
          <w:tab w:val="left" w:pos="720"/>
          <w:tab w:val="left" w:pos="1440"/>
          <w:tab w:val="left" w:pos="2070"/>
        </w:tabs>
      </w:pPr>
      <w:r>
        <w:rPr>
          <w:b/>
        </w:rPr>
        <w:t>4</w:t>
      </w:r>
      <w:r>
        <w:rPr>
          <w:b/>
        </w:rPr>
        <w:tab/>
        <w:t>Responses</w:t>
      </w:r>
    </w:p>
    <w:p w14:paraId="2B9F4CC7" w14:textId="77777777" w:rsidR="000A7CDE" w:rsidRDefault="000A7CDE">
      <w:pPr>
        <w:tabs>
          <w:tab w:val="left" w:pos="720"/>
          <w:tab w:val="left" w:pos="1440"/>
          <w:tab w:val="left" w:pos="2070"/>
        </w:tabs>
      </w:pPr>
    </w:p>
    <w:p w14:paraId="19513BFF" w14:textId="77777777" w:rsidR="000A7CDE" w:rsidRDefault="000A7CDE">
      <w:pPr>
        <w:tabs>
          <w:tab w:val="left" w:pos="720"/>
          <w:tab w:val="left" w:pos="1080"/>
          <w:tab w:val="left" w:pos="1440"/>
          <w:tab w:val="left" w:pos="2070"/>
        </w:tabs>
      </w:pPr>
      <w:r>
        <w:t>4.1</w:t>
      </w:r>
      <w:r>
        <w:tab/>
        <w:t>When the answer to a question is in the affirmative, say:</w:t>
      </w:r>
    </w:p>
    <w:p w14:paraId="5C7766F9" w14:textId="77777777" w:rsidR="000A7CDE" w:rsidRDefault="000A7CDE">
      <w:pPr>
        <w:tabs>
          <w:tab w:val="left" w:pos="720"/>
          <w:tab w:val="left" w:pos="1080"/>
          <w:tab w:val="left" w:pos="1440"/>
          <w:tab w:val="left" w:pos="2070"/>
        </w:tabs>
        <w:ind w:firstLine="1440"/>
      </w:pPr>
      <w:r>
        <w:t>"Yes .... "  followed by the appropriate phrase in full.</w:t>
      </w:r>
    </w:p>
    <w:p w14:paraId="6BB64748" w14:textId="77777777" w:rsidR="000A7CDE" w:rsidRDefault="000A7CDE">
      <w:pPr>
        <w:tabs>
          <w:tab w:val="left" w:pos="720"/>
          <w:tab w:val="left" w:pos="1080"/>
          <w:tab w:val="left" w:pos="1440"/>
          <w:tab w:val="left" w:pos="2070"/>
        </w:tabs>
      </w:pPr>
    </w:p>
    <w:p w14:paraId="4AD9736A" w14:textId="77777777" w:rsidR="000A7CDE" w:rsidRDefault="000A7CDE">
      <w:pPr>
        <w:tabs>
          <w:tab w:val="left" w:pos="720"/>
          <w:tab w:val="left" w:pos="1080"/>
          <w:tab w:val="left" w:pos="1440"/>
          <w:tab w:val="left" w:pos="2070"/>
        </w:tabs>
      </w:pPr>
      <w:r>
        <w:t>4.2</w:t>
      </w:r>
      <w:r>
        <w:tab/>
        <w:t>When the answer to a question is in the negative, say:</w:t>
      </w:r>
    </w:p>
    <w:p w14:paraId="132D96D5" w14:textId="77777777" w:rsidR="000A7CDE" w:rsidRDefault="000A7CDE">
      <w:pPr>
        <w:tabs>
          <w:tab w:val="left" w:pos="720"/>
          <w:tab w:val="left" w:pos="1080"/>
          <w:tab w:val="left" w:pos="1440"/>
          <w:tab w:val="left" w:pos="2070"/>
        </w:tabs>
        <w:ind w:firstLine="1440"/>
      </w:pPr>
      <w:r>
        <w:t>"No ..." followed by the appropriate phrase in full.</w:t>
      </w:r>
    </w:p>
    <w:p w14:paraId="57001D61" w14:textId="77777777" w:rsidR="000A7CDE" w:rsidRDefault="000A7CDE">
      <w:pPr>
        <w:tabs>
          <w:tab w:val="left" w:pos="720"/>
          <w:tab w:val="left" w:pos="1080"/>
          <w:tab w:val="left" w:pos="1440"/>
          <w:tab w:val="left" w:pos="2070"/>
        </w:tabs>
      </w:pPr>
    </w:p>
    <w:p w14:paraId="3A73EE53" w14:textId="77777777" w:rsidR="000A7CDE" w:rsidRDefault="000A7CDE">
      <w:pPr>
        <w:tabs>
          <w:tab w:val="left" w:pos="720"/>
          <w:tab w:val="left" w:pos="1080"/>
          <w:tab w:val="left" w:pos="1440"/>
          <w:tab w:val="left" w:pos="2160"/>
        </w:tabs>
      </w:pPr>
      <w:r>
        <w:t>4.3</w:t>
      </w:r>
      <w:r>
        <w:tab/>
        <w:t>When the information requested is not immediately available, say:</w:t>
      </w:r>
    </w:p>
    <w:p w14:paraId="0C8AC910" w14:textId="77777777" w:rsidR="000A7CDE" w:rsidRDefault="000A7CDE">
      <w:pPr>
        <w:tabs>
          <w:tab w:val="left" w:pos="720"/>
          <w:tab w:val="left" w:pos="1080"/>
          <w:tab w:val="left" w:pos="1440"/>
          <w:tab w:val="left" w:pos="2070"/>
        </w:tabs>
        <w:ind w:firstLine="1440"/>
      </w:pPr>
      <w:r>
        <w:t xml:space="preserve">"Stand by" followed by the time interval within which the information will be </w:t>
      </w:r>
    </w:p>
    <w:p w14:paraId="4350154C" w14:textId="77777777" w:rsidR="000A7CDE" w:rsidRDefault="000A7CDE">
      <w:pPr>
        <w:tabs>
          <w:tab w:val="left" w:pos="720"/>
          <w:tab w:val="left" w:pos="1080"/>
          <w:tab w:val="left" w:pos="1440"/>
          <w:tab w:val="left" w:pos="2070"/>
        </w:tabs>
        <w:ind w:firstLine="1440"/>
      </w:pPr>
      <w:r>
        <w:t>available.</w:t>
      </w:r>
    </w:p>
    <w:p w14:paraId="724DDE12" w14:textId="77777777" w:rsidR="000A7CDE" w:rsidRDefault="000A7CDE">
      <w:pPr>
        <w:tabs>
          <w:tab w:val="left" w:pos="720"/>
          <w:tab w:val="left" w:pos="1080"/>
          <w:tab w:val="left" w:pos="1440"/>
          <w:tab w:val="left" w:pos="2070"/>
        </w:tabs>
      </w:pPr>
    </w:p>
    <w:p w14:paraId="304D5419" w14:textId="77777777" w:rsidR="000A7CDE" w:rsidRDefault="000A7CDE">
      <w:pPr>
        <w:tabs>
          <w:tab w:val="left" w:pos="720"/>
          <w:tab w:val="left" w:pos="1080"/>
          <w:tab w:val="left" w:pos="1440"/>
          <w:tab w:val="left" w:pos="2070"/>
        </w:tabs>
      </w:pPr>
      <w:r>
        <w:t>4.4</w:t>
      </w:r>
      <w:r>
        <w:tab/>
        <w:t>When the information requested cannot be obtained, say:</w:t>
      </w:r>
    </w:p>
    <w:p w14:paraId="21A00ACA" w14:textId="77777777" w:rsidR="000A7CDE" w:rsidRDefault="000A7CDE">
      <w:pPr>
        <w:tabs>
          <w:tab w:val="left" w:pos="720"/>
          <w:tab w:val="left" w:pos="1080"/>
          <w:tab w:val="left" w:pos="1440"/>
          <w:tab w:val="left" w:pos="2070"/>
        </w:tabs>
        <w:ind w:firstLine="1440"/>
      </w:pPr>
      <w:r>
        <w:t>"No information."</w:t>
      </w:r>
    </w:p>
    <w:p w14:paraId="13CABAB5" w14:textId="77777777" w:rsidR="000A7CDE" w:rsidRDefault="000A7CDE">
      <w:pPr>
        <w:tabs>
          <w:tab w:val="left" w:pos="720"/>
          <w:tab w:val="left" w:pos="1080"/>
          <w:tab w:val="left" w:pos="1440"/>
          <w:tab w:val="left" w:pos="2070"/>
        </w:tabs>
      </w:pPr>
    </w:p>
    <w:p w14:paraId="636964A1" w14:textId="63A31C36" w:rsidR="000A7CDE" w:rsidRDefault="000A7CDE">
      <w:pPr>
        <w:tabs>
          <w:tab w:val="left" w:pos="720"/>
          <w:tab w:val="left" w:pos="1080"/>
          <w:tab w:val="left" w:pos="1440"/>
          <w:tab w:val="left" w:pos="2070"/>
        </w:tabs>
        <w:ind w:left="720" w:hanging="720"/>
      </w:pPr>
      <w:r>
        <w:t>4.5</w:t>
      </w:r>
      <w:r>
        <w:tab/>
        <w:t xml:space="preserve">When an INSTRUCTION (e.g. by a VTS </w:t>
      </w:r>
      <w:ins w:id="112" w:author="Heidi Clevett" w:date="2024-03-14T09:24:00Z">
        <w:r w:rsidR="007B1A65">
          <w:t>C</w:t>
        </w:r>
      </w:ins>
      <w:ins w:id="113" w:author="Heidi Clevett" w:date="2024-03-14T09:23:00Z">
        <w:r w:rsidR="00D40582">
          <w:t>entre</w:t>
        </w:r>
      </w:ins>
      <w:del w:id="114" w:author="Heidi Clevett" w:date="2024-03-14T09:23:00Z">
        <w:r w:rsidDel="00D40582">
          <w:delText>Station</w:delText>
        </w:r>
      </w:del>
      <w:r>
        <w:t>, naval vessel or other fully authorized personnel ) or an ADVICE is given, respond if in the affirmative:</w:t>
      </w:r>
    </w:p>
    <w:p w14:paraId="71ACB182" w14:textId="77777777" w:rsidR="00D473F9" w:rsidRDefault="000A7CDE">
      <w:pPr>
        <w:tabs>
          <w:tab w:val="left" w:pos="720"/>
          <w:tab w:val="left" w:pos="1080"/>
          <w:tab w:val="left" w:pos="1440"/>
          <w:tab w:val="left" w:pos="2070"/>
        </w:tabs>
        <w:ind w:firstLine="1440"/>
        <w:rPr>
          <w:ins w:id="115" w:author="Heidi Clevett" w:date="2024-03-13T13:56:00Z"/>
        </w:rPr>
      </w:pPr>
      <w:r>
        <w:t>"I will/can ... " - followed by the instruction or advice in full;</w:t>
      </w:r>
    </w:p>
    <w:p w14:paraId="49BD7044" w14:textId="45985FC5" w:rsidR="00F96EC9" w:rsidRDefault="00F96EC9" w:rsidP="00F96EC9">
      <w:pPr>
        <w:pStyle w:val="Default"/>
        <w:rPr>
          <w:ins w:id="116" w:author="Heidi Clevett" w:date="2024-03-13T13:57:00Z"/>
          <w:sz w:val="22"/>
          <w:szCs w:val="22"/>
        </w:rPr>
      </w:pPr>
      <w:ins w:id="117" w:author="Heidi Clevett" w:date="2024-03-13T13:57:00Z">
        <w:r>
          <w:rPr>
            <w:sz w:val="22"/>
            <w:szCs w:val="22"/>
          </w:rPr>
          <w:t xml:space="preserve">Example: "INSTRUCTION. Remain </w:t>
        </w:r>
      </w:ins>
      <w:ins w:id="118" w:author="Heidi Clevett" w:date="2024-03-13T14:00:00Z">
        <w:r w:rsidR="001348C2">
          <w:rPr>
            <w:sz w:val="22"/>
            <w:szCs w:val="22"/>
          </w:rPr>
          <w:t>n</w:t>
        </w:r>
        <w:r w:rsidR="009C2709">
          <w:rPr>
            <w:sz w:val="22"/>
            <w:szCs w:val="22"/>
          </w:rPr>
          <w:t>orth</w:t>
        </w:r>
      </w:ins>
      <w:ins w:id="119" w:author="Heidi Clevett" w:date="2024-03-13T13:57:00Z">
        <w:r>
          <w:rPr>
            <w:sz w:val="22"/>
            <w:szCs w:val="22"/>
          </w:rPr>
          <w:t xml:space="preserve"> of </w:t>
        </w:r>
        <w:r w:rsidR="00200255">
          <w:rPr>
            <w:sz w:val="22"/>
            <w:szCs w:val="22"/>
          </w:rPr>
          <w:t>…</w:t>
        </w:r>
        <w:r>
          <w:rPr>
            <w:sz w:val="22"/>
            <w:szCs w:val="22"/>
          </w:rPr>
          <w:t xml:space="preserve"> buoy until ship </w:t>
        </w:r>
        <w:r w:rsidR="00200255">
          <w:rPr>
            <w:sz w:val="22"/>
            <w:szCs w:val="22"/>
          </w:rPr>
          <w:t>…</w:t>
        </w:r>
        <w:r>
          <w:rPr>
            <w:sz w:val="22"/>
            <w:szCs w:val="22"/>
          </w:rPr>
          <w:t xml:space="preserve"> has passed." </w:t>
        </w:r>
      </w:ins>
    </w:p>
    <w:p w14:paraId="0388B66D" w14:textId="39A5E681" w:rsidR="00F96EC9" w:rsidRDefault="00F96EC9" w:rsidP="00F96EC9">
      <w:pPr>
        <w:pStyle w:val="Default"/>
        <w:rPr>
          <w:ins w:id="120" w:author="Heidi Clevett" w:date="2024-03-13T13:57:00Z"/>
          <w:sz w:val="22"/>
          <w:szCs w:val="22"/>
        </w:rPr>
      </w:pPr>
      <w:ins w:id="121" w:author="Heidi Clevett" w:date="2024-03-13T13:57:00Z">
        <w:r>
          <w:rPr>
            <w:sz w:val="22"/>
            <w:szCs w:val="22"/>
          </w:rPr>
          <w:t xml:space="preserve">Respond: "I will remain </w:t>
        </w:r>
      </w:ins>
      <w:ins w:id="122" w:author="Heidi Clevett" w:date="2024-03-13T14:00:00Z">
        <w:r w:rsidR="001348C2">
          <w:rPr>
            <w:sz w:val="22"/>
            <w:szCs w:val="22"/>
          </w:rPr>
          <w:t>n</w:t>
        </w:r>
        <w:r w:rsidR="009C2709">
          <w:rPr>
            <w:sz w:val="22"/>
            <w:szCs w:val="22"/>
          </w:rPr>
          <w:t>orth</w:t>
        </w:r>
      </w:ins>
      <w:ins w:id="123" w:author="Heidi Clevett" w:date="2024-03-13T13:57:00Z">
        <w:r>
          <w:rPr>
            <w:sz w:val="22"/>
            <w:szCs w:val="22"/>
          </w:rPr>
          <w:t xml:space="preserve"> of </w:t>
        </w:r>
      </w:ins>
      <w:ins w:id="124" w:author="Heidi Clevett" w:date="2024-03-13T13:58:00Z">
        <w:r w:rsidR="00200255">
          <w:rPr>
            <w:sz w:val="22"/>
            <w:szCs w:val="22"/>
          </w:rPr>
          <w:t>…</w:t>
        </w:r>
      </w:ins>
      <w:ins w:id="125" w:author="Heidi Clevett" w:date="2024-03-13T13:57:00Z">
        <w:r>
          <w:rPr>
            <w:sz w:val="22"/>
            <w:szCs w:val="22"/>
          </w:rPr>
          <w:t xml:space="preserve"> buoy until ship </w:t>
        </w:r>
      </w:ins>
      <w:ins w:id="126" w:author="Heidi Clevett" w:date="2024-03-13T13:58:00Z">
        <w:r w:rsidR="00200255">
          <w:rPr>
            <w:sz w:val="22"/>
            <w:szCs w:val="22"/>
          </w:rPr>
          <w:t>…</w:t>
        </w:r>
      </w:ins>
      <w:ins w:id="127" w:author="Heidi Clevett" w:date="2024-03-13T13:57:00Z">
        <w:r>
          <w:rPr>
            <w:sz w:val="22"/>
            <w:szCs w:val="22"/>
          </w:rPr>
          <w:t xml:space="preserve"> has passed." </w:t>
        </w:r>
      </w:ins>
    </w:p>
    <w:p w14:paraId="5D465B23" w14:textId="2880F8D8" w:rsidR="000A7CDE" w:rsidRDefault="000A7CDE">
      <w:pPr>
        <w:tabs>
          <w:tab w:val="left" w:pos="720"/>
          <w:tab w:val="left" w:pos="1080"/>
          <w:tab w:val="left" w:pos="1440"/>
          <w:tab w:val="left" w:pos="2070"/>
        </w:tabs>
        <w:ind w:firstLine="1440"/>
      </w:pPr>
      <w:del w:id="128" w:author="Heidi Clevett" w:date="2024-03-13T13:56:00Z">
        <w:r w:rsidDel="00F96EC9">
          <w:delText xml:space="preserve"> </w:delText>
        </w:r>
      </w:del>
      <w:r>
        <w:t>and,</w:t>
      </w:r>
      <w:ins w:id="129" w:author="Heidi Clevett" w:date="2024-03-13T13:57:00Z">
        <w:r w:rsidR="00C65424">
          <w:t xml:space="preserve"> </w:t>
        </w:r>
      </w:ins>
    </w:p>
    <w:p w14:paraId="6F234812" w14:textId="4ACDBC7D" w:rsidR="000A7CDE" w:rsidRDefault="000A7CDE" w:rsidP="00F96EC9">
      <w:pPr>
        <w:tabs>
          <w:tab w:val="left" w:pos="720"/>
          <w:tab w:val="left" w:pos="1080"/>
          <w:tab w:val="left" w:pos="1440"/>
          <w:tab w:val="left" w:pos="2070"/>
        </w:tabs>
        <w:ind w:firstLine="1440"/>
        <w:pPrChange w:id="130" w:author="Heidi Clevett" w:date="2024-03-13T13:56:00Z">
          <w:pPr>
            <w:tabs>
              <w:tab w:val="left" w:pos="720"/>
              <w:tab w:val="left" w:pos="1080"/>
              <w:tab w:val="left" w:pos="1440"/>
              <w:tab w:val="left" w:pos="2070"/>
            </w:tabs>
            <w:ind w:firstLine="720"/>
          </w:pPr>
        </w:pPrChange>
      </w:pPr>
      <w:r>
        <w:t>if in the negative, respond:</w:t>
      </w:r>
    </w:p>
    <w:p w14:paraId="3790CC22" w14:textId="77777777" w:rsidR="000A7CDE" w:rsidRDefault="000A7CDE">
      <w:pPr>
        <w:tabs>
          <w:tab w:val="left" w:pos="720"/>
          <w:tab w:val="left" w:pos="1080"/>
          <w:tab w:val="left" w:pos="1440"/>
          <w:tab w:val="left" w:pos="2070"/>
        </w:tabs>
        <w:ind w:firstLine="1440"/>
      </w:pPr>
      <w:r>
        <w:t>"I will not/cannot ... " - followed by the instruction or advice in full.</w:t>
      </w:r>
    </w:p>
    <w:p w14:paraId="48F3F5EA" w14:textId="77777777" w:rsidR="000A7CDE" w:rsidRDefault="000A7CDE">
      <w:pPr>
        <w:tabs>
          <w:tab w:val="left" w:pos="720"/>
          <w:tab w:val="left" w:pos="1080"/>
          <w:tab w:val="left" w:pos="1440"/>
          <w:tab w:val="left" w:pos="2070"/>
        </w:tabs>
      </w:pPr>
    </w:p>
    <w:p w14:paraId="522DE960" w14:textId="4A352A91" w:rsidR="000A7CDE" w:rsidRDefault="000A7CDE">
      <w:pPr>
        <w:tabs>
          <w:tab w:val="left" w:pos="720"/>
          <w:tab w:val="left" w:pos="1080"/>
          <w:tab w:val="left" w:pos="1440"/>
          <w:tab w:val="left" w:pos="2070"/>
        </w:tabs>
        <w:ind w:firstLine="720"/>
      </w:pPr>
      <w:r>
        <w:t xml:space="preserve">Example: "ADVICE. Do not overtake the vessel </w:t>
      </w:r>
      <w:ins w:id="131" w:author="Heidi Clevett" w:date="2024-03-14T09:05:00Z">
        <w:r w:rsidR="004228EE">
          <w:t>n</w:t>
        </w:r>
      </w:ins>
      <w:del w:id="132" w:author="Heidi Clevett" w:date="2024-03-14T09:05:00Z">
        <w:r w:rsidDel="004228EE">
          <w:delText>N</w:delText>
        </w:r>
      </w:del>
      <w:r>
        <w:t>orth of you."</w:t>
      </w:r>
    </w:p>
    <w:p w14:paraId="47908F37" w14:textId="15C2E4EC" w:rsidR="0028329A" w:rsidDel="00C65424" w:rsidRDefault="000A7CDE" w:rsidP="00C65424">
      <w:pPr>
        <w:tabs>
          <w:tab w:val="left" w:pos="720"/>
          <w:tab w:val="left" w:pos="1080"/>
          <w:tab w:val="left" w:pos="1440"/>
          <w:tab w:val="left" w:pos="2070"/>
        </w:tabs>
        <w:ind w:firstLine="720"/>
        <w:rPr>
          <w:del w:id="133" w:author="Heidi Clevett" w:date="2024-03-13T13:57:00Z"/>
        </w:rPr>
      </w:pPr>
      <w:r>
        <w:t xml:space="preserve">Respond: "I will not overtake the vessel </w:t>
      </w:r>
      <w:ins w:id="134" w:author="Heidi Clevett" w:date="2024-03-13T14:00:00Z">
        <w:r w:rsidR="001348C2">
          <w:t>n</w:t>
        </w:r>
      </w:ins>
      <w:del w:id="135" w:author="Heidi Clevett" w:date="2024-03-14T09:05:00Z">
        <w:r w:rsidDel="004228EE">
          <w:delText>N</w:delText>
        </w:r>
      </w:del>
      <w:r>
        <w:t>orth of me."</w:t>
      </w:r>
    </w:p>
    <w:p w14:paraId="3FD548DC" w14:textId="1A5DE018" w:rsidR="000A7CDE" w:rsidDel="00C65424" w:rsidRDefault="000A7CDE">
      <w:pPr>
        <w:tabs>
          <w:tab w:val="left" w:pos="720"/>
          <w:tab w:val="left" w:pos="1080"/>
          <w:tab w:val="left" w:pos="1440"/>
          <w:tab w:val="left" w:pos="2070"/>
        </w:tabs>
        <w:rPr>
          <w:del w:id="136" w:author="Heidi Clevett" w:date="2024-03-13T13:57:00Z"/>
        </w:rPr>
      </w:pPr>
    </w:p>
    <w:p w14:paraId="74590825" w14:textId="77777777" w:rsidR="000A7CDE" w:rsidRDefault="000A7CDE">
      <w:pPr>
        <w:tabs>
          <w:tab w:val="left" w:pos="720"/>
          <w:tab w:val="left" w:pos="1080"/>
          <w:tab w:val="left" w:pos="1440"/>
          <w:tab w:val="left" w:pos="2070"/>
        </w:tabs>
      </w:pPr>
      <w:r>
        <w:t>4.6</w:t>
      </w:r>
      <w:r>
        <w:tab/>
        <w:t>Responses to orders and answers to questions of special importance both in external and on</w:t>
      </w:r>
      <w:r>
        <w:noBreakHyphen/>
        <w:t>board communication are given in wording in the phrases concerned.</w:t>
      </w:r>
    </w:p>
    <w:p w14:paraId="169A66AF" w14:textId="77777777" w:rsidR="000A7CDE" w:rsidRDefault="000A7CDE">
      <w:pPr>
        <w:tabs>
          <w:tab w:val="left" w:pos="720"/>
          <w:tab w:val="left" w:pos="1080"/>
          <w:tab w:val="left" w:pos="1440"/>
          <w:tab w:val="left" w:pos="2070"/>
        </w:tabs>
      </w:pPr>
    </w:p>
    <w:p w14:paraId="3C620923" w14:textId="77777777" w:rsidR="000A7CDE" w:rsidRDefault="000A7CDE">
      <w:pPr>
        <w:pStyle w:val="Heading9"/>
        <w:tabs>
          <w:tab w:val="clear" w:pos="0"/>
          <w:tab w:val="clear" w:pos="1800"/>
          <w:tab w:val="clear" w:pos="3240"/>
          <w:tab w:val="clear" w:pos="5760"/>
          <w:tab w:val="left" w:pos="1440"/>
          <w:tab w:val="left" w:pos="2070"/>
        </w:tabs>
        <w:rPr>
          <w:bCs w:val="0"/>
        </w:rPr>
      </w:pPr>
      <w:r>
        <w:rPr>
          <w:bCs w:val="0"/>
        </w:rPr>
        <w:lastRenderedPageBreak/>
        <w:t>5</w:t>
      </w:r>
      <w:r>
        <w:rPr>
          <w:bCs w:val="0"/>
        </w:rPr>
        <w:tab/>
        <w:t>Distress, urgency and safety signals</w:t>
      </w:r>
    </w:p>
    <w:p w14:paraId="18055B16" w14:textId="77777777" w:rsidR="000A7CDE" w:rsidRDefault="000A7CDE">
      <w:pPr>
        <w:tabs>
          <w:tab w:val="left" w:pos="720"/>
          <w:tab w:val="left" w:pos="1080"/>
          <w:tab w:val="left" w:pos="1440"/>
          <w:tab w:val="left" w:pos="2070"/>
        </w:tabs>
      </w:pPr>
    </w:p>
    <w:p w14:paraId="20840687" w14:textId="77777777" w:rsidR="000A7CDE" w:rsidRDefault="000A7CDE">
      <w:pPr>
        <w:tabs>
          <w:tab w:val="left" w:pos="720"/>
          <w:tab w:val="left" w:pos="1080"/>
          <w:tab w:val="left" w:pos="1440"/>
          <w:tab w:val="left" w:pos="2070"/>
          <w:tab w:val="left" w:pos="2520"/>
          <w:tab w:val="left" w:pos="2880"/>
          <w:tab w:val="left" w:pos="3240"/>
          <w:tab w:val="left" w:pos="3600"/>
        </w:tabs>
      </w:pPr>
      <w:r>
        <w:t>5.1</w:t>
      </w:r>
      <w:r>
        <w:tab/>
        <w:t>MAYDAY</w:t>
      </w:r>
      <w:r>
        <w:tab/>
      </w:r>
      <w:r>
        <w:tab/>
      </w:r>
      <w:r>
        <w:tab/>
        <w:t xml:space="preserve"> to be used to announce a distress message</w:t>
      </w:r>
    </w:p>
    <w:p w14:paraId="03FB30FA" w14:textId="77777777" w:rsidR="000A7CDE" w:rsidRDefault="000A7CDE">
      <w:pPr>
        <w:tabs>
          <w:tab w:val="left" w:pos="720"/>
          <w:tab w:val="left" w:pos="1080"/>
          <w:tab w:val="left" w:pos="1440"/>
          <w:tab w:val="left" w:pos="2070"/>
          <w:tab w:val="left" w:pos="2520"/>
          <w:tab w:val="left" w:pos="2880"/>
          <w:tab w:val="left" w:pos="3240"/>
          <w:tab w:val="left" w:pos="3600"/>
        </w:tabs>
      </w:pPr>
    </w:p>
    <w:p w14:paraId="5692A8AE" w14:textId="77777777" w:rsidR="000A7CDE" w:rsidRDefault="000A7CDE">
      <w:pPr>
        <w:tabs>
          <w:tab w:val="left" w:pos="720"/>
          <w:tab w:val="left" w:pos="1080"/>
          <w:tab w:val="left" w:pos="1440"/>
          <w:tab w:val="left" w:pos="2070"/>
          <w:tab w:val="left" w:pos="2520"/>
          <w:tab w:val="left" w:pos="2880"/>
          <w:tab w:val="left" w:pos="3240"/>
          <w:tab w:val="left" w:pos="3600"/>
        </w:tabs>
      </w:pPr>
      <w:r>
        <w:t>5.2</w:t>
      </w:r>
      <w:r>
        <w:tab/>
        <w:t>PAN PAN</w:t>
      </w:r>
      <w:r>
        <w:tab/>
      </w:r>
      <w:r>
        <w:tab/>
      </w:r>
      <w:r>
        <w:tab/>
        <w:t xml:space="preserve"> to be used to announce an urgency message</w:t>
      </w:r>
    </w:p>
    <w:p w14:paraId="535E0E73" w14:textId="77777777" w:rsidR="000A7CDE" w:rsidRDefault="000A7CDE">
      <w:pPr>
        <w:tabs>
          <w:tab w:val="left" w:pos="720"/>
          <w:tab w:val="left" w:pos="1080"/>
          <w:tab w:val="left" w:pos="1440"/>
          <w:tab w:val="left" w:pos="2070"/>
          <w:tab w:val="left" w:pos="2520"/>
          <w:tab w:val="left" w:pos="2880"/>
          <w:tab w:val="left" w:pos="3240"/>
          <w:tab w:val="left" w:pos="3600"/>
        </w:tabs>
      </w:pPr>
    </w:p>
    <w:p w14:paraId="5A5D398D" w14:textId="77777777" w:rsidR="000A7CDE" w:rsidRDefault="000A7CDE">
      <w:pPr>
        <w:tabs>
          <w:tab w:val="left" w:pos="720"/>
          <w:tab w:val="left" w:pos="1080"/>
          <w:tab w:val="left" w:pos="1440"/>
          <w:tab w:val="left" w:pos="2070"/>
          <w:tab w:val="left" w:pos="2520"/>
          <w:tab w:val="left" w:pos="2880"/>
          <w:tab w:val="left" w:pos="3240"/>
          <w:tab w:val="left" w:pos="3600"/>
        </w:tabs>
      </w:pPr>
      <w:r>
        <w:t>5.3</w:t>
      </w:r>
      <w:r>
        <w:tab/>
        <w:t>SECURITE</w:t>
      </w:r>
      <w:r>
        <w:tab/>
      </w:r>
      <w:r>
        <w:tab/>
      </w:r>
      <w:r>
        <w:tab/>
        <w:t xml:space="preserve"> to be used to announce a safety message</w:t>
      </w:r>
    </w:p>
    <w:p w14:paraId="4575C604" w14:textId="77777777" w:rsidR="000A7CDE" w:rsidRDefault="000A7CDE">
      <w:pPr>
        <w:tabs>
          <w:tab w:val="left" w:pos="720"/>
          <w:tab w:val="left" w:pos="1080"/>
          <w:tab w:val="left" w:pos="1440"/>
          <w:tab w:val="left" w:pos="2070"/>
          <w:tab w:val="left" w:pos="2520"/>
          <w:tab w:val="left" w:pos="2880"/>
          <w:tab w:val="left" w:pos="3240"/>
          <w:tab w:val="left" w:pos="3600"/>
        </w:tabs>
        <w:rPr>
          <w:sz w:val="23"/>
        </w:rPr>
      </w:pPr>
    </w:p>
    <w:p w14:paraId="523A6197" w14:textId="77777777" w:rsidR="000A7CDE" w:rsidRDefault="000A7CDE">
      <w:pPr>
        <w:jc w:val="left"/>
      </w:pPr>
      <w:r>
        <w:rPr>
          <w:b/>
          <w:sz w:val="23"/>
        </w:rPr>
        <w:br w:type="page"/>
      </w:r>
      <w:r>
        <w:rPr>
          <w:b/>
        </w:rPr>
        <w:lastRenderedPageBreak/>
        <w:t>6</w:t>
      </w:r>
      <w:r>
        <w:rPr>
          <w:b/>
        </w:rPr>
        <w:tab/>
        <w:t>Standard organizational phrases</w:t>
      </w:r>
      <w:r>
        <w:t xml:space="preserve"> </w:t>
      </w:r>
    </w:p>
    <w:p w14:paraId="24BECB67" w14:textId="77777777" w:rsidR="000A7CDE" w:rsidRDefault="000A7CDE">
      <w:pPr>
        <w:tabs>
          <w:tab w:val="left" w:pos="720"/>
          <w:tab w:val="left" w:pos="1080"/>
          <w:tab w:val="left" w:pos="1440"/>
          <w:tab w:val="left" w:pos="2070"/>
          <w:tab w:val="left" w:pos="2520"/>
          <w:tab w:val="left" w:pos="2880"/>
          <w:tab w:val="left" w:pos="3240"/>
          <w:tab w:val="left" w:pos="3600"/>
        </w:tabs>
      </w:pPr>
    </w:p>
    <w:p w14:paraId="468DF753" w14:textId="77777777" w:rsidR="000A7CDE" w:rsidRDefault="000A7CDE">
      <w:pPr>
        <w:tabs>
          <w:tab w:val="left" w:pos="720"/>
          <w:tab w:val="left" w:pos="1080"/>
          <w:tab w:val="left" w:pos="1440"/>
          <w:tab w:val="left" w:pos="2070"/>
          <w:tab w:val="left" w:pos="2520"/>
          <w:tab w:val="left" w:pos="2880"/>
          <w:tab w:val="left" w:pos="3240"/>
          <w:tab w:val="left" w:pos="3600"/>
        </w:tabs>
      </w:pPr>
      <w:r>
        <w:t>6.1</w:t>
      </w:r>
      <w:r>
        <w:tab/>
        <w:t>"How do you read (me)?"</w:t>
      </w:r>
    </w:p>
    <w:p w14:paraId="4F55FAE0" w14:textId="77777777" w:rsidR="000A7CDE" w:rsidRDefault="000A7CDE">
      <w:pPr>
        <w:tabs>
          <w:tab w:val="left" w:pos="720"/>
          <w:tab w:val="left" w:pos="1080"/>
          <w:tab w:val="left" w:pos="1440"/>
          <w:tab w:val="left" w:pos="2070"/>
          <w:tab w:val="left" w:pos="2520"/>
          <w:tab w:val="left" w:pos="2880"/>
          <w:tab w:val="left" w:pos="3240"/>
          <w:tab w:val="left" w:pos="3600"/>
        </w:tabs>
      </w:pPr>
    </w:p>
    <w:p w14:paraId="30864768" w14:textId="77777777" w:rsidR="000A7CDE" w:rsidRDefault="000A7CDE">
      <w:pPr>
        <w:tabs>
          <w:tab w:val="left" w:pos="720"/>
          <w:tab w:val="left" w:pos="1080"/>
          <w:tab w:val="left" w:pos="1440"/>
          <w:tab w:val="left" w:pos="2070"/>
          <w:tab w:val="left" w:pos="2520"/>
          <w:tab w:val="left" w:pos="2880"/>
          <w:tab w:val="left" w:pos="3240"/>
          <w:tab w:val="left" w:pos="3600"/>
        </w:tabs>
        <w:rPr>
          <w:ins w:id="137" w:author="Heidi Clevett" w:date="2024-03-13T14:40:00Z"/>
        </w:rPr>
      </w:pPr>
      <w:r>
        <w:t>6.1.1</w:t>
      </w:r>
      <w:r>
        <w:tab/>
      </w:r>
      <w:r>
        <w:tab/>
        <w:t>"I read you ...</w:t>
      </w:r>
    </w:p>
    <w:p w14:paraId="2895E938" w14:textId="29DC86BF" w:rsidR="00AF120B" w:rsidRDefault="00AF120B">
      <w:pPr>
        <w:tabs>
          <w:tab w:val="left" w:pos="720"/>
          <w:tab w:val="left" w:pos="1080"/>
          <w:tab w:val="left" w:pos="1440"/>
          <w:tab w:val="left" w:pos="2070"/>
          <w:tab w:val="left" w:pos="2520"/>
          <w:tab w:val="left" w:pos="2880"/>
          <w:tab w:val="left" w:pos="3240"/>
          <w:tab w:val="left" w:pos="3600"/>
        </w:tabs>
      </w:pPr>
    </w:p>
    <w:p w14:paraId="2A6E2711" w14:textId="1F20E6BD" w:rsidR="000A7CDE" w:rsidDel="00340C6C" w:rsidRDefault="000A7CDE">
      <w:pPr>
        <w:tabs>
          <w:tab w:val="left" w:pos="720"/>
          <w:tab w:val="left" w:pos="1080"/>
          <w:tab w:val="left" w:pos="1440"/>
          <w:tab w:val="left" w:pos="1800"/>
          <w:tab w:val="left" w:pos="2520"/>
          <w:tab w:val="left" w:pos="3240"/>
          <w:tab w:val="left" w:pos="3600"/>
          <w:tab w:val="left" w:pos="6120"/>
        </w:tabs>
        <w:ind w:left="720" w:firstLine="720"/>
        <w:rPr>
          <w:del w:id="138" w:author="Heidi Clevett" w:date="2024-03-13T14:43:00Z"/>
        </w:rPr>
      </w:pPr>
      <w:del w:id="139" w:author="Heidi Clevett" w:date="2024-03-13T14:43:00Z">
        <w:r w:rsidDel="00340C6C">
          <w:delText>bad/one</w:delText>
        </w:r>
        <w:r w:rsidDel="00340C6C">
          <w:tab/>
        </w:r>
        <w:r w:rsidDel="00340C6C">
          <w:tab/>
          <w:delText xml:space="preserve">with signal strength one </w:delText>
        </w:r>
        <w:r w:rsidDel="00340C6C">
          <w:tab/>
          <w:delText>(i.e. barely perceptible)</w:delText>
        </w:r>
      </w:del>
    </w:p>
    <w:p w14:paraId="5EDD7930" w14:textId="5F324EDE" w:rsidR="000A7CDE" w:rsidRDefault="000A7CDE">
      <w:pPr>
        <w:tabs>
          <w:tab w:val="left" w:pos="720"/>
          <w:tab w:val="left" w:pos="1080"/>
          <w:tab w:val="left" w:pos="1440"/>
          <w:tab w:val="left" w:pos="1800"/>
          <w:tab w:val="left" w:pos="2520"/>
          <w:tab w:val="left" w:pos="3240"/>
          <w:tab w:val="left" w:pos="3600"/>
          <w:tab w:val="left" w:pos="6120"/>
        </w:tabs>
        <w:ind w:left="720" w:firstLine="720"/>
      </w:pPr>
      <w:r>
        <w:t>poor</w:t>
      </w:r>
      <w:del w:id="140" w:author="Heidi Clevett" w:date="2024-03-13T14:43:00Z">
        <w:r w:rsidDel="00340C6C">
          <w:delText>/two</w:delText>
        </w:r>
      </w:del>
      <w:r>
        <w:tab/>
        <w:t xml:space="preserve"> </w:t>
      </w:r>
      <w:r>
        <w:tab/>
      </w:r>
      <w:del w:id="141" w:author="Heidi Clevett" w:date="2024-03-13T14:43:00Z">
        <w:r w:rsidDel="00340C6C">
          <w:delText xml:space="preserve">with signal strength two </w:delText>
        </w:r>
        <w:r w:rsidDel="00340C6C">
          <w:tab/>
          <w:delText>(i.e. weak)</w:delText>
        </w:r>
      </w:del>
    </w:p>
    <w:p w14:paraId="717F013F" w14:textId="66D977A3" w:rsidR="000A7CDE" w:rsidRDefault="000A7CDE">
      <w:pPr>
        <w:tabs>
          <w:tab w:val="left" w:pos="720"/>
          <w:tab w:val="left" w:pos="1080"/>
          <w:tab w:val="left" w:pos="1440"/>
          <w:tab w:val="left" w:pos="1800"/>
          <w:tab w:val="left" w:pos="2520"/>
          <w:tab w:val="left" w:pos="3240"/>
          <w:tab w:val="left" w:pos="3600"/>
          <w:tab w:val="left" w:pos="6120"/>
        </w:tabs>
        <w:ind w:left="720" w:firstLine="720"/>
      </w:pPr>
      <w:r>
        <w:t>fair</w:t>
      </w:r>
      <w:del w:id="142" w:author="Heidi Clevett" w:date="2024-03-13T14:43:00Z">
        <w:r w:rsidDel="00340C6C">
          <w:delText>/three</w:delText>
        </w:r>
      </w:del>
      <w:r>
        <w:tab/>
      </w:r>
      <w:r>
        <w:tab/>
      </w:r>
      <w:del w:id="143" w:author="Heidi Clevett" w:date="2024-03-13T14:43:00Z">
        <w:r w:rsidDel="00340C6C">
          <w:delText xml:space="preserve">with signal strength three </w:delText>
        </w:r>
        <w:r w:rsidDel="00340C6C">
          <w:tab/>
          <w:delText>(i.e. fairly good)</w:delText>
        </w:r>
      </w:del>
    </w:p>
    <w:p w14:paraId="305FD3C9" w14:textId="23703882" w:rsidR="000A7CDE" w:rsidDel="00340C6C" w:rsidRDefault="000A7CDE">
      <w:pPr>
        <w:tabs>
          <w:tab w:val="left" w:pos="720"/>
          <w:tab w:val="left" w:pos="1080"/>
          <w:tab w:val="left" w:pos="1440"/>
          <w:tab w:val="left" w:pos="1800"/>
          <w:tab w:val="left" w:pos="2520"/>
          <w:tab w:val="left" w:pos="3240"/>
          <w:tab w:val="left" w:pos="3600"/>
          <w:tab w:val="left" w:pos="6120"/>
        </w:tabs>
        <w:ind w:left="720" w:firstLine="720"/>
        <w:rPr>
          <w:del w:id="144" w:author="Heidi Clevett" w:date="2024-03-13T14:43:00Z"/>
        </w:rPr>
      </w:pPr>
      <w:del w:id="145" w:author="Heidi Clevett" w:date="2024-03-13T14:43:00Z">
        <w:r w:rsidDel="00340C6C">
          <w:delText>good/four</w:delText>
        </w:r>
        <w:r w:rsidDel="00340C6C">
          <w:tab/>
          <w:delText xml:space="preserve"> </w:delText>
        </w:r>
        <w:r w:rsidDel="00340C6C">
          <w:tab/>
          <w:delText xml:space="preserve">with signal strength four </w:delText>
        </w:r>
        <w:r w:rsidDel="00340C6C">
          <w:tab/>
          <w:delText>(i.e. good)</w:delText>
        </w:r>
      </w:del>
    </w:p>
    <w:p w14:paraId="674C9045" w14:textId="444F64A2" w:rsidR="000A7CDE" w:rsidRDefault="000A7CDE">
      <w:pPr>
        <w:tabs>
          <w:tab w:val="left" w:pos="720"/>
          <w:tab w:val="left" w:pos="1080"/>
          <w:tab w:val="left" w:pos="1440"/>
          <w:tab w:val="left" w:pos="1800"/>
          <w:tab w:val="left" w:pos="2520"/>
          <w:tab w:val="left" w:pos="3240"/>
          <w:tab w:val="left" w:pos="3600"/>
          <w:tab w:val="left" w:pos="6120"/>
        </w:tabs>
        <w:ind w:left="720" w:firstLine="720"/>
      </w:pPr>
      <w:r>
        <w:t>excellent</w:t>
      </w:r>
      <w:ins w:id="146" w:author="Heidi Clevett" w:date="2024-03-13T14:46:00Z">
        <w:r w:rsidR="00BE578B">
          <w:t>”</w:t>
        </w:r>
      </w:ins>
      <w:del w:id="147" w:author="Heidi Clevett" w:date="2024-03-13T14:43:00Z">
        <w:r w:rsidDel="00340C6C">
          <w:delText>/five</w:delText>
        </w:r>
      </w:del>
      <w:r>
        <w:tab/>
      </w:r>
      <w:del w:id="148" w:author="Heidi Clevett" w:date="2024-03-13T14:43:00Z">
        <w:r w:rsidDel="00340C6C">
          <w:delText>with signal strength five</w:delText>
        </w:r>
        <w:r w:rsidDel="00340C6C">
          <w:tab/>
          <w:delText>(i.e. very good)</w:delText>
        </w:r>
      </w:del>
    </w:p>
    <w:p w14:paraId="7F47A77D" w14:textId="77777777" w:rsidR="000A7CDE" w:rsidRDefault="000A7CDE">
      <w:pPr>
        <w:tabs>
          <w:tab w:val="left" w:pos="720"/>
          <w:tab w:val="left" w:pos="1080"/>
          <w:tab w:val="left" w:pos="1440"/>
          <w:tab w:val="left" w:pos="2070"/>
          <w:tab w:val="left" w:pos="2520"/>
          <w:tab w:val="left" w:pos="3240"/>
          <w:tab w:val="left" w:pos="3600"/>
          <w:tab w:val="left" w:pos="6120"/>
        </w:tabs>
      </w:pPr>
    </w:p>
    <w:p w14:paraId="7AF17359" w14:textId="77777777" w:rsidR="000A7CDE" w:rsidRDefault="000A7CDE">
      <w:pPr>
        <w:tabs>
          <w:tab w:val="left" w:pos="720"/>
          <w:tab w:val="left" w:pos="1080"/>
          <w:tab w:val="left" w:pos="1440"/>
          <w:tab w:val="left" w:pos="2070"/>
          <w:tab w:val="left" w:pos="2520"/>
          <w:tab w:val="left" w:pos="3240"/>
          <w:tab w:val="left" w:pos="3600"/>
          <w:tab w:val="left" w:pos="6120"/>
        </w:tabs>
      </w:pPr>
      <w:r>
        <w:t>6.2</w:t>
      </w:r>
      <w:r>
        <w:tab/>
        <w:t>When it is advisable to remain on a VHF Channel / frequency, say:</w:t>
      </w:r>
    </w:p>
    <w:p w14:paraId="1BE310CD" w14:textId="77777777" w:rsidR="000A7CDE" w:rsidRDefault="000A7CDE">
      <w:pPr>
        <w:tabs>
          <w:tab w:val="left" w:pos="720"/>
          <w:tab w:val="left" w:pos="1080"/>
          <w:tab w:val="left" w:pos="1440"/>
          <w:tab w:val="left" w:pos="2070"/>
          <w:tab w:val="left" w:pos="2520"/>
          <w:tab w:val="left" w:pos="3240"/>
          <w:tab w:val="left" w:pos="3600"/>
          <w:tab w:val="left" w:pos="6120"/>
        </w:tabs>
        <w:ind w:firstLine="1440"/>
      </w:pPr>
      <w:r>
        <w:t>"Stand by on VHF Channel ... / frequency ... ".</w:t>
      </w:r>
    </w:p>
    <w:p w14:paraId="71083880" w14:textId="77777777" w:rsidR="000A7CDE" w:rsidRDefault="000A7CDE">
      <w:pPr>
        <w:tabs>
          <w:tab w:val="left" w:pos="720"/>
          <w:tab w:val="left" w:pos="1080"/>
          <w:tab w:val="left" w:pos="1440"/>
          <w:tab w:val="left" w:pos="2070"/>
          <w:tab w:val="left" w:pos="2520"/>
          <w:tab w:val="left" w:pos="3240"/>
          <w:tab w:val="left" w:pos="3600"/>
          <w:tab w:val="left" w:pos="6120"/>
        </w:tabs>
      </w:pPr>
    </w:p>
    <w:p w14:paraId="636C70E5" w14:textId="77777777" w:rsidR="000A7CDE" w:rsidRDefault="000A7CDE">
      <w:pPr>
        <w:tabs>
          <w:tab w:val="left" w:pos="720"/>
          <w:tab w:val="left" w:pos="1080"/>
          <w:tab w:val="left" w:pos="2070"/>
          <w:tab w:val="left" w:pos="2520"/>
          <w:tab w:val="left" w:pos="3240"/>
          <w:tab w:val="left" w:pos="3600"/>
          <w:tab w:val="left" w:pos="6120"/>
        </w:tabs>
      </w:pPr>
      <w:r>
        <w:t>6.2.1</w:t>
      </w:r>
      <w:r>
        <w:tab/>
      </w:r>
      <w:r>
        <w:tab/>
        <w:t>When it is accepted to remain on the VHF channel / frequency indicated, say:</w:t>
      </w:r>
    </w:p>
    <w:p w14:paraId="5233FEB2" w14:textId="77777777" w:rsidR="000A7CDE" w:rsidRDefault="000A7CDE">
      <w:pPr>
        <w:tabs>
          <w:tab w:val="left" w:pos="720"/>
          <w:tab w:val="left" w:pos="1080"/>
          <w:tab w:val="left" w:pos="1440"/>
          <w:tab w:val="left" w:pos="2070"/>
          <w:tab w:val="left" w:pos="2520"/>
          <w:tab w:val="left" w:pos="3240"/>
          <w:tab w:val="left" w:pos="3600"/>
          <w:tab w:val="left" w:pos="6120"/>
        </w:tabs>
        <w:ind w:firstLine="1440"/>
      </w:pPr>
      <w:r>
        <w:t>"Standing by on VHF Channel ... / frequency ... ".</w:t>
      </w:r>
    </w:p>
    <w:p w14:paraId="2FBED605" w14:textId="77777777" w:rsidR="000A7CDE" w:rsidRDefault="000A7CDE">
      <w:pPr>
        <w:tabs>
          <w:tab w:val="left" w:pos="720"/>
          <w:tab w:val="left" w:pos="1080"/>
          <w:tab w:val="left" w:pos="1440"/>
          <w:tab w:val="left" w:pos="2070"/>
          <w:tab w:val="left" w:pos="2520"/>
          <w:tab w:val="left" w:pos="3240"/>
          <w:tab w:val="left" w:pos="3600"/>
          <w:tab w:val="left" w:pos="6120"/>
        </w:tabs>
      </w:pPr>
    </w:p>
    <w:p w14:paraId="4725521C" w14:textId="77777777" w:rsidR="000A7CDE" w:rsidRDefault="000A7CDE">
      <w:pPr>
        <w:tabs>
          <w:tab w:val="left" w:pos="720"/>
          <w:tab w:val="left" w:pos="1080"/>
          <w:tab w:val="left" w:pos="1440"/>
          <w:tab w:val="left" w:pos="2070"/>
          <w:tab w:val="left" w:pos="2520"/>
          <w:tab w:val="left" w:pos="3240"/>
          <w:tab w:val="left" w:pos="3600"/>
          <w:tab w:val="left" w:pos="6120"/>
        </w:tabs>
      </w:pPr>
      <w:r>
        <w:t>6.3</w:t>
      </w:r>
      <w:r>
        <w:tab/>
        <w:t>When it is advisable to change to another VHF Channel / frequency, say:</w:t>
      </w:r>
    </w:p>
    <w:p w14:paraId="7DCBE345" w14:textId="77777777" w:rsidR="000A7CDE" w:rsidRDefault="000A7CDE">
      <w:pPr>
        <w:tabs>
          <w:tab w:val="left" w:pos="720"/>
          <w:tab w:val="left" w:pos="1080"/>
          <w:tab w:val="left" w:pos="1440"/>
          <w:tab w:val="left" w:pos="2070"/>
          <w:tab w:val="left" w:pos="2520"/>
          <w:tab w:val="left" w:pos="3240"/>
          <w:tab w:val="left" w:pos="3600"/>
          <w:tab w:val="left" w:pos="6120"/>
        </w:tabs>
        <w:ind w:firstLine="1440"/>
      </w:pPr>
      <w:r>
        <w:t>"Advise (you) change to VHF Channel ... / frequency ... ."</w:t>
      </w:r>
    </w:p>
    <w:p w14:paraId="11DACBE0" w14:textId="77777777" w:rsidR="000A7CDE" w:rsidRDefault="000A7CDE">
      <w:pPr>
        <w:tabs>
          <w:tab w:val="left" w:pos="720"/>
          <w:tab w:val="left" w:pos="1080"/>
          <w:tab w:val="left" w:pos="1440"/>
          <w:tab w:val="left" w:pos="2070"/>
          <w:tab w:val="left" w:pos="2520"/>
          <w:tab w:val="left" w:pos="3240"/>
          <w:tab w:val="left" w:pos="3600"/>
          <w:tab w:val="left" w:pos="6120"/>
        </w:tabs>
        <w:ind w:firstLine="1440"/>
      </w:pPr>
      <w:r>
        <w:t>"Advise(you) try VHF Channel .. / frequency... .".</w:t>
      </w:r>
    </w:p>
    <w:p w14:paraId="11CC02F4" w14:textId="77777777" w:rsidR="000A7CDE" w:rsidRDefault="000A7CDE">
      <w:pPr>
        <w:tabs>
          <w:tab w:val="left" w:pos="720"/>
          <w:tab w:val="left" w:pos="1080"/>
          <w:tab w:val="left" w:pos="1440"/>
          <w:tab w:val="left" w:pos="2070"/>
          <w:tab w:val="left" w:pos="2520"/>
          <w:tab w:val="left" w:pos="3240"/>
          <w:tab w:val="left" w:pos="3600"/>
          <w:tab w:val="left" w:pos="6120"/>
        </w:tabs>
      </w:pPr>
    </w:p>
    <w:p w14:paraId="5A9A156B" w14:textId="77777777" w:rsidR="000A7CDE" w:rsidRDefault="000A7CDE">
      <w:pPr>
        <w:tabs>
          <w:tab w:val="left" w:pos="720"/>
          <w:tab w:val="left" w:pos="1080"/>
          <w:tab w:val="left" w:pos="1440"/>
          <w:tab w:val="left" w:pos="2070"/>
          <w:tab w:val="left" w:pos="2520"/>
          <w:tab w:val="left" w:pos="3240"/>
          <w:tab w:val="left" w:pos="3600"/>
          <w:tab w:val="left" w:pos="6120"/>
        </w:tabs>
      </w:pPr>
      <w:r>
        <w:t>6.3.1</w:t>
      </w:r>
      <w:r>
        <w:tab/>
      </w:r>
      <w:r>
        <w:tab/>
        <w:t>When the changing of a VHF Channel / frequency is accepted, say:</w:t>
      </w:r>
    </w:p>
    <w:p w14:paraId="3C8B0E61" w14:textId="32D82344" w:rsidR="00EA4B6C" w:rsidDel="004228EE" w:rsidRDefault="000A7CDE" w:rsidP="004228EE">
      <w:pPr>
        <w:tabs>
          <w:tab w:val="left" w:pos="720"/>
          <w:tab w:val="left" w:pos="1080"/>
          <w:tab w:val="left" w:pos="1440"/>
          <w:tab w:val="left" w:pos="2070"/>
          <w:tab w:val="left" w:pos="2520"/>
          <w:tab w:val="left" w:pos="3240"/>
          <w:tab w:val="left" w:pos="3600"/>
          <w:tab w:val="left" w:pos="6120"/>
        </w:tabs>
        <w:ind w:firstLine="1440"/>
        <w:rPr>
          <w:del w:id="149" w:author="Heidi Clevett" w:date="2024-03-14T09:05:00Z"/>
        </w:rPr>
      </w:pPr>
      <w:r>
        <w:t>"Changing to VHF Channel ... / frequency ... .".</w:t>
      </w:r>
    </w:p>
    <w:p w14:paraId="4F45DC6D" w14:textId="77777777" w:rsidR="000A7CDE" w:rsidRDefault="000A7CDE">
      <w:pPr>
        <w:tabs>
          <w:tab w:val="left" w:pos="720"/>
          <w:tab w:val="left" w:pos="1080"/>
          <w:tab w:val="left" w:pos="1440"/>
          <w:tab w:val="left" w:pos="2070"/>
          <w:tab w:val="left" w:pos="2520"/>
          <w:tab w:val="left" w:pos="3240"/>
          <w:tab w:val="left" w:pos="3600"/>
          <w:tab w:val="left" w:pos="6120"/>
        </w:tabs>
      </w:pPr>
    </w:p>
    <w:p w14:paraId="4626113F" w14:textId="77777777" w:rsidR="000A7CDE" w:rsidRDefault="000A7CDE">
      <w:pPr>
        <w:tabs>
          <w:tab w:val="left" w:pos="720"/>
          <w:tab w:val="left" w:pos="1080"/>
          <w:tab w:val="left" w:pos="1440"/>
          <w:tab w:val="left" w:pos="2070"/>
          <w:tab w:val="left" w:pos="2520"/>
          <w:tab w:val="left" w:pos="3240"/>
          <w:tab w:val="left" w:pos="3600"/>
          <w:tab w:val="left" w:pos="6120"/>
        </w:tabs>
      </w:pPr>
      <w:r>
        <w:rPr>
          <w:b/>
        </w:rPr>
        <w:t>7</w:t>
      </w:r>
      <w:r>
        <w:rPr>
          <w:b/>
        </w:rPr>
        <w:tab/>
        <w:t>Corrections</w:t>
      </w:r>
    </w:p>
    <w:p w14:paraId="3D707AF3" w14:textId="77777777" w:rsidR="000A7CDE" w:rsidRDefault="000A7CDE">
      <w:pPr>
        <w:tabs>
          <w:tab w:val="left" w:pos="720"/>
          <w:tab w:val="left" w:pos="1080"/>
          <w:tab w:val="left" w:pos="1440"/>
          <w:tab w:val="left" w:pos="2070"/>
          <w:tab w:val="left" w:pos="2520"/>
          <w:tab w:val="left" w:pos="3240"/>
          <w:tab w:val="left" w:pos="3600"/>
          <w:tab w:val="left" w:pos="6120"/>
        </w:tabs>
      </w:pPr>
    </w:p>
    <w:p w14:paraId="1F2986AF" w14:textId="77777777" w:rsidR="000A7CDE" w:rsidRDefault="000A7CDE">
      <w:pPr>
        <w:tabs>
          <w:tab w:val="left" w:pos="720"/>
          <w:tab w:val="left" w:pos="1080"/>
          <w:tab w:val="left" w:pos="1440"/>
          <w:tab w:val="left" w:pos="2070"/>
          <w:tab w:val="left" w:pos="2520"/>
          <w:tab w:val="left" w:pos="3240"/>
          <w:tab w:val="left" w:pos="3600"/>
          <w:tab w:val="left" w:pos="6120"/>
        </w:tabs>
        <w:ind w:firstLine="720"/>
      </w:pPr>
      <w:r>
        <w:t>When a mistake is made in a message, say:</w:t>
      </w:r>
    </w:p>
    <w:p w14:paraId="1720A937" w14:textId="61C55026" w:rsidR="000A7CDE" w:rsidRDefault="000A7CDE">
      <w:pPr>
        <w:tabs>
          <w:tab w:val="left" w:pos="720"/>
          <w:tab w:val="left" w:pos="1080"/>
          <w:tab w:val="left" w:pos="1440"/>
          <w:tab w:val="left" w:pos="2070"/>
          <w:tab w:val="left" w:pos="2520"/>
          <w:tab w:val="left" w:pos="3240"/>
          <w:tab w:val="left" w:pos="3600"/>
          <w:tab w:val="left" w:pos="6120"/>
        </w:tabs>
        <w:ind w:firstLine="1080"/>
      </w:pPr>
      <w:del w:id="150" w:author="Heidi Clevett" w:date="2024-03-14T09:06:00Z">
        <w:r w:rsidDel="001B796F">
          <w:delText>"Mistake ..." followed by the word:</w:delText>
        </w:r>
      </w:del>
    </w:p>
    <w:p w14:paraId="5B085AF3" w14:textId="77777777" w:rsidR="000A7CDE" w:rsidRDefault="000A7CDE">
      <w:pPr>
        <w:tabs>
          <w:tab w:val="left" w:pos="720"/>
          <w:tab w:val="left" w:pos="1080"/>
          <w:tab w:val="left" w:pos="1440"/>
          <w:tab w:val="left" w:pos="2070"/>
          <w:tab w:val="left" w:pos="2520"/>
          <w:tab w:val="left" w:pos="3240"/>
          <w:tab w:val="left" w:pos="3600"/>
          <w:tab w:val="left" w:pos="6120"/>
        </w:tabs>
        <w:ind w:firstLine="1080"/>
      </w:pPr>
      <w:r>
        <w:t>"Correction ... " plus the corrected part of the message.</w:t>
      </w:r>
    </w:p>
    <w:p w14:paraId="6A96106A" w14:textId="77777777" w:rsidR="000A7CDE" w:rsidRDefault="000A7CDE">
      <w:pPr>
        <w:tabs>
          <w:tab w:val="left" w:pos="720"/>
          <w:tab w:val="left" w:pos="1080"/>
          <w:tab w:val="left" w:pos="1440"/>
          <w:tab w:val="left" w:pos="2070"/>
          <w:tab w:val="left" w:pos="2520"/>
          <w:tab w:val="left" w:pos="3240"/>
          <w:tab w:val="left" w:pos="3600"/>
          <w:tab w:val="left" w:pos="6120"/>
        </w:tabs>
        <w:ind w:firstLine="1080"/>
      </w:pPr>
    </w:p>
    <w:p w14:paraId="1A00A12E" w14:textId="61D71C7E" w:rsidR="000A7CDE" w:rsidRDefault="000A7CDE">
      <w:pPr>
        <w:tabs>
          <w:tab w:val="left" w:pos="720"/>
          <w:tab w:val="left" w:pos="1080"/>
          <w:tab w:val="left" w:pos="1440"/>
          <w:tab w:val="left" w:pos="2070"/>
          <w:tab w:val="left" w:pos="2520"/>
          <w:tab w:val="left" w:pos="3240"/>
          <w:tab w:val="left" w:pos="3600"/>
          <w:tab w:val="left" w:pos="6120"/>
        </w:tabs>
        <w:ind w:firstLine="1080"/>
      </w:pPr>
      <w:r>
        <w:t>Example: "My present speed is 14 knots</w:t>
      </w:r>
      <w:del w:id="151" w:author="Heidi Clevett" w:date="2024-03-14T09:06:00Z">
        <w:r w:rsidDel="00D261BE">
          <w:delText xml:space="preserve">  - mistake.</w:delText>
        </w:r>
      </w:del>
    </w:p>
    <w:p w14:paraId="2534200E" w14:textId="77777777" w:rsidR="000A7CDE" w:rsidRDefault="000A7CDE">
      <w:pPr>
        <w:tabs>
          <w:tab w:val="left" w:pos="720"/>
          <w:tab w:val="left" w:pos="1080"/>
          <w:tab w:val="left" w:pos="1440"/>
          <w:tab w:val="left" w:pos="2070"/>
          <w:tab w:val="left" w:pos="2520"/>
          <w:tab w:val="left" w:pos="3240"/>
          <w:tab w:val="left" w:pos="3600"/>
          <w:tab w:val="left" w:pos="6120"/>
        </w:tabs>
        <w:ind w:firstLine="1080"/>
      </w:pPr>
      <w:r>
        <w:t>Correction, my present speed is 12, one-two, knots."</w:t>
      </w:r>
    </w:p>
    <w:p w14:paraId="5BBE715B" w14:textId="77777777" w:rsidR="000A7CDE" w:rsidRDefault="000A7CDE">
      <w:pPr>
        <w:tabs>
          <w:tab w:val="left" w:pos="720"/>
          <w:tab w:val="left" w:pos="1080"/>
          <w:tab w:val="left" w:pos="1440"/>
          <w:tab w:val="left" w:pos="2070"/>
          <w:tab w:val="left" w:pos="2520"/>
          <w:tab w:val="left" w:pos="3240"/>
          <w:tab w:val="left" w:pos="3600"/>
          <w:tab w:val="left" w:pos="6120"/>
        </w:tabs>
        <w:ind w:firstLine="1080"/>
      </w:pPr>
    </w:p>
    <w:p w14:paraId="340F99B5" w14:textId="77777777" w:rsidR="000A7CDE" w:rsidRDefault="000A7CDE">
      <w:pPr>
        <w:tabs>
          <w:tab w:val="left" w:pos="720"/>
          <w:tab w:val="left" w:pos="1080"/>
          <w:tab w:val="left" w:pos="1440"/>
          <w:tab w:val="left" w:pos="2070"/>
          <w:tab w:val="left" w:pos="2520"/>
          <w:tab w:val="left" w:pos="3240"/>
          <w:tab w:val="left" w:pos="3600"/>
          <w:tab w:val="left" w:pos="6120"/>
        </w:tabs>
      </w:pPr>
      <w:r>
        <w:rPr>
          <w:b/>
        </w:rPr>
        <w:t>8</w:t>
      </w:r>
      <w:r>
        <w:rPr>
          <w:b/>
        </w:rPr>
        <w:tab/>
        <w:t>Readiness</w:t>
      </w:r>
    </w:p>
    <w:p w14:paraId="558892F0" w14:textId="77777777" w:rsidR="000A7CDE" w:rsidRDefault="000A7CDE">
      <w:pPr>
        <w:tabs>
          <w:tab w:val="left" w:pos="720"/>
          <w:tab w:val="left" w:pos="1080"/>
          <w:tab w:val="left" w:pos="1440"/>
          <w:tab w:val="left" w:pos="2070"/>
          <w:tab w:val="left" w:pos="2520"/>
          <w:tab w:val="left" w:pos="3240"/>
          <w:tab w:val="left" w:pos="3600"/>
          <w:tab w:val="left" w:pos="6120"/>
        </w:tabs>
      </w:pPr>
    </w:p>
    <w:p w14:paraId="7379E763" w14:textId="77777777" w:rsidR="000A7CDE" w:rsidRDefault="000A7CDE">
      <w:pPr>
        <w:tabs>
          <w:tab w:val="left" w:pos="720"/>
          <w:tab w:val="left" w:pos="1080"/>
          <w:tab w:val="left" w:pos="1440"/>
          <w:tab w:val="left" w:pos="2070"/>
          <w:tab w:val="left" w:pos="2520"/>
          <w:tab w:val="left" w:pos="3240"/>
          <w:tab w:val="left" w:pos="3600"/>
          <w:tab w:val="left" w:pos="6120"/>
        </w:tabs>
        <w:ind w:firstLine="720"/>
      </w:pPr>
      <w:r>
        <w:t>"I am/I am not ready to receive your message".</w:t>
      </w:r>
    </w:p>
    <w:p w14:paraId="26AEB7E1" w14:textId="77777777" w:rsidR="000A7CDE" w:rsidRDefault="000A7CDE">
      <w:pPr>
        <w:pStyle w:val="Header"/>
        <w:tabs>
          <w:tab w:val="clear" w:pos="4153"/>
          <w:tab w:val="clear" w:pos="8306"/>
          <w:tab w:val="left" w:pos="720"/>
          <w:tab w:val="left" w:pos="1080"/>
          <w:tab w:val="left" w:pos="1440"/>
          <w:tab w:val="left" w:pos="2070"/>
          <w:tab w:val="left" w:pos="2520"/>
          <w:tab w:val="left" w:pos="3240"/>
          <w:tab w:val="left" w:pos="3600"/>
          <w:tab w:val="left" w:pos="6120"/>
        </w:tabs>
      </w:pPr>
    </w:p>
    <w:p w14:paraId="17D0F068" w14:textId="77777777" w:rsidR="000A7CDE" w:rsidRDefault="000A7CDE">
      <w:pPr>
        <w:tabs>
          <w:tab w:val="left" w:pos="720"/>
          <w:tab w:val="left" w:pos="1080"/>
          <w:tab w:val="left" w:pos="1440"/>
          <w:tab w:val="left" w:pos="2070"/>
          <w:tab w:val="left" w:pos="2520"/>
          <w:tab w:val="left" w:pos="3240"/>
          <w:tab w:val="left" w:pos="3600"/>
          <w:tab w:val="left" w:pos="6120"/>
        </w:tabs>
      </w:pPr>
      <w:r>
        <w:rPr>
          <w:b/>
        </w:rPr>
        <w:t>9</w:t>
      </w:r>
      <w:r>
        <w:rPr>
          <w:b/>
        </w:rPr>
        <w:tab/>
        <w:t>Repetition</w:t>
      </w:r>
    </w:p>
    <w:p w14:paraId="45A38C10" w14:textId="77777777" w:rsidR="000A7CDE" w:rsidRDefault="000A7CDE">
      <w:pPr>
        <w:tabs>
          <w:tab w:val="left" w:pos="720"/>
          <w:tab w:val="left" w:pos="1080"/>
          <w:tab w:val="left" w:pos="1440"/>
          <w:tab w:val="left" w:pos="2070"/>
          <w:tab w:val="left" w:pos="2520"/>
          <w:tab w:val="left" w:pos="3240"/>
          <w:tab w:val="left" w:pos="3600"/>
          <w:tab w:val="left" w:pos="6120"/>
        </w:tabs>
      </w:pPr>
    </w:p>
    <w:p w14:paraId="2E412A30" w14:textId="77777777" w:rsidR="000A7CDE" w:rsidRDefault="000A7CDE">
      <w:pPr>
        <w:tabs>
          <w:tab w:val="left" w:pos="720"/>
          <w:tab w:val="left" w:pos="1080"/>
          <w:tab w:val="left" w:pos="1440"/>
          <w:tab w:val="left" w:pos="2070"/>
          <w:tab w:val="left" w:pos="2520"/>
          <w:tab w:val="left" w:pos="3240"/>
          <w:tab w:val="left" w:pos="3600"/>
          <w:tab w:val="left" w:pos="6120"/>
        </w:tabs>
      </w:pPr>
      <w:r>
        <w:t>9.1</w:t>
      </w:r>
      <w:r>
        <w:tab/>
        <w:t>If any part of the message is considered sufficiently important to need safeguarding, say:</w:t>
      </w:r>
      <w:r>
        <w:tab/>
      </w:r>
      <w:r>
        <w:tab/>
      </w:r>
      <w:r>
        <w:tab/>
        <w:t>"Repeat ... " -  followed by the corresponding part of the message.</w:t>
      </w:r>
    </w:p>
    <w:p w14:paraId="14FC4E41" w14:textId="77777777" w:rsidR="000A7CDE" w:rsidRDefault="000A7CDE">
      <w:pPr>
        <w:tabs>
          <w:tab w:val="left" w:pos="720"/>
          <w:tab w:val="left" w:pos="1080"/>
          <w:tab w:val="left" w:pos="1440"/>
          <w:tab w:val="left" w:pos="2070"/>
          <w:tab w:val="left" w:pos="2520"/>
          <w:tab w:val="left" w:pos="3240"/>
          <w:tab w:val="left" w:pos="3600"/>
          <w:tab w:val="left" w:pos="6120"/>
        </w:tabs>
      </w:pPr>
    </w:p>
    <w:p w14:paraId="2E52CCC9" w14:textId="77777777" w:rsidR="000A7CDE" w:rsidRDefault="000A7CDE">
      <w:pPr>
        <w:tabs>
          <w:tab w:val="left" w:pos="720"/>
          <w:tab w:val="left" w:pos="1080"/>
          <w:tab w:val="left" w:pos="1440"/>
          <w:tab w:val="left" w:pos="2070"/>
          <w:tab w:val="left" w:pos="2520"/>
          <w:tab w:val="left" w:pos="3240"/>
          <w:tab w:val="left" w:pos="3600"/>
          <w:tab w:val="left" w:pos="6120"/>
        </w:tabs>
        <w:ind w:firstLine="720"/>
      </w:pPr>
      <w:r>
        <w:t>Example: "My draft is 12.6 repeat one-two decimal 6 metres."</w:t>
      </w:r>
    </w:p>
    <w:p w14:paraId="39870533" w14:textId="77777777" w:rsidR="000A7CDE" w:rsidRDefault="000A7CDE">
      <w:pPr>
        <w:tabs>
          <w:tab w:val="left" w:pos="720"/>
          <w:tab w:val="left" w:pos="1080"/>
          <w:tab w:val="left" w:pos="1440"/>
          <w:tab w:val="left" w:pos="2070"/>
          <w:tab w:val="left" w:pos="2520"/>
          <w:tab w:val="left" w:pos="3240"/>
          <w:tab w:val="left" w:pos="3600"/>
          <w:tab w:val="left" w:pos="6120"/>
        </w:tabs>
        <w:ind w:firstLine="720"/>
      </w:pPr>
      <w:r>
        <w:tab/>
        <w:t>"Do not overtake - repeat - do not overtake."</w:t>
      </w:r>
    </w:p>
    <w:p w14:paraId="0BDF48A0" w14:textId="77777777" w:rsidR="000A7CDE" w:rsidRDefault="000A7CDE">
      <w:pPr>
        <w:tabs>
          <w:tab w:val="left" w:pos="720"/>
          <w:tab w:val="left" w:pos="1080"/>
          <w:tab w:val="left" w:pos="1440"/>
          <w:tab w:val="left" w:pos="2070"/>
          <w:tab w:val="left" w:pos="2520"/>
          <w:tab w:val="left" w:pos="3240"/>
          <w:tab w:val="left" w:pos="3600"/>
          <w:tab w:val="left" w:pos="6120"/>
        </w:tabs>
      </w:pPr>
    </w:p>
    <w:p w14:paraId="0FF1E676" w14:textId="77777777" w:rsidR="000A7CDE" w:rsidRDefault="000A7CDE">
      <w:pPr>
        <w:tabs>
          <w:tab w:val="left" w:pos="720"/>
          <w:tab w:val="left" w:pos="1080"/>
          <w:tab w:val="left" w:pos="1440"/>
          <w:tab w:val="left" w:pos="2070"/>
          <w:tab w:val="left" w:pos="2520"/>
          <w:tab w:val="left" w:pos="3240"/>
          <w:tab w:val="left" w:pos="3600"/>
          <w:tab w:val="left" w:pos="6120"/>
        </w:tabs>
      </w:pPr>
      <w:r>
        <w:t>9.2</w:t>
      </w:r>
      <w:r>
        <w:tab/>
        <w:t>When a message is not properly heard, say:</w:t>
      </w:r>
    </w:p>
    <w:p w14:paraId="4E230985"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ins w:id="152" w:author="Heidi Clevett" w:date="2024-03-14T09:07:00Z"/>
        </w:rPr>
      </w:pPr>
      <w:r>
        <w:tab/>
        <w:t>"Say again</w:t>
      </w:r>
      <w:del w:id="153" w:author="Heidi Clevett" w:date="2024-03-14T09:06:00Z">
        <w:r w:rsidDel="00867CED">
          <w:delText xml:space="preserve"> (please)</w:delText>
        </w:r>
      </w:del>
      <w:r>
        <w:t xml:space="preserve">." </w:t>
      </w:r>
    </w:p>
    <w:p w14:paraId="2D896D9B" w14:textId="77777777" w:rsidR="007046E4" w:rsidRDefault="007046E4" w:rsidP="007046E4">
      <w:pPr>
        <w:tabs>
          <w:tab w:val="left" w:pos="720"/>
          <w:tab w:val="left" w:pos="1080"/>
          <w:tab w:val="left" w:pos="1440"/>
          <w:tab w:val="left" w:pos="2070"/>
          <w:tab w:val="left" w:pos="2520"/>
          <w:tab w:val="left" w:pos="3240"/>
          <w:tab w:val="left" w:pos="3600"/>
          <w:tab w:val="left" w:pos="6120"/>
        </w:tabs>
        <w:rPr>
          <w:ins w:id="154" w:author="Heidi Clevett" w:date="2024-03-14T09:07:00Z"/>
        </w:rPr>
      </w:pPr>
    </w:p>
    <w:p w14:paraId="7C4E003E" w14:textId="053E3500" w:rsidR="007046E4" w:rsidRDefault="007046E4" w:rsidP="007046E4">
      <w:pPr>
        <w:rPr>
          <w:ins w:id="155" w:author="Heidi Clevett" w:date="2024-03-14T09:07:00Z"/>
        </w:rPr>
      </w:pPr>
      <w:ins w:id="156" w:author="Heidi Clevett" w:date="2024-03-14T09:07:00Z">
        <w:r>
          <w:t xml:space="preserve">9.3 </w:t>
        </w:r>
        <w:r w:rsidR="00AF01A3">
          <w:tab/>
        </w:r>
        <w:r>
          <w:t xml:space="preserve">[New section] Closed Loop Communications </w:t>
        </w:r>
      </w:ins>
    </w:p>
    <w:p w14:paraId="576C4614" w14:textId="58FD237A" w:rsidR="007046E4" w:rsidRDefault="007046E4" w:rsidP="00AF01A3">
      <w:pPr>
        <w:ind w:firstLine="720"/>
        <w:rPr>
          <w:ins w:id="157" w:author="Heidi Clevett" w:date="2024-03-14T09:07:00Z"/>
        </w:rPr>
        <w:pPrChange w:id="158" w:author="Heidi Clevett" w:date="2024-03-14T09:07:00Z">
          <w:pPr/>
        </w:pPrChange>
      </w:pPr>
      <w:ins w:id="159" w:author="Heidi Clevett" w:date="2024-03-14T09:07:00Z">
        <w:r>
          <w:t xml:space="preserve">To </w:t>
        </w:r>
        <w:r w:rsidRPr="0071121B">
          <w:t xml:space="preserve">request the </w:t>
        </w:r>
        <w:r w:rsidR="00AF01A3" w:rsidRPr="0071121B">
          <w:t>recipient,</w:t>
        </w:r>
        <w:r w:rsidRPr="0071121B">
          <w:t xml:space="preserve"> repeat back important information</w:t>
        </w:r>
        <w:r>
          <w:t xml:space="preserve"> say:</w:t>
        </w:r>
      </w:ins>
    </w:p>
    <w:p w14:paraId="6FC95B55" w14:textId="77777777" w:rsidR="007046E4" w:rsidRDefault="007046E4" w:rsidP="00AF01A3">
      <w:pPr>
        <w:ind w:firstLine="720"/>
        <w:rPr>
          <w:ins w:id="160" w:author="Heidi Clevett" w:date="2024-03-14T09:07:00Z"/>
        </w:rPr>
        <w:pPrChange w:id="161" w:author="Heidi Clevett" w:date="2024-03-14T09:07:00Z">
          <w:pPr/>
        </w:pPrChange>
      </w:pPr>
      <w:ins w:id="162" w:author="Heidi Clevett" w:date="2024-03-14T09:07:00Z">
        <w:r>
          <w:t>“Read back”</w:t>
        </w:r>
      </w:ins>
    </w:p>
    <w:p w14:paraId="1C2B4999" w14:textId="1AC1C591" w:rsidR="007046E4" w:rsidRDefault="007046E4" w:rsidP="007046E4">
      <w:pPr>
        <w:tabs>
          <w:tab w:val="left" w:pos="720"/>
          <w:tab w:val="left" w:pos="1080"/>
          <w:tab w:val="left" w:pos="1440"/>
          <w:tab w:val="left" w:pos="2070"/>
          <w:tab w:val="left" w:pos="2520"/>
          <w:tab w:val="left" w:pos="3240"/>
          <w:tab w:val="left" w:pos="3600"/>
          <w:tab w:val="left" w:pos="6120"/>
        </w:tabs>
        <w:pPrChange w:id="163" w:author="Heidi Clevett" w:date="2024-03-14T09:07:00Z">
          <w:pPr>
            <w:tabs>
              <w:tab w:val="left" w:pos="720"/>
              <w:tab w:val="left" w:pos="1080"/>
              <w:tab w:val="left" w:pos="1440"/>
              <w:tab w:val="left" w:pos="2070"/>
              <w:tab w:val="left" w:pos="2520"/>
              <w:tab w:val="left" w:pos="3240"/>
              <w:tab w:val="left" w:pos="3600"/>
              <w:tab w:val="left" w:pos="6120"/>
            </w:tabs>
            <w:ind w:firstLine="720"/>
          </w:pPr>
        </w:pPrChange>
      </w:pPr>
    </w:p>
    <w:p w14:paraId="31310630" w14:textId="77777777" w:rsidR="000A7CDE" w:rsidRDefault="000A7CDE">
      <w:pPr>
        <w:tabs>
          <w:tab w:val="left" w:pos="720"/>
          <w:tab w:val="left" w:pos="1080"/>
          <w:tab w:val="left" w:pos="1440"/>
          <w:tab w:val="left" w:pos="2070"/>
          <w:tab w:val="left" w:pos="2520"/>
          <w:tab w:val="left" w:pos="3240"/>
          <w:tab w:val="left" w:pos="3600"/>
          <w:tab w:val="left" w:pos="6120"/>
        </w:tabs>
      </w:pPr>
    </w:p>
    <w:p w14:paraId="40C7353B" w14:textId="77777777" w:rsidR="000A7CDE" w:rsidRDefault="000A7CDE">
      <w:pPr>
        <w:pStyle w:val="Heading8"/>
        <w:tabs>
          <w:tab w:val="clear" w:pos="0"/>
          <w:tab w:val="clear" w:pos="5760"/>
          <w:tab w:val="left" w:pos="1080"/>
          <w:tab w:val="left" w:pos="1440"/>
          <w:tab w:val="left" w:pos="2070"/>
          <w:tab w:val="left" w:pos="2520"/>
          <w:tab w:val="left" w:pos="3600"/>
          <w:tab w:val="left" w:pos="6120"/>
        </w:tabs>
        <w:rPr>
          <w:bCs w:val="0"/>
        </w:rPr>
      </w:pPr>
      <w:r>
        <w:rPr>
          <w:bCs w:val="0"/>
        </w:rPr>
        <w:br w:type="page"/>
      </w:r>
      <w:r>
        <w:rPr>
          <w:bCs w:val="0"/>
        </w:rPr>
        <w:lastRenderedPageBreak/>
        <w:t>10</w:t>
      </w:r>
      <w:r>
        <w:rPr>
          <w:bCs w:val="0"/>
        </w:rPr>
        <w:tab/>
        <w:t>Numbers</w:t>
      </w:r>
    </w:p>
    <w:p w14:paraId="3551F173"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23A89A87"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3"/>
        </w:rPr>
      </w:pPr>
      <w:r>
        <w:rPr>
          <w:sz w:val="23"/>
        </w:rPr>
        <w:t>Numbers are to be spoken in separate digits:</w:t>
      </w:r>
    </w:p>
    <w:p w14:paraId="163CE70A"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3"/>
        </w:rPr>
      </w:pPr>
    </w:p>
    <w:p w14:paraId="397834BD" w14:textId="77777777" w:rsidR="000A7CDE" w:rsidRDefault="000A7CDE">
      <w:pPr>
        <w:tabs>
          <w:tab w:val="left" w:pos="720"/>
          <w:tab w:val="left" w:pos="1080"/>
          <w:tab w:val="left" w:pos="1440"/>
          <w:tab w:val="left" w:pos="2070"/>
          <w:tab w:val="left" w:pos="2520"/>
          <w:tab w:val="left" w:pos="3240"/>
          <w:tab w:val="left" w:pos="3600"/>
          <w:tab w:val="left" w:pos="6120"/>
        </w:tabs>
        <w:ind w:firstLine="1440"/>
        <w:rPr>
          <w:sz w:val="23"/>
        </w:rPr>
      </w:pPr>
      <w:r>
        <w:rPr>
          <w:sz w:val="23"/>
        </w:rPr>
        <w:t>"One-five-zero" for 150</w:t>
      </w:r>
    </w:p>
    <w:p w14:paraId="538C02C9" w14:textId="77777777" w:rsidR="000A7CDE" w:rsidRDefault="000A7CDE">
      <w:pPr>
        <w:tabs>
          <w:tab w:val="left" w:pos="720"/>
          <w:tab w:val="left" w:pos="1080"/>
          <w:tab w:val="left" w:pos="1440"/>
          <w:tab w:val="left" w:pos="2070"/>
          <w:tab w:val="left" w:pos="2520"/>
          <w:tab w:val="left" w:pos="3240"/>
          <w:tab w:val="left" w:pos="3600"/>
          <w:tab w:val="left" w:pos="6120"/>
        </w:tabs>
        <w:ind w:firstLine="1440"/>
        <w:rPr>
          <w:sz w:val="23"/>
        </w:rPr>
      </w:pPr>
      <w:r>
        <w:rPr>
          <w:sz w:val="23"/>
        </w:rPr>
        <w:t>"Two decimal five" or</w:t>
      </w:r>
    </w:p>
    <w:p w14:paraId="3D53C7D7" w14:textId="77777777" w:rsidR="000A7CDE" w:rsidRDefault="000A7CDE">
      <w:pPr>
        <w:tabs>
          <w:tab w:val="left" w:pos="720"/>
          <w:tab w:val="left" w:pos="1080"/>
          <w:tab w:val="left" w:pos="1440"/>
          <w:tab w:val="left" w:pos="2070"/>
          <w:tab w:val="left" w:pos="2520"/>
          <w:tab w:val="left" w:pos="3240"/>
          <w:tab w:val="left" w:pos="3600"/>
          <w:tab w:val="left" w:pos="6120"/>
        </w:tabs>
        <w:ind w:firstLine="1440"/>
        <w:rPr>
          <w:sz w:val="23"/>
        </w:rPr>
      </w:pPr>
      <w:r>
        <w:rPr>
          <w:rFonts w:ascii="WP TypographicSymbols" w:hAnsi="WP TypographicSymbols"/>
          <w:sz w:val="23"/>
        </w:rPr>
        <w:t></w:t>
      </w:r>
      <w:r>
        <w:rPr>
          <w:sz w:val="23"/>
        </w:rPr>
        <w:t>Two point five” for 2.5</w:t>
      </w:r>
    </w:p>
    <w:p w14:paraId="52264F62"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22C038FF"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3"/>
        </w:rPr>
      </w:pPr>
      <w:r>
        <w:rPr>
          <w:sz w:val="23"/>
        </w:rPr>
        <w:t>Note: Attention! When rudder angles, e.g. in wheel orders, are given, say:</w:t>
      </w:r>
    </w:p>
    <w:p w14:paraId="435752AC"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3"/>
        </w:rPr>
      </w:pPr>
    </w:p>
    <w:p w14:paraId="080B67A1" w14:textId="77777777" w:rsidR="000A7CDE" w:rsidRDefault="000A7CDE">
      <w:pPr>
        <w:tabs>
          <w:tab w:val="left" w:pos="720"/>
          <w:tab w:val="left" w:pos="1080"/>
          <w:tab w:val="left" w:pos="1440"/>
          <w:tab w:val="left" w:pos="2160"/>
          <w:tab w:val="left" w:pos="2520"/>
          <w:tab w:val="left" w:pos="3240"/>
          <w:tab w:val="left" w:pos="3600"/>
          <w:tab w:val="left" w:pos="6120"/>
        </w:tabs>
        <w:ind w:firstLine="1440"/>
        <w:rPr>
          <w:sz w:val="23"/>
        </w:rPr>
      </w:pPr>
      <w:r>
        <w:rPr>
          <w:sz w:val="23"/>
        </w:rPr>
        <w:t xml:space="preserve">"Fifteen" for 15 or </w:t>
      </w:r>
    </w:p>
    <w:p w14:paraId="3893487B" w14:textId="77777777" w:rsidR="000A7CDE" w:rsidRDefault="000A7CDE">
      <w:pPr>
        <w:tabs>
          <w:tab w:val="left" w:pos="720"/>
          <w:tab w:val="left" w:pos="1080"/>
          <w:tab w:val="left" w:pos="1440"/>
          <w:tab w:val="left" w:pos="2160"/>
          <w:tab w:val="left" w:pos="2520"/>
          <w:tab w:val="left" w:pos="3240"/>
          <w:tab w:val="left" w:pos="3600"/>
          <w:tab w:val="left" w:pos="6120"/>
        </w:tabs>
        <w:ind w:firstLine="1440"/>
        <w:rPr>
          <w:sz w:val="23"/>
        </w:rPr>
      </w:pPr>
      <w:r>
        <w:rPr>
          <w:sz w:val="23"/>
        </w:rPr>
        <w:t>"Twenty" for 20, etc.</w:t>
      </w:r>
    </w:p>
    <w:p w14:paraId="05506AFB"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7924DFEB" w14:textId="77777777" w:rsidR="000A7CDE" w:rsidRDefault="000A7CDE">
      <w:pPr>
        <w:pStyle w:val="Heading5"/>
        <w:keepNext w:val="0"/>
        <w:tabs>
          <w:tab w:val="left" w:pos="720"/>
          <w:tab w:val="left" w:pos="1080"/>
          <w:tab w:val="left" w:pos="2070"/>
          <w:tab w:val="left" w:pos="2520"/>
          <w:tab w:val="left" w:pos="3240"/>
          <w:tab w:val="left" w:pos="3600"/>
          <w:tab w:val="left" w:pos="6120"/>
        </w:tabs>
        <w:jc w:val="both"/>
      </w:pPr>
      <w:r>
        <w:t>11</w:t>
      </w:r>
      <w:r>
        <w:tab/>
        <w:t>Positions</w:t>
      </w:r>
    </w:p>
    <w:p w14:paraId="16AF382E"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5B0AEF49" w14:textId="77777777" w:rsidR="000A7CDE" w:rsidRDefault="000A7CDE">
      <w:pPr>
        <w:tabs>
          <w:tab w:val="left" w:pos="720"/>
          <w:tab w:val="left" w:pos="1080"/>
          <w:tab w:val="left" w:pos="1440"/>
          <w:tab w:val="left" w:pos="2070"/>
          <w:tab w:val="left" w:pos="2520"/>
          <w:tab w:val="left" w:pos="3240"/>
          <w:tab w:val="left" w:pos="3600"/>
          <w:tab w:val="left" w:pos="6120"/>
        </w:tabs>
        <w:ind w:left="720" w:hanging="720"/>
        <w:rPr>
          <w:sz w:val="23"/>
        </w:rPr>
      </w:pPr>
      <w:r>
        <w:rPr>
          <w:sz w:val="23"/>
        </w:rPr>
        <w:t>11.1</w:t>
      </w:r>
      <w:r>
        <w:rPr>
          <w:sz w:val="23"/>
        </w:rPr>
        <w:tab/>
        <w:t>When latitude and longitude are used, these shall be expressed in degrees and minutes (and decimals of a minute if necessary), North or South of the Equator and East or West of Greenwich.</w:t>
      </w:r>
    </w:p>
    <w:p w14:paraId="4D8AB4A9"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5D419BDF" w14:textId="77777777" w:rsidR="000A7CDE" w:rsidRDefault="000A7CDE">
      <w:pPr>
        <w:tabs>
          <w:tab w:val="left" w:pos="720"/>
          <w:tab w:val="left" w:pos="1080"/>
          <w:tab w:val="left" w:pos="1440"/>
          <w:tab w:val="left" w:pos="2070"/>
          <w:tab w:val="left" w:pos="2520"/>
          <w:tab w:val="left" w:pos="3240"/>
          <w:tab w:val="left" w:pos="3600"/>
          <w:tab w:val="left" w:pos="6120"/>
        </w:tabs>
        <w:ind w:left="2070" w:hanging="1350"/>
        <w:rPr>
          <w:sz w:val="23"/>
        </w:rPr>
      </w:pPr>
      <w:r>
        <w:rPr>
          <w:sz w:val="23"/>
        </w:rPr>
        <w:t>Example:</w:t>
      </w:r>
      <w:r>
        <w:rPr>
          <w:sz w:val="23"/>
        </w:rPr>
        <w:tab/>
        <w:t>"WARNING. Dangerous wreck in position 15 degrees 34 minutes North 061 degrees 29 minutes West."</w:t>
      </w:r>
    </w:p>
    <w:p w14:paraId="3905AA1B"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295B9D76" w14:textId="77777777" w:rsidR="000A7CDE" w:rsidRDefault="000A7CDE">
      <w:pPr>
        <w:tabs>
          <w:tab w:val="left" w:pos="720"/>
          <w:tab w:val="left" w:pos="1080"/>
          <w:tab w:val="left" w:pos="1440"/>
          <w:tab w:val="left" w:pos="2070"/>
          <w:tab w:val="left" w:pos="2520"/>
          <w:tab w:val="left" w:pos="3240"/>
          <w:tab w:val="left" w:pos="3600"/>
          <w:tab w:val="left" w:pos="6120"/>
        </w:tabs>
        <w:ind w:left="720" w:hanging="720"/>
        <w:rPr>
          <w:sz w:val="23"/>
        </w:rPr>
      </w:pPr>
      <w:r>
        <w:rPr>
          <w:sz w:val="23"/>
        </w:rPr>
        <w:t>11.2</w:t>
      </w:r>
      <w:r>
        <w:rPr>
          <w:sz w:val="23"/>
        </w:rPr>
        <w:tab/>
        <w:t>When the position is related to a mark, the mark shall be a well-defined charted object.  The bearing shall be in the 360 degrees notation from true north and shall be that of the position FROM the mark.</w:t>
      </w:r>
    </w:p>
    <w:p w14:paraId="3AB46E91"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37027B15"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3"/>
        </w:rPr>
      </w:pPr>
      <w:r>
        <w:rPr>
          <w:sz w:val="23"/>
        </w:rPr>
        <w:t>Example:</w:t>
      </w:r>
      <w:r>
        <w:rPr>
          <w:sz w:val="23"/>
        </w:rPr>
        <w:tab/>
        <w:t>"Your position  bearing 137 degrees from Big Head lighthouse</w:t>
      </w:r>
    </w:p>
    <w:p w14:paraId="75389643" w14:textId="77777777" w:rsidR="000A7CDE" w:rsidRDefault="000A7CDE">
      <w:pPr>
        <w:tabs>
          <w:tab w:val="left" w:pos="720"/>
          <w:tab w:val="left" w:pos="1080"/>
          <w:tab w:val="left" w:pos="1440"/>
          <w:tab w:val="left" w:pos="2070"/>
          <w:tab w:val="left" w:pos="2520"/>
          <w:tab w:val="left" w:pos="3240"/>
          <w:tab w:val="left" w:pos="3600"/>
          <w:tab w:val="left" w:pos="6120"/>
        </w:tabs>
        <w:ind w:firstLine="2070"/>
        <w:rPr>
          <w:sz w:val="23"/>
        </w:rPr>
      </w:pPr>
      <w:r>
        <w:rPr>
          <w:sz w:val="23"/>
        </w:rPr>
        <w:t>distance 2.4 nautical miles."</w:t>
      </w:r>
    </w:p>
    <w:p w14:paraId="16E98D0A"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18D4867C" w14:textId="77777777" w:rsidR="000A7CDE" w:rsidRDefault="000A7CDE">
      <w:pPr>
        <w:pStyle w:val="Heading8"/>
        <w:tabs>
          <w:tab w:val="clear" w:pos="0"/>
          <w:tab w:val="clear" w:pos="5760"/>
          <w:tab w:val="left" w:pos="1080"/>
          <w:tab w:val="left" w:pos="1440"/>
          <w:tab w:val="left" w:pos="2070"/>
          <w:tab w:val="left" w:pos="2520"/>
          <w:tab w:val="left" w:pos="3600"/>
          <w:tab w:val="left" w:pos="6120"/>
        </w:tabs>
        <w:rPr>
          <w:bCs w:val="0"/>
        </w:rPr>
      </w:pPr>
      <w:r>
        <w:rPr>
          <w:bCs w:val="0"/>
        </w:rPr>
        <w:t>12</w:t>
      </w:r>
      <w:r>
        <w:rPr>
          <w:bCs w:val="0"/>
        </w:rPr>
        <w:tab/>
        <w:t>Bearings</w:t>
      </w:r>
    </w:p>
    <w:p w14:paraId="2C381253"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7E23B45E" w14:textId="77777777" w:rsidR="000A7CDE" w:rsidRDefault="000A7CDE">
      <w:pPr>
        <w:tabs>
          <w:tab w:val="left" w:pos="720"/>
          <w:tab w:val="left" w:pos="1440"/>
          <w:tab w:val="left" w:pos="2070"/>
          <w:tab w:val="left" w:pos="2520"/>
          <w:tab w:val="left" w:pos="3240"/>
          <w:tab w:val="left" w:pos="3600"/>
          <w:tab w:val="left" w:pos="6120"/>
        </w:tabs>
        <w:ind w:left="720"/>
        <w:rPr>
          <w:sz w:val="23"/>
        </w:rPr>
      </w:pPr>
      <w:r>
        <w:rPr>
          <w:sz w:val="23"/>
        </w:rPr>
        <w:t>The bearing of the mark or vessel concerned is the bearing in the 360 degree notation from north (true north unless otherwise stated), except in the case of relative bearings.  Bearings may be either FROM the mark or FROM the vessel.</w:t>
      </w:r>
    </w:p>
    <w:p w14:paraId="3ACB7F85" w14:textId="77777777" w:rsidR="000A7CDE" w:rsidRDefault="000A7CDE">
      <w:pPr>
        <w:tabs>
          <w:tab w:val="left" w:pos="720"/>
          <w:tab w:val="left" w:pos="1440"/>
          <w:tab w:val="left" w:pos="2070"/>
          <w:tab w:val="left" w:pos="2520"/>
          <w:tab w:val="left" w:pos="3240"/>
          <w:tab w:val="left" w:pos="3600"/>
          <w:tab w:val="left" w:pos="6120"/>
        </w:tabs>
        <w:ind w:left="720"/>
        <w:rPr>
          <w:sz w:val="23"/>
        </w:rPr>
      </w:pPr>
    </w:p>
    <w:p w14:paraId="2BE7F772" w14:textId="77777777" w:rsidR="000A7CDE" w:rsidRDefault="000A7CDE">
      <w:pPr>
        <w:tabs>
          <w:tab w:val="left" w:pos="720"/>
          <w:tab w:val="left" w:pos="1440"/>
          <w:tab w:val="left" w:pos="2070"/>
          <w:tab w:val="left" w:pos="2520"/>
          <w:tab w:val="left" w:pos="3240"/>
          <w:tab w:val="left" w:pos="3600"/>
          <w:tab w:val="left" w:pos="6120"/>
        </w:tabs>
        <w:ind w:left="720"/>
        <w:rPr>
          <w:sz w:val="23"/>
        </w:rPr>
      </w:pPr>
      <w:r>
        <w:rPr>
          <w:sz w:val="23"/>
        </w:rPr>
        <w:t>Examples: "Pilot boat is bearing 215 degrees from you."</w:t>
      </w:r>
    </w:p>
    <w:p w14:paraId="7D0C99FE" w14:textId="77777777" w:rsidR="000A7CDE" w:rsidRDefault="000A7CDE">
      <w:pPr>
        <w:tabs>
          <w:tab w:val="left" w:pos="720"/>
          <w:tab w:val="left" w:pos="1440"/>
          <w:tab w:val="left" w:pos="2070"/>
          <w:tab w:val="left" w:pos="2520"/>
          <w:tab w:val="left" w:pos="3240"/>
          <w:tab w:val="left" w:pos="3600"/>
          <w:tab w:val="left" w:pos="6120"/>
        </w:tabs>
        <w:ind w:left="720"/>
        <w:rPr>
          <w:sz w:val="23"/>
        </w:rPr>
      </w:pPr>
    </w:p>
    <w:p w14:paraId="677C8D59" w14:textId="77777777" w:rsidR="000A7CDE" w:rsidRDefault="000A7CDE">
      <w:pPr>
        <w:tabs>
          <w:tab w:val="left" w:pos="720"/>
          <w:tab w:val="left" w:pos="1440"/>
          <w:tab w:val="left" w:pos="1800"/>
          <w:tab w:val="left" w:pos="2070"/>
          <w:tab w:val="left" w:pos="2520"/>
          <w:tab w:val="left" w:pos="3240"/>
          <w:tab w:val="left" w:pos="3600"/>
          <w:tab w:val="left" w:pos="6120"/>
        </w:tabs>
        <w:ind w:left="720"/>
        <w:rPr>
          <w:sz w:val="23"/>
        </w:rPr>
      </w:pPr>
      <w:r>
        <w:rPr>
          <w:sz w:val="23"/>
        </w:rPr>
        <w:t>Note:</w:t>
      </w:r>
      <w:r>
        <w:rPr>
          <w:sz w:val="23"/>
        </w:rPr>
        <w:tab/>
        <w:t>Vessels reporting their position should always quote their bearing FROM the</w:t>
      </w:r>
    </w:p>
    <w:p w14:paraId="304774B6" w14:textId="77777777" w:rsidR="000A7CDE" w:rsidRDefault="000A7CDE">
      <w:pPr>
        <w:tabs>
          <w:tab w:val="left" w:pos="720"/>
          <w:tab w:val="left" w:pos="1440"/>
          <w:tab w:val="left" w:pos="1800"/>
          <w:tab w:val="left" w:pos="2070"/>
          <w:tab w:val="left" w:pos="2520"/>
          <w:tab w:val="left" w:pos="3240"/>
          <w:tab w:val="left" w:pos="3600"/>
          <w:tab w:val="left" w:pos="6120"/>
        </w:tabs>
        <w:ind w:left="720"/>
        <w:rPr>
          <w:sz w:val="23"/>
        </w:rPr>
      </w:pPr>
      <w:r>
        <w:rPr>
          <w:sz w:val="23"/>
        </w:rPr>
        <w:tab/>
        <w:t>mark, as described in paragraph 11.2 of this section.</w:t>
      </w:r>
    </w:p>
    <w:p w14:paraId="40553ABE"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20BB4F96"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r>
        <w:rPr>
          <w:sz w:val="23"/>
        </w:rPr>
        <w:t>12.1</w:t>
      </w:r>
      <w:r>
        <w:rPr>
          <w:sz w:val="23"/>
        </w:rPr>
        <w:tab/>
        <w:t>Relative bearings</w:t>
      </w:r>
    </w:p>
    <w:p w14:paraId="4CE8E8AF"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1E336E73" w14:textId="77777777" w:rsidR="000A7CDE" w:rsidRDefault="000A7CDE">
      <w:pPr>
        <w:tabs>
          <w:tab w:val="left" w:pos="720"/>
          <w:tab w:val="left" w:pos="1440"/>
          <w:tab w:val="left" w:pos="2070"/>
          <w:tab w:val="left" w:pos="2520"/>
          <w:tab w:val="left" w:pos="3240"/>
          <w:tab w:val="left" w:pos="3600"/>
          <w:tab w:val="left" w:pos="6120"/>
        </w:tabs>
        <w:ind w:left="720"/>
        <w:rPr>
          <w:sz w:val="23"/>
        </w:rPr>
      </w:pPr>
      <w:r>
        <w:rPr>
          <w:sz w:val="23"/>
        </w:rPr>
        <w:t xml:space="preserve">Relative bearings can be expressed in degrees relative to the vessel's head. More frequently this is in relation to the port or starboard bow. </w:t>
      </w:r>
    </w:p>
    <w:p w14:paraId="3620E255" w14:textId="77777777" w:rsidR="000A7CDE" w:rsidRDefault="000A7CDE">
      <w:pPr>
        <w:tabs>
          <w:tab w:val="left" w:pos="720"/>
          <w:tab w:val="left" w:pos="1440"/>
          <w:tab w:val="left" w:pos="2070"/>
          <w:tab w:val="left" w:pos="2520"/>
          <w:tab w:val="left" w:pos="3240"/>
          <w:tab w:val="left" w:pos="3600"/>
          <w:tab w:val="left" w:pos="6120"/>
        </w:tabs>
        <w:ind w:left="720"/>
        <w:rPr>
          <w:sz w:val="23"/>
        </w:rPr>
      </w:pPr>
    </w:p>
    <w:p w14:paraId="2697A555" w14:textId="77777777" w:rsidR="000A7CDE" w:rsidRDefault="000A7CDE">
      <w:pPr>
        <w:tabs>
          <w:tab w:val="left" w:pos="720"/>
          <w:tab w:val="left" w:pos="1440"/>
          <w:tab w:val="left" w:pos="2070"/>
          <w:tab w:val="left" w:pos="2520"/>
          <w:tab w:val="left" w:pos="3240"/>
          <w:tab w:val="left" w:pos="3600"/>
          <w:tab w:val="left" w:pos="6120"/>
        </w:tabs>
        <w:ind w:left="720"/>
        <w:rPr>
          <w:sz w:val="23"/>
        </w:rPr>
      </w:pPr>
      <w:r>
        <w:rPr>
          <w:sz w:val="23"/>
        </w:rPr>
        <w:t>Example:  "Buoy 030 degrees on your port bow."</w:t>
      </w:r>
    </w:p>
    <w:p w14:paraId="5AF27B49" w14:textId="77777777" w:rsidR="008C64F4" w:rsidRDefault="000A7CDE" w:rsidP="008C64F4">
      <w:pPr>
        <w:tabs>
          <w:tab w:val="left" w:pos="720"/>
          <w:tab w:val="left" w:pos="1080"/>
          <w:tab w:val="left" w:pos="1440"/>
          <w:tab w:val="left" w:pos="2520"/>
          <w:tab w:val="left" w:pos="3240"/>
          <w:tab w:val="left" w:pos="3600"/>
          <w:tab w:val="left" w:pos="6120"/>
        </w:tabs>
        <w:ind w:left="720"/>
        <w:rPr>
          <w:ins w:id="164" w:author="Heidi Clevett" w:date="2024-03-13T14:23:00Z"/>
          <w:sz w:val="23"/>
        </w:rPr>
      </w:pPr>
      <w:r>
        <w:rPr>
          <w:sz w:val="23"/>
        </w:rPr>
        <w:t>(Relative D/F bearings are more commonly expressed in the 360 degree notation.)</w:t>
      </w:r>
    </w:p>
    <w:p w14:paraId="2FFF48B1" w14:textId="77777777" w:rsidR="008C64F4" w:rsidRDefault="008C64F4" w:rsidP="008C64F4">
      <w:pPr>
        <w:tabs>
          <w:tab w:val="left" w:pos="720"/>
          <w:tab w:val="left" w:pos="1080"/>
          <w:tab w:val="left" w:pos="1440"/>
          <w:tab w:val="left" w:pos="2520"/>
          <w:tab w:val="left" w:pos="3240"/>
          <w:tab w:val="left" w:pos="3600"/>
          <w:tab w:val="left" w:pos="6120"/>
        </w:tabs>
        <w:rPr>
          <w:ins w:id="165" w:author="Heidi Clevett" w:date="2024-03-13T14:23:00Z"/>
          <w:sz w:val="23"/>
        </w:rPr>
      </w:pPr>
    </w:p>
    <w:p w14:paraId="09AAC33F" w14:textId="6BFBA53F" w:rsidR="00E227FD" w:rsidRDefault="00335653" w:rsidP="008C64F4">
      <w:pPr>
        <w:tabs>
          <w:tab w:val="left" w:pos="720"/>
          <w:tab w:val="left" w:pos="1080"/>
          <w:tab w:val="left" w:pos="1440"/>
          <w:tab w:val="left" w:pos="2520"/>
          <w:tab w:val="left" w:pos="3240"/>
          <w:tab w:val="left" w:pos="3600"/>
          <w:tab w:val="left" w:pos="6120"/>
        </w:tabs>
        <w:rPr>
          <w:ins w:id="166" w:author="Heidi Clevett" w:date="2024-03-13T14:07:00Z"/>
          <w:sz w:val="23"/>
        </w:rPr>
        <w:pPrChange w:id="167" w:author="Heidi Clevett" w:date="2024-03-13T14:23:00Z">
          <w:pPr>
            <w:tabs>
              <w:tab w:val="left" w:pos="720"/>
              <w:tab w:val="left" w:pos="1080"/>
              <w:tab w:val="left" w:pos="1440"/>
              <w:tab w:val="left" w:pos="2520"/>
              <w:tab w:val="left" w:pos="3240"/>
              <w:tab w:val="left" w:pos="3600"/>
              <w:tab w:val="left" w:pos="6120"/>
            </w:tabs>
            <w:ind w:left="720"/>
          </w:pPr>
        </w:pPrChange>
      </w:pPr>
      <w:ins w:id="168" w:author="Heidi Clevett" w:date="2024-03-13T14:06:00Z">
        <w:r w:rsidRPr="0017470F">
          <w:rPr>
            <w:b/>
            <w:bCs/>
            <w:sz w:val="23"/>
            <w:rPrChange w:id="169" w:author="Heidi Clevett" w:date="2024-03-13T14:24:00Z">
              <w:rPr>
                <w:sz w:val="23"/>
              </w:rPr>
            </w:rPrChange>
          </w:rPr>
          <w:t>13</w:t>
        </w:r>
      </w:ins>
      <w:ins w:id="170" w:author="Heidi Clevett" w:date="2024-03-13T14:22:00Z">
        <w:r w:rsidR="008C64F4">
          <w:rPr>
            <w:sz w:val="23"/>
          </w:rPr>
          <w:tab/>
        </w:r>
      </w:ins>
      <w:ins w:id="171" w:author="Heidi Clevett" w:date="2024-03-13T14:06:00Z">
        <w:r>
          <w:rPr>
            <w:sz w:val="23"/>
          </w:rPr>
          <w:t xml:space="preserve"> </w:t>
        </w:r>
        <w:r w:rsidR="00E227FD" w:rsidRPr="00F7770E">
          <w:rPr>
            <w:b/>
            <w:bCs/>
            <w:sz w:val="23"/>
            <w:rPrChange w:id="172" w:author="Heidi Clevett" w:date="2024-03-13T14:23:00Z">
              <w:rPr>
                <w:sz w:val="23"/>
              </w:rPr>
            </w:rPrChange>
          </w:rPr>
          <w:t xml:space="preserve">Cardinal </w:t>
        </w:r>
      </w:ins>
      <w:ins w:id="173" w:author="Heidi Clevett" w:date="2024-03-13T14:10:00Z">
        <w:r w:rsidR="00993D82" w:rsidRPr="00F7770E">
          <w:rPr>
            <w:b/>
            <w:bCs/>
            <w:sz w:val="23"/>
            <w:rPrChange w:id="174" w:author="Heidi Clevett" w:date="2024-03-13T14:23:00Z">
              <w:rPr>
                <w:sz w:val="23"/>
              </w:rPr>
            </w:rPrChange>
          </w:rPr>
          <w:t>p</w:t>
        </w:r>
      </w:ins>
      <w:ins w:id="175" w:author="Heidi Clevett" w:date="2024-03-13T14:06:00Z">
        <w:r w:rsidR="00E227FD" w:rsidRPr="00F7770E">
          <w:rPr>
            <w:b/>
            <w:bCs/>
            <w:sz w:val="23"/>
            <w:rPrChange w:id="176" w:author="Heidi Clevett" w:date="2024-03-13T14:23:00Z">
              <w:rPr>
                <w:sz w:val="23"/>
              </w:rPr>
            </w:rPrChange>
          </w:rPr>
          <w:t>oints</w:t>
        </w:r>
      </w:ins>
    </w:p>
    <w:p w14:paraId="09D43521" w14:textId="77777777" w:rsidR="00335653" w:rsidRDefault="00335653">
      <w:pPr>
        <w:tabs>
          <w:tab w:val="left" w:pos="720"/>
          <w:tab w:val="left" w:pos="1080"/>
          <w:tab w:val="left" w:pos="1440"/>
          <w:tab w:val="left" w:pos="2520"/>
          <w:tab w:val="left" w:pos="3240"/>
          <w:tab w:val="left" w:pos="3600"/>
          <w:tab w:val="left" w:pos="6120"/>
        </w:tabs>
        <w:ind w:left="720"/>
        <w:rPr>
          <w:ins w:id="177" w:author="Heidi Clevett" w:date="2024-03-13T14:07:00Z"/>
          <w:sz w:val="23"/>
        </w:rPr>
      </w:pPr>
    </w:p>
    <w:p w14:paraId="0D7135D5" w14:textId="6E08069E" w:rsidR="00335653" w:rsidRDefault="00EB3B33">
      <w:pPr>
        <w:tabs>
          <w:tab w:val="left" w:pos="720"/>
          <w:tab w:val="left" w:pos="1080"/>
          <w:tab w:val="left" w:pos="1440"/>
          <w:tab w:val="left" w:pos="2520"/>
          <w:tab w:val="left" w:pos="3240"/>
          <w:tab w:val="left" w:pos="3600"/>
          <w:tab w:val="left" w:pos="6120"/>
        </w:tabs>
        <w:ind w:left="720"/>
        <w:rPr>
          <w:sz w:val="23"/>
        </w:rPr>
      </w:pPr>
      <w:ins w:id="178" w:author="Heidi Clevett" w:date="2024-03-13T14:10:00Z">
        <w:r>
          <w:rPr>
            <w:sz w:val="23"/>
          </w:rPr>
          <w:t>It is advised to utili</w:t>
        </w:r>
      </w:ins>
      <w:ins w:id="179" w:author="Heidi Clevett" w:date="2024-03-13T14:22:00Z">
        <w:r w:rsidR="008776BA">
          <w:rPr>
            <w:sz w:val="23"/>
          </w:rPr>
          <w:t>z</w:t>
        </w:r>
      </w:ins>
      <w:ins w:id="180" w:author="Heidi Clevett" w:date="2024-03-13T14:10:00Z">
        <w:r>
          <w:rPr>
            <w:sz w:val="23"/>
          </w:rPr>
          <w:t>e</w:t>
        </w:r>
      </w:ins>
      <w:ins w:id="181" w:author="Heidi Clevett" w:date="2024-03-13T14:12:00Z">
        <w:r w:rsidR="00575EC5">
          <w:rPr>
            <w:sz w:val="23"/>
          </w:rPr>
          <w:t xml:space="preserve"> </w:t>
        </w:r>
      </w:ins>
      <w:ins w:id="182" w:author="Heidi Clevett" w:date="2024-03-13T14:21:00Z">
        <w:r w:rsidR="003B45A6">
          <w:rPr>
            <w:sz w:val="23"/>
          </w:rPr>
          <w:t>the</w:t>
        </w:r>
      </w:ins>
      <w:ins w:id="183" w:author="Heidi Clevett" w:date="2024-03-13T14:12:00Z">
        <w:r w:rsidR="00575EC5">
          <w:rPr>
            <w:sz w:val="23"/>
          </w:rPr>
          <w:t xml:space="preserve"> </w:t>
        </w:r>
      </w:ins>
      <w:ins w:id="184" w:author="Heidi Clevett" w:date="2024-03-13T14:10:00Z">
        <w:r>
          <w:rPr>
            <w:sz w:val="23"/>
          </w:rPr>
          <w:t xml:space="preserve">cardinal points </w:t>
        </w:r>
      </w:ins>
      <w:ins w:id="185" w:author="Heidi Clevett" w:date="2024-03-13T14:12:00Z">
        <w:r w:rsidR="0010146D">
          <w:rPr>
            <w:sz w:val="23"/>
          </w:rPr>
          <w:t xml:space="preserve">of the compass scale </w:t>
        </w:r>
      </w:ins>
      <w:ins w:id="186" w:author="Heidi Clevett" w:date="2024-03-13T14:11:00Z">
        <w:r>
          <w:rPr>
            <w:sz w:val="23"/>
          </w:rPr>
          <w:t xml:space="preserve">to indicate the relative position </w:t>
        </w:r>
        <w:r w:rsidR="00D845FF">
          <w:rPr>
            <w:sz w:val="23"/>
          </w:rPr>
          <w:t xml:space="preserve">of an obstruction (e.g. shoal, wreck) </w:t>
        </w:r>
      </w:ins>
      <w:ins w:id="187" w:author="Heidi Clevett" w:date="2024-03-13T14:12:00Z">
        <w:r w:rsidR="0010146D">
          <w:rPr>
            <w:sz w:val="23"/>
          </w:rPr>
          <w:t>as a visual aid to na</w:t>
        </w:r>
      </w:ins>
      <w:ins w:id="188" w:author="Heidi Clevett" w:date="2024-03-13T14:07:00Z">
        <w:r w:rsidR="00931087">
          <w:rPr>
            <w:sz w:val="23"/>
          </w:rPr>
          <w:t>vigation</w:t>
        </w:r>
      </w:ins>
      <w:ins w:id="189" w:author="Heidi Clevett" w:date="2024-03-13T14:12:00Z">
        <w:r w:rsidR="0010146D">
          <w:rPr>
            <w:sz w:val="23"/>
          </w:rPr>
          <w:t>.</w:t>
        </w:r>
      </w:ins>
    </w:p>
    <w:p w14:paraId="17DF45F7"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6B8BD05F"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r w:rsidRPr="00F7770E">
        <w:rPr>
          <w:b/>
          <w:sz w:val="23"/>
          <w:highlight w:val="yellow"/>
          <w:rPrChange w:id="190" w:author="Heidi Clevett" w:date="2024-03-13T14:23:00Z">
            <w:rPr>
              <w:b/>
              <w:sz w:val="23"/>
            </w:rPr>
          </w:rPrChange>
        </w:rPr>
        <w:t>13</w:t>
      </w:r>
      <w:r>
        <w:rPr>
          <w:b/>
          <w:sz w:val="23"/>
        </w:rPr>
        <w:tab/>
        <w:t>Courses</w:t>
      </w:r>
    </w:p>
    <w:p w14:paraId="6DC5BCD4"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55E9F5A5" w14:textId="77777777" w:rsidR="000A7CDE" w:rsidRDefault="000A7CDE">
      <w:pPr>
        <w:tabs>
          <w:tab w:val="left" w:pos="720"/>
          <w:tab w:val="left" w:pos="1440"/>
          <w:tab w:val="left" w:pos="2070"/>
          <w:tab w:val="left" w:pos="2520"/>
          <w:tab w:val="left" w:pos="3240"/>
          <w:tab w:val="left" w:pos="3600"/>
          <w:tab w:val="left" w:pos="6120"/>
        </w:tabs>
        <w:ind w:left="720"/>
        <w:rPr>
          <w:sz w:val="23"/>
        </w:rPr>
      </w:pPr>
      <w:r>
        <w:rPr>
          <w:sz w:val="23"/>
        </w:rPr>
        <w:t>Always to be expressed in 360 degree notation from north (true north unless otherwise stated).  Whether this is to TO or FROM a mark can be stated.</w:t>
      </w:r>
    </w:p>
    <w:p w14:paraId="0B8192B0" w14:textId="77777777" w:rsidR="000A7CDE" w:rsidRDefault="000A7CDE">
      <w:pPr>
        <w:pStyle w:val="Heading8"/>
        <w:tabs>
          <w:tab w:val="clear" w:pos="0"/>
          <w:tab w:val="clear" w:pos="5760"/>
          <w:tab w:val="left" w:pos="1440"/>
          <w:tab w:val="left" w:pos="2160"/>
          <w:tab w:val="left" w:pos="2520"/>
          <w:tab w:val="left" w:pos="3600"/>
          <w:tab w:val="left" w:pos="6120"/>
        </w:tabs>
        <w:rPr>
          <w:bCs w:val="0"/>
        </w:rPr>
      </w:pPr>
      <w:r>
        <w:rPr>
          <w:bCs w:val="0"/>
        </w:rPr>
        <w:br w:type="page"/>
      </w:r>
      <w:r>
        <w:rPr>
          <w:bCs w:val="0"/>
        </w:rPr>
        <w:lastRenderedPageBreak/>
        <w:t>14</w:t>
      </w:r>
      <w:r>
        <w:rPr>
          <w:bCs w:val="0"/>
        </w:rPr>
        <w:tab/>
        <w:t>Distances</w:t>
      </w:r>
    </w:p>
    <w:p w14:paraId="04E511F4" w14:textId="77777777" w:rsidR="000A7CDE" w:rsidRDefault="000A7CDE">
      <w:pPr>
        <w:pStyle w:val="FootnoteText"/>
        <w:tabs>
          <w:tab w:val="left" w:pos="720"/>
          <w:tab w:val="left" w:pos="1080"/>
          <w:tab w:val="left" w:pos="1440"/>
          <w:tab w:val="left" w:pos="2070"/>
          <w:tab w:val="left" w:pos="2520"/>
          <w:tab w:val="left" w:pos="3240"/>
          <w:tab w:val="left" w:pos="3600"/>
          <w:tab w:val="left" w:pos="6120"/>
        </w:tabs>
      </w:pPr>
    </w:p>
    <w:p w14:paraId="62EE70F7" w14:textId="77777777" w:rsidR="000A7CDE" w:rsidRDefault="000A7CDE">
      <w:pPr>
        <w:tabs>
          <w:tab w:val="left" w:pos="720"/>
          <w:tab w:val="left" w:pos="1440"/>
          <w:tab w:val="left" w:pos="2070"/>
          <w:tab w:val="left" w:pos="2520"/>
          <w:tab w:val="left" w:pos="3240"/>
          <w:tab w:val="left" w:pos="3600"/>
          <w:tab w:val="left" w:pos="6120"/>
        </w:tabs>
        <w:ind w:left="720"/>
        <w:rPr>
          <w:sz w:val="23"/>
        </w:rPr>
      </w:pPr>
      <w:r>
        <w:rPr>
          <w:sz w:val="23"/>
        </w:rPr>
        <w:t>To be expressed in nautical miles or cables (tenths of a mile), the unit always to be stated.</w:t>
      </w:r>
    </w:p>
    <w:p w14:paraId="70709DD4"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2B63AFA6" w14:textId="77777777" w:rsidR="000A7CDE" w:rsidRDefault="000A7CDE">
      <w:pPr>
        <w:pStyle w:val="Heading8"/>
        <w:tabs>
          <w:tab w:val="clear" w:pos="0"/>
          <w:tab w:val="clear" w:pos="5760"/>
          <w:tab w:val="left" w:pos="1080"/>
          <w:tab w:val="left" w:pos="1440"/>
          <w:tab w:val="left" w:pos="2160"/>
          <w:tab w:val="left" w:pos="2520"/>
          <w:tab w:val="left" w:pos="3600"/>
          <w:tab w:val="left" w:pos="6120"/>
        </w:tabs>
        <w:rPr>
          <w:bCs w:val="0"/>
        </w:rPr>
      </w:pPr>
      <w:r>
        <w:rPr>
          <w:bCs w:val="0"/>
        </w:rPr>
        <w:t>15</w:t>
      </w:r>
      <w:r>
        <w:rPr>
          <w:bCs w:val="0"/>
        </w:rPr>
        <w:tab/>
        <w:t>Speed</w:t>
      </w:r>
    </w:p>
    <w:p w14:paraId="2A5640DB" w14:textId="77777777" w:rsidR="000A7CDE" w:rsidRDefault="000A7CDE">
      <w:pPr>
        <w:pStyle w:val="FootnoteText"/>
        <w:tabs>
          <w:tab w:val="left" w:pos="720"/>
          <w:tab w:val="left" w:pos="1080"/>
          <w:tab w:val="left" w:pos="1440"/>
          <w:tab w:val="left" w:pos="2070"/>
          <w:tab w:val="left" w:pos="2520"/>
          <w:tab w:val="left" w:pos="3240"/>
          <w:tab w:val="left" w:pos="3600"/>
          <w:tab w:val="left" w:pos="6120"/>
        </w:tabs>
      </w:pPr>
    </w:p>
    <w:p w14:paraId="4A02EB53"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3"/>
        </w:rPr>
      </w:pPr>
      <w:r>
        <w:rPr>
          <w:sz w:val="23"/>
        </w:rPr>
        <w:t>To be expressed in knots:</w:t>
      </w:r>
    </w:p>
    <w:p w14:paraId="6D0A99DA"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0"/>
        </w:rPr>
      </w:pPr>
    </w:p>
    <w:p w14:paraId="4ABD4412"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r>
        <w:rPr>
          <w:sz w:val="23"/>
        </w:rPr>
        <w:t>15.1</w:t>
      </w:r>
      <w:r>
        <w:rPr>
          <w:sz w:val="23"/>
        </w:rPr>
        <w:tab/>
        <w:t>without further notation, meaning speed through the water; or,</w:t>
      </w:r>
    </w:p>
    <w:p w14:paraId="59E93463" w14:textId="77777777" w:rsidR="000A7CDE" w:rsidRDefault="000A7CDE">
      <w:pPr>
        <w:pStyle w:val="FootnoteText"/>
        <w:tabs>
          <w:tab w:val="left" w:pos="720"/>
          <w:tab w:val="left" w:pos="1080"/>
          <w:tab w:val="left" w:pos="1440"/>
          <w:tab w:val="left" w:pos="2070"/>
          <w:tab w:val="left" w:pos="2520"/>
          <w:tab w:val="left" w:pos="3240"/>
          <w:tab w:val="left" w:pos="3600"/>
          <w:tab w:val="left" w:pos="6120"/>
        </w:tabs>
      </w:pPr>
    </w:p>
    <w:p w14:paraId="628BAF9A" w14:textId="77777777" w:rsidR="000A7CDE" w:rsidRDefault="000A7CDE">
      <w:pPr>
        <w:tabs>
          <w:tab w:val="left" w:pos="1080"/>
        </w:tabs>
        <w:jc w:val="left"/>
        <w:rPr>
          <w:sz w:val="23"/>
        </w:rPr>
      </w:pPr>
      <w:r>
        <w:rPr>
          <w:sz w:val="23"/>
        </w:rPr>
        <w:t>15.2.1.1</w:t>
      </w:r>
      <w:r>
        <w:rPr>
          <w:sz w:val="23"/>
        </w:rPr>
        <w:tab/>
        <w:t>"ground speed", meaning speed over the ground.</w:t>
      </w:r>
    </w:p>
    <w:p w14:paraId="23DC8788" w14:textId="77777777" w:rsidR="000A7CDE" w:rsidRDefault="000A7CDE">
      <w:pPr>
        <w:jc w:val="left"/>
        <w:rPr>
          <w:sz w:val="20"/>
        </w:rPr>
      </w:pPr>
    </w:p>
    <w:p w14:paraId="5E48250D" w14:textId="77777777" w:rsidR="000A7CDE" w:rsidRDefault="000A7CDE">
      <w:pPr>
        <w:pStyle w:val="Heading4"/>
        <w:rPr>
          <w:b/>
          <w:bCs/>
          <w:sz w:val="23"/>
        </w:rPr>
      </w:pPr>
      <w:r>
        <w:rPr>
          <w:b/>
          <w:bCs/>
          <w:sz w:val="23"/>
        </w:rPr>
        <w:t>16</w:t>
      </w:r>
      <w:r>
        <w:rPr>
          <w:b/>
          <w:bCs/>
          <w:sz w:val="23"/>
        </w:rPr>
        <w:tab/>
        <w:t>Times</w:t>
      </w:r>
    </w:p>
    <w:p w14:paraId="10C249DA" w14:textId="77777777" w:rsidR="000A7CDE" w:rsidRDefault="000A7CDE">
      <w:pPr>
        <w:pStyle w:val="FootnoteText"/>
        <w:tabs>
          <w:tab w:val="left" w:pos="720"/>
          <w:tab w:val="left" w:pos="1080"/>
          <w:tab w:val="left" w:pos="1440"/>
          <w:tab w:val="left" w:pos="2070"/>
          <w:tab w:val="left" w:pos="2520"/>
          <w:tab w:val="left" w:pos="3240"/>
          <w:tab w:val="left" w:pos="3600"/>
          <w:tab w:val="left" w:pos="6120"/>
        </w:tabs>
      </w:pPr>
    </w:p>
    <w:p w14:paraId="0897F9C7" w14:textId="77777777" w:rsidR="000A7CDE" w:rsidRDefault="000A7CDE">
      <w:pPr>
        <w:tabs>
          <w:tab w:val="left" w:pos="720"/>
          <w:tab w:val="left" w:pos="1080"/>
          <w:tab w:val="left" w:pos="1440"/>
          <w:tab w:val="left" w:pos="2070"/>
          <w:tab w:val="left" w:pos="2520"/>
          <w:tab w:val="left" w:pos="3240"/>
          <w:tab w:val="left" w:pos="3600"/>
          <w:tab w:val="left" w:pos="6120"/>
        </w:tabs>
        <w:ind w:left="720"/>
        <w:rPr>
          <w:sz w:val="23"/>
        </w:rPr>
      </w:pPr>
      <w:r>
        <w:rPr>
          <w:sz w:val="23"/>
        </w:rPr>
        <w:t>Times should be expressed in the 24 hour UTC notation; if local time will be used in ports or harbours it should clearly be stated.</w:t>
      </w:r>
    </w:p>
    <w:p w14:paraId="49560901" w14:textId="77777777" w:rsidR="000A7CDE" w:rsidRDefault="000A7CDE">
      <w:pPr>
        <w:pStyle w:val="Standard"/>
        <w:widowControl/>
        <w:tabs>
          <w:tab w:val="clear" w:pos="680"/>
          <w:tab w:val="clear" w:pos="1247"/>
          <w:tab w:val="clear" w:pos="1814"/>
          <w:tab w:val="clear" w:pos="2381"/>
          <w:tab w:val="left" w:pos="720"/>
          <w:tab w:val="left" w:pos="1080"/>
          <w:tab w:val="left" w:pos="1440"/>
          <w:tab w:val="left" w:pos="2070"/>
          <w:tab w:val="left" w:pos="2520"/>
          <w:tab w:val="left" w:pos="3240"/>
          <w:tab w:val="left" w:pos="3600"/>
          <w:tab w:val="left" w:pos="6120"/>
        </w:tabs>
        <w:rPr>
          <w:rFonts w:ascii="Times New Roman" w:eastAsia="Times New Roman" w:hAnsi="Times New Roman"/>
          <w:kern w:val="0"/>
          <w:lang w:val="en-GB" w:eastAsia="en-US"/>
        </w:rPr>
      </w:pPr>
    </w:p>
    <w:p w14:paraId="04A450AC"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r>
        <w:rPr>
          <w:b/>
          <w:sz w:val="23"/>
        </w:rPr>
        <w:t>17</w:t>
      </w:r>
      <w:r>
        <w:rPr>
          <w:b/>
          <w:sz w:val="23"/>
        </w:rPr>
        <w:tab/>
        <w:t>Geographical names</w:t>
      </w:r>
    </w:p>
    <w:p w14:paraId="2EB779C7"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4FC78FF9"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3"/>
        </w:rPr>
      </w:pPr>
      <w:r>
        <w:rPr>
          <w:sz w:val="23"/>
        </w:rPr>
        <w:t>Place names used should be those on the chart or in Sailing Directions in use.</w:t>
      </w:r>
    </w:p>
    <w:p w14:paraId="35EB24A4"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3"/>
        </w:rPr>
      </w:pPr>
      <w:r>
        <w:rPr>
          <w:sz w:val="23"/>
        </w:rPr>
        <w:t>Should these not be understood, latitude and longitude should be given.</w:t>
      </w:r>
    </w:p>
    <w:p w14:paraId="18E9719C" w14:textId="77777777" w:rsidR="000A7CDE" w:rsidRDefault="000A7CDE">
      <w:pPr>
        <w:pStyle w:val="Standard"/>
        <w:widowControl/>
        <w:tabs>
          <w:tab w:val="clear" w:pos="680"/>
          <w:tab w:val="clear" w:pos="1247"/>
          <w:tab w:val="clear" w:pos="1814"/>
          <w:tab w:val="clear" w:pos="2381"/>
          <w:tab w:val="left" w:pos="720"/>
          <w:tab w:val="left" w:pos="1080"/>
          <w:tab w:val="left" w:pos="1440"/>
          <w:tab w:val="left" w:pos="2070"/>
          <w:tab w:val="left" w:pos="2520"/>
          <w:tab w:val="left" w:pos="3240"/>
          <w:tab w:val="left" w:pos="3600"/>
          <w:tab w:val="left" w:pos="6120"/>
        </w:tabs>
        <w:rPr>
          <w:rFonts w:ascii="Times New Roman" w:eastAsia="Times New Roman" w:hAnsi="Times New Roman"/>
          <w:kern w:val="0"/>
          <w:lang w:val="en-GB" w:eastAsia="en-US"/>
        </w:rPr>
      </w:pPr>
    </w:p>
    <w:p w14:paraId="4EB832D5"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r>
        <w:rPr>
          <w:b/>
          <w:sz w:val="23"/>
        </w:rPr>
        <w:t>18</w:t>
      </w:r>
      <w:r>
        <w:rPr>
          <w:b/>
          <w:sz w:val="23"/>
        </w:rPr>
        <w:tab/>
        <w:t>Ambiguous words</w:t>
      </w:r>
    </w:p>
    <w:p w14:paraId="0B82E1F6" w14:textId="77777777" w:rsidR="000A7CDE" w:rsidRDefault="000A7CDE">
      <w:pPr>
        <w:pStyle w:val="Standard"/>
        <w:widowControl/>
        <w:tabs>
          <w:tab w:val="clear" w:pos="680"/>
          <w:tab w:val="clear" w:pos="1247"/>
          <w:tab w:val="clear" w:pos="1814"/>
          <w:tab w:val="clear" w:pos="2381"/>
          <w:tab w:val="left" w:pos="720"/>
          <w:tab w:val="left" w:pos="1080"/>
          <w:tab w:val="left" w:pos="1440"/>
          <w:tab w:val="left" w:pos="2070"/>
          <w:tab w:val="left" w:pos="2520"/>
          <w:tab w:val="left" w:pos="3240"/>
          <w:tab w:val="left" w:pos="3600"/>
          <w:tab w:val="left" w:pos="6120"/>
        </w:tabs>
        <w:rPr>
          <w:rFonts w:ascii="Times New Roman" w:eastAsia="Times New Roman" w:hAnsi="Times New Roman"/>
          <w:kern w:val="0"/>
          <w:lang w:val="en-GB" w:eastAsia="en-US"/>
        </w:rPr>
      </w:pPr>
    </w:p>
    <w:p w14:paraId="37233FE8" w14:textId="77777777" w:rsidR="000A7CDE" w:rsidRDefault="000A7CDE">
      <w:pPr>
        <w:tabs>
          <w:tab w:val="left" w:pos="720"/>
          <w:tab w:val="left" w:pos="1440"/>
          <w:tab w:val="left" w:pos="2070"/>
          <w:tab w:val="left" w:pos="2520"/>
          <w:tab w:val="left" w:pos="3240"/>
          <w:tab w:val="left" w:pos="3600"/>
          <w:tab w:val="left" w:pos="6120"/>
        </w:tabs>
        <w:ind w:left="720"/>
        <w:rPr>
          <w:sz w:val="23"/>
        </w:rPr>
      </w:pPr>
      <w:r>
        <w:rPr>
          <w:sz w:val="23"/>
        </w:rPr>
        <w:t>Some words in English have meanings depending on the context in which they appear.  Misunderstandings frequently occur, especially in VTS communications, and have produced accidents. Such words are:</w:t>
      </w:r>
    </w:p>
    <w:p w14:paraId="5E578132"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5E0433CD" w14:textId="77777777" w:rsidR="000A7CDE" w:rsidRDefault="000A7CDE" w:rsidP="0048671C">
      <w:pPr>
        <w:numPr>
          <w:ilvl w:val="1"/>
          <w:numId w:val="3"/>
        </w:numPr>
        <w:tabs>
          <w:tab w:val="left" w:pos="1440"/>
          <w:tab w:val="left" w:pos="2070"/>
          <w:tab w:val="left" w:pos="2520"/>
          <w:tab w:val="left" w:pos="3240"/>
          <w:tab w:val="left" w:pos="3600"/>
          <w:tab w:val="left" w:pos="6120"/>
        </w:tabs>
        <w:rPr>
          <w:sz w:val="23"/>
        </w:rPr>
      </w:pPr>
      <w:r>
        <w:rPr>
          <w:sz w:val="23"/>
        </w:rPr>
        <w:t>The conditionals "may", "might", "should" and "could"</w:t>
      </w:r>
    </w:p>
    <w:p w14:paraId="62443B1A"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p>
    <w:p w14:paraId="6E9C4968"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3"/>
        </w:rPr>
      </w:pPr>
      <w:r>
        <w:rPr>
          <w:sz w:val="23"/>
        </w:rPr>
        <w:t>May</w:t>
      </w:r>
    </w:p>
    <w:p w14:paraId="7CB9095F" w14:textId="77777777" w:rsidR="000A7CDE" w:rsidRDefault="000A7CDE">
      <w:pPr>
        <w:tabs>
          <w:tab w:val="left" w:pos="720"/>
          <w:tab w:val="left" w:pos="1080"/>
          <w:tab w:val="left" w:pos="1440"/>
          <w:tab w:val="left" w:pos="2070"/>
          <w:tab w:val="left" w:pos="2520"/>
          <w:tab w:val="left" w:pos="3240"/>
          <w:tab w:val="left" w:pos="3600"/>
          <w:tab w:val="left" w:pos="6120"/>
        </w:tabs>
        <w:ind w:firstLine="1080"/>
        <w:rPr>
          <w:sz w:val="23"/>
        </w:rPr>
      </w:pPr>
      <w:r>
        <w:rPr>
          <w:sz w:val="23"/>
        </w:rPr>
        <w:t xml:space="preserve">Do not say: </w:t>
      </w:r>
      <w:r>
        <w:rPr>
          <w:sz w:val="23"/>
        </w:rPr>
        <w:tab/>
        <w:t>"May I enter the fairway?"</w:t>
      </w:r>
    </w:p>
    <w:p w14:paraId="61A9859C" w14:textId="77777777" w:rsidR="000A7CDE" w:rsidRDefault="000A7CDE">
      <w:pPr>
        <w:tabs>
          <w:tab w:val="left" w:pos="720"/>
          <w:tab w:val="left" w:pos="1080"/>
          <w:tab w:val="left" w:pos="1440"/>
          <w:tab w:val="left" w:pos="2070"/>
          <w:tab w:val="left" w:pos="2520"/>
          <w:tab w:val="left" w:pos="3240"/>
          <w:tab w:val="left" w:pos="3600"/>
          <w:tab w:val="left" w:pos="6120"/>
        </w:tabs>
        <w:ind w:firstLine="1080"/>
        <w:rPr>
          <w:sz w:val="23"/>
        </w:rPr>
      </w:pPr>
      <w:r>
        <w:rPr>
          <w:sz w:val="23"/>
        </w:rPr>
        <w:t>Say:</w:t>
      </w:r>
      <w:r>
        <w:rPr>
          <w:sz w:val="23"/>
        </w:rPr>
        <w:tab/>
      </w:r>
      <w:r>
        <w:rPr>
          <w:sz w:val="23"/>
        </w:rPr>
        <w:tab/>
        <w:t>"QUESTION. Do I have permission to enter the fairway?"</w:t>
      </w:r>
    </w:p>
    <w:p w14:paraId="3F779481" w14:textId="77777777" w:rsidR="000A7CDE" w:rsidRDefault="000A7CDE">
      <w:pPr>
        <w:tabs>
          <w:tab w:val="left" w:pos="720"/>
          <w:tab w:val="left" w:pos="1080"/>
          <w:tab w:val="left" w:pos="1440"/>
          <w:tab w:val="left" w:pos="2070"/>
          <w:tab w:val="left" w:pos="2520"/>
          <w:tab w:val="left" w:pos="3240"/>
          <w:tab w:val="left" w:pos="3600"/>
          <w:tab w:val="left" w:pos="6120"/>
        </w:tabs>
        <w:ind w:firstLine="1080"/>
        <w:rPr>
          <w:sz w:val="23"/>
        </w:rPr>
      </w:pPr>
      <w:r>
        <w:rPr>
          <w:sz w:val="23"/>
        </w:rPr>
        <w:t>Do not say:</w:t>
      </w:r>
      <w:r>
        <w:rPr>
          <w:sz w:val="23"/>
        </w:rPr>
        <w:tab/>
        <w:t>"You may enter the fairway."</w:t>
      </w:r>
    </w:p>
    <w:p w14:paraId="6988E2BE" w14:textId="77777777" w:rsidR="000A7CDE" w:rsidRDefault="000A7CDE">
      <w:pPr>
        <w:tabs>
          <w:tab w:val="left" w:pos="720"/>
          <w:tab w:val="left" w:pos="1080"/>
          <w:tab w:val="left" w:pos="1440"/>
          <w:tab w:val="left" w:pos="2070"/>
          <w:tab w:val="left" w:pos="2520"/>
          <w:tab w:val="left" w:pos="3240"/>
          <w:tab w:val="left" w:pos="3600"/>
          <w:tab w:val="left" w:pos="6120"/>
        </w:tabs>
        <w:ind w:firstLine="1080"/>
        <w:rPr>
          <w:sz w:val="23"/>
        </w:rPr>
      </w:pPr>
      <w:r>
        <w:rPr>
          <w:sz w:val="23"/>
        </w:rPr>
        <w:t>Say:</w:t>
      </w:r>
      <w:r>
        <w:rPr>
          <w:sz w:val="23"/>
        </w:rPr>
        <w:tab/>
      </w:r>
      <w:r>
        <w:rPr>
          <w:sz w:val="23"/>
        </w:rPr>
        <w:tab/>
        <w:t>"ANSWER. You have permission to enter the fairway."</w:t>
      </w:r>
    </w:p>
    <w:p w14:paraId="436F709C"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3"/>
        </w:rPr>
      </w:pPr>
      <w:r>
        <w:rPr>
          <w:sz w:val="23"/>
        </w:rPr>
        <w:t>Might</w:t>
      </w:r>
    </w:p>
    <w:p w14:paraId="253FE57E" w14:textId="77777777" w:rsidR="000A7CDE" w:rsidRDefault="000A7CDE">
      <w:pPr>
        <w:tabs>
          <w:tab w:val="left" w:pos="720"/>
          <w:tab w:val="left" w:pos="1080"/>
          <w:tab w:val="left" w:pos="1440"/>
          <w:tab w:val="left" w:pos="2070"/>
          <w:tab w:val="left" w:pos="2520"/>
          <w:tab w:val="left" w:pos="3240"/>
          <w:tab w:val="left" w:pos="3600"/>
          <w:tab w:val="left" w:pos="6120"/>
        </w:tabs>
        <w:ind w:firstLine="1080"/>
        <w:rPr>
          <w:sz w:val="23"/>
        </w:rPr>
      </w:pPr>
      <w:r>
        <w:rPr>
          <w:sz w:val="23"/>
        </w:rPr>
        <w:t>Do not say:</w:t>
      </w:r>
      <w:r>
        <w:rPr>
          <w:sz w:val="23"/>
        </w:rPr>
        <w:tab/>
        <w:t>"I might enter the fairway."</w:t>
      </w:r>
    </w:p>
    <w:p w14:paraId="1F53DDEE" w14:textId="77777777" w:rsidR="000A7CDE" w:rsidRDefault="000A7CDE">
      <w:pPr>
        <w:tabs>
          <w:tab w:val="left" w:pos="720"/>
          <w:tab w:val="left" w:pos="1080"/>
          <w:tab w:val="left" w:pos="1440"/>
          <w:tab w:val="left" w:pos="2070"/>
          <w:tab w:val="left" w:pos="2520"/>
          <w:tab w:val="left" w:pos="3240"/>
          <w:tab w:val="left" w:pos="3600"/>
          <w:tab w:val="left" w:pos="6120"/>
        </w:tabs>
        <w:ind w:firstLine="1080"/>
        <w:rPr>
          <w:sz w:val="23"/>
        </w:rPr>
      </w:pPr>
      <w:r>
        <w:rPr>
          <w:sz w:val="23"/>
        </w:rPr>
        <w:t>Say:</w:t>
      </w:r>
      <w:r>
        <w:rPr>
          <w:sz w:val="23"/>
        </w:rPr>
        <w:tab/>
      </w:r>
      <w:r>
        <w:rPr>
          <w:sz w:val="23"/>
        </w:rPr>
        <w:tab/>
        <w:t>"INTENTION. I will enter the fairway."</w:t>
      </w:r>
    </w:p>
    <w:p w14:paraId="6F75AE0D" w14:textId="77777777" w:rsidR="000A7CDE" w:rsidRDefault="000A7CDE">
      <w:pPr>
        <w:tabs>
          <w:tab w:val="left" w:pos="720"/>
          <w:tab w:val="left" w:pos="1080"/>
          <w:tab w:val="left" w:pos="1440"/>
          <w:tab w:val="left" w:pos="2070"/>
          <w:tab w:val="left" w:pos="2520"/>
          <w:tab w:val="left" w:pos="3240"/>
          <w:tab w:val="left" w:pos="3600"/>
          <w:tab w:val="left" w:pos="6120"/>
        </w:tabs>
        <w:ind w:right="-993" w:firstLine="720"/>
        <w:rPr>
          <w:sz w:val="23"/>
        </w:rPr>
      </w:pPr>
      <w:r>
        <w:rPr>
          <w:sz w:val="23"/>
        </w:rPr>
        <w:t>Should</w:t>
      </w:r>
    </w:p>
    <w:p w14:paraId="10A32A94" w14:textId="77777777" w:rsidR="000A7CDE" w:rsidRDefault="000A7CDE">
      <w:pPr>
        <w:tabs>
          <w:tab w:val="left" w:pos="720"/>
          <w:tab w:val="left" w:pos="1080"/>
          <w:tab w:val="left" w:pos="1440"/>
          <w:tab w:val="left" w:pos="2070"/>
          <w:tab w:val="left" w:pos="2520"/>
          <w:tab w:val="left" w:pos="3240"/>
          <w:tab w:val="left" w:pos="3600"/>
          <w:tab w:val="left" w:pos="6120"/>
        </w:tabs>
        <w:ind w:firstLine="1080"/>
        <w:rPr>
          <w:sz w:val="23"/>
        </w:rPr>
      </w:pPr>
      <w:r>
        <w:rPr>
          <w:sz w:val="23"/>
        </w:rPr>
        <w:t>Do not say:</w:t>
      </w:r>
      <w:r>
        <w:rPr>
          <w:sz w:val="23"/>
        </w:rPr>
        <w:tab/>
        <w:t>"You should anchor in anchorage B 3."</w:t>
      </w:r>
    </w:p>
    <w:p w14:paraId="5EA51AFF" w14:textId="77777777" w:rsidR="000A7CDE" w:rsidRDefault="000A7CDE">
      <w:pPr>
        <w:tabs>
          <w:tab w:val="left" w:pos="720"/>
          <w:tab w:val="left" w:pos="1080"/>
          <w:tab w:val="left" w:pos="1440"/>
          <w:tab w:val="left" w:pos="2070"/>
          <w:tab w:val="left" w:pos="2520"/>
          <w:tab w:val="left" w:pos="3240"/>
          <w:tab w:val="left" w:pos="3600"/>
          <w:tab w:val="left" w:pos="6120"/>
        </w:tabs>
        <w:ind w:firstLine="1080"/>
        <w:rPr>
          <w:sz w:val="23"/>
        </w:rPr>
      </w:pPr>
      <w:r>
        <w:rPr>
          <w:sz w:val="23"/>
        </w:rPr>
        <w:t>Say:</w:t>
      </w:r>
      <w:r>
        <w:rPr>
          <w:sz w:val="23"/>
        </w:rPr>
        <w:tab/>
      </w:r>
      <w:r>
        <w:rPr>
          <w:sz w:val="23"/>
        </w:rPr>
        <w:tab/>
        <w:t>"ADVICE. Anchor in anchorage B 3."</w:t>
      </w:r>
    </w:p>
    <w:p w14:paraId="7F09A16B" w14:textId="77777777" w:rsidR="000A7CDE" w:rsidRDefault="000A7CDE">
      <w:pPr>
        <w:tabs>
          <w:tab w:val="left" w:pos="720"/>
          <w:tab w:val="left" w:pos="1080"/>
          <w:tab w:val="left" w:pos="1440"/>
          <w:tab w:val="left" w:pos="2070"/>
          <w:tab w:val="left" w:pos="2520"/>
          <w:tab w:val="left" w:pos="3240"/>
          <w:tab w:val="left" w:pos="3600"/>
          <w:tab w:val="left" w:pos="6120"/>
        </w:tabs>
        <w:ind w:firstLine="720"/>
        <w:rPr>
          <w:sz w:val="23"/>
        </w:rPr>
      </w:pPr>
      <w:r>
        <w:rPr>
          <w:sz w:val="23"/>
        </w:rPr>
        <w:t>Could</w:t>
      </w:r>
    </w:p>
    <w:p w14:paraId="2F827E95" w14:textId="77777777" w:rsidR="000A7CDE" w:rsidRDefault="000A7CDE">
      <w:pPr>
        <w:tabs>
          <w:tab w:val="left" w:pos="720"/>
          <w:tab w:val="left" w:pos="1080"/>
          <w:tab w:val="left" w:pos="1440"/>
          <w:tab w:val="left" w:pos="2070"/>
          <w:tab w:val="left" w:pos="2520"/>
          <w:tab w:val="left" w:pos="3240"/>
          <w:tab w:val="left" w:pos="3600"/>
          <w:tab w:val="left" w:pos="6120"/>
        </w:tabs>
        <w:ind w:firstLine="1080"/>
        <w:rPr>
          <w:sz w:val="23"/>
        </w:rPr>
      </w:pPr>
      <w:r>
        <w:rPr>
          <w:sz w:val="23"/>
        </w:rPr>
        <w:t>Do not say:</w:t>
      </w:r>
      <w:r>
        <w:rPr>
          <w:sz w:val="23"/>
        </w:rPr>
        <w:tab/>
        <w:t>"You could be running into danger."</w:t>
      </w:r>
    </w:p>
    <w:p w14:paraId="3C3EE595" w14:textId="77777777" w:rsidR="000A7CDE" w:rsidRDefault="000A7CDE">
      <w:pPr>
        <w:tabs>
          <w:tab w:val="left" w:pos="720"/>
          <w:tab w:val="left" w:pos="1080"/>
          <w:tab w:val="left" w:pos="1440"/>
          <w:tab w:val="left" w:pos="2070"/>
          <w:tab w:val="left" w:pos="2520"/>
          <w:tab w:val="left" w:pos="3240"/>
          <w:tab w:val="left" w:pos="3600"/>
          <w:tab w:val="left" w:pos="6120"/>
        </w:tabs>
        <w:ind w:firstLine="1080"/>
        <w:rPr>
          <w:sz w:val="23"/>
        </w:rPr>
      </w:pPr>
      <w:r>
        <w:rPr>
          <w:sz w:val="23"/>
        </w:rPr>
        <w:t>Say:</w:t>
      </w:r>
      <w:r>
        <w:rPr>
          <w:sz w:val="23"/>
        </w:rPr>
        <w:tab/>
      </w:r>
      <w:r>
        <w:rPr>
          <w:sz w:val="23"/>
        </w:rPr>
        <w:tab/>
        <w:t>"WARNING. You are running into danger."</w:t>
      </w:r>
    </w:p>
    <w:p w14:paraId="53FA5B98" w14:textId="77777777" w:rsidR="000A7CDE" w:rsidRDefault="000A7CDE">
      <w:pPr>
        <w:pStyle w:val="FootnoteText"/>
        <w:tabs>
          <w:tab w:val="left" w:pos="720"/>
          <w:tab w:val="left" w:pos="1080"/>
          <w:tab w:val="left" w:pos="1440"/>
          <w:tab w:val="left" w:pos="2070"/>
          <w:tab w:val="left" w:pos="2520"/>
          <w:tab w:val="left" w:pos="3240"/>
          <w:tab w:val="left" w:pos="3600"/>
          <w:tab w:val="left" w:pos="6120"/>
        </w:tabs>
      </w:pPr>
    </w:p>
    <w:p w14:paraId="4698C796" w14:textId="77777777" w:rsidR="000A7CDE" w:rsidRDefault="000A7CDE">
      <w:pPr>
        <w:tabs>
          <w:tab w:val="left" w:pos="720"/>
          <w:tab w:val="left" w:pos="1080"/>
          <w:tab w:val="left" w:pos="1440"/>
          <w:tab w:val="left" w:pos="2070"/>
          <w:tab w:val="left" w:pos="2520"/>
          <w:tab w:val="left" w:pos="3240"/>
          <w:tab w:val="left" w:pos="3600"/>
          <w:tab w:val="left" w:pos="6120"/>
        </w:tabs>
        <w:rPr>
          <w:sz w:val="23"/>
        </w:rPr>
      </w:pPr>
      <w:r>
        <w:rPr>
          <w:sz w:val="23"/>
        </w:rPr>
        <w:t>18.2</w:t>
      </w:r>
      <w:r>
        <w:rPr>
          <w:sz w:val="23"/>
        </w:rPr>
        <w:tab/>
        <w:t>The word "can"</w:t>
      </w:r>
    </w:p>
    <w:p w14:paraId="6E2D9883" w14:textId="77777777" w:rsidR="000A7CDE" w:rsidRDefault="000A7CDE">
      <w:pPr>
        <w:pStyle w:val="FootnoteText"/>
        <w:tabs>
          <w:tab w:val="left" w:pos="720"/>
          <w:tab w:val="left" w:pos="1080"/>
          <w:tab w:val="left" w:pos="1440"/>
          <w:tab w:val="left" w:pos="2070"/>
          <w:tab w:val="left" w:pos="2520"/>
          <w:tab w:val="left" w:pos="3240"/>
          <w:tab w:val="left" w:pos="3600"/>
          <w:tab w:val="left" w:pos="6120"/>
        </w:tabs>
      </w:pPr>
    </w:p>
    <w:p w14:paraId="6640BD51" w14:textId="77777777" w:rsidR="000A7CDE" w:rsidRDefault="000A7CDE">
      <w:pPr>
        <w:tabs>
          <w:tab w:val="left" w:pos="720"/>
          <w:tab w:val="left" w:pos="1080"/>
          <w:tab w:val="left" w:pos="1440"/>
          <w:tab w:val="left" w:pos="2070"/>
          <w:tab w:val="left" w:pos="2520"/>
          <w:tab w:val="left" w:pos="3240"/>
          <w:tab w:val="left" w:pos="3600"/>
          <w:tab w:val="left" w:pos="6120"/>
        </w:tabs>
        <w:ind w:left="720"/>
        <w:rPr>
          <w:sz w:val="23"/>
        </w:rPr>
      </w:pPr>
      <w:r>
        <w:rPr>
          <w:sz w:val="23"/>
        </w:rPr>
        <w:t>The word "can" describes either the possibility or the capability of doing something.  In the IMO SMCP the situations where phrases using the word "can" appear make it clear whether a possibility is referred to.  In an ambiguous context, however, say, for example: "QUESTION. Do I have permission to use the shallow draft fairway at this time?"  Do not say: "Can I use the shallow draft fairway at this time?" if you are asking for a permission.   (The same applies to the word "may").</w:t>
      </w:r>
    </w:p>
    <w:p w14:paraId="5CABC3A3" w14:textId="77777777" w:rsidR="000A7CDE" w:rsidRDefault="000A7CDE">
      <w:pPr>
        <w:pStyle w:val="FootnoteText"/>
        <w:tabs>
          <w:tab w:val="left" w:pos="720"/>
          <w:tab w:val="left" w:pos="1080"/>
          <w:tab w:val="left" w:pos="1440"/>
          <w:tab w:val="left" w:pos="2070"/>
          <w:tab w:val="left" w:pos="2520"/>
          <w:tab w:val="left" w:pos="3240"/>
          <w:tab w:val="left" w:pos="3600"/>
          <w:tab w:val="left" w:pos="6120"/>
        </w:tabs>
      </w:pPr>
    </w:p>
    <w:p w14:paraId="447D1DAE" w14:textId="77777777" w:rsidR="000A7CDE" w:rsidRDefault="000A7CDE">
      <w:pPr>
        <w:tabs>
          <w:tab w:val="left" w:pos="720"/>
          <w:tab w:val="left" w:pos="1080"/>
          <w:tab w:val="left" w:pos="1440"/>
          <w:tab w:val="left" w:pos="2070"/>
          <w:tab w:val="left" w:pos="2520"/>
          <w:tab w:val="left" w:pos="3240"/>
          <w:tab w:val="left" w:pos="3600"/>
          <w:tab w:val="left" w:pos="6120"/>
        </w:tabs>
        <w:ind w:left="720" w:hanging="720"/>
        <w:rPr>
          <w:sz w:val="23"/>
        </w:rPr>
      </w:pPr>
      <w:r>
        <w:rPr>
          <w:i/>
          <w:sz w:val="23"/>
        </w:rPr>
        <w:t>Note:</w:t>
      </w:r>
      <w:r>
        <w:rPr>
          <w:i/>
          <w:sz w:val="23"/>
        </w:rPr>
        <w:tab/>
        <w:t>In all cases the  radiotelephone procedures as set out in the ITU Radio Regulations have to be observed</w:t>
      </w:r>
      <w:r>
        <w:rPr>
          <w:sz w:val="23"/>
        </w:rPr>
        <w:t>.</w:t>
      </w:r>
    </w:p>
    <w:p w14:paraId="0EE8716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b/>
          <w:sz w:val="23"/>
        </w:rPr>
        <w:br w:type="page"/>
      </w:r>
      <w:r>
        <w:rPr>
          <w:b/>
          <w:sz w:val="23"/>
        </w:rPr>
        <w:lastRenderedPageBreak/>
        <w:t>GLOSSARY</w:t>
      </w:r>
    </w:p>
    <w:p w14:paraId="06536A6B"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92630D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The Glossary includes a limited number of technical terms which do not appear in the text of the IMO SMCP, but might be useful in case the content of a given standard Phrase requires modification.</w:t>
      </w:r>
    </w:p>
    <w:p w14:paraId="592D454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8C7C16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b/>
          <w:sz w:val="23"/>
        </w:rPr>
        <w:t>1</w:t>
      </w:r>
      <w:r>
        <w:rPr>
          <w:b/>
          <w:sz w:val="23"/>
        </w:rPr>
        <w:tab/>
      </w:r>
      <w:commentRangeStart w:id="191"/>
      <w:r>
        <w:rPr>
          <w:b/>
          <w:sz w:val="23"/>
        </w:rPr>
        <w:t>General terms</w:t>
      </w:r>
      <w:commentRangeEnd w:id="191"/>
      <w:r w:rsidR="00F74D0D">
        <w:rPr>
          <w:rStyle w:val="CommentReference"/>
        </w:rPr>
        <w:commentReference w:id="191"/>
      </w:r>
    </w:p>
    <w:p w14:paraId="625496D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22B95F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Abandon vessel (to)</w:t>
      </w:r>
      <w:r>
        <w:rPr>
          <w:sz w:val="23"/>
        </w:rPr>
        <w:tab/>
      </w:r>
      <w:r>
        <w:rPr>
          <w:sz w:val="23"/>
        </w:rPr>
        <w:tab/>
        <w:t>To evacuate crew and passengers from a vessel following a distress</w:t>
      </w:r>
    </w:p>
    <w:p w14:paraId="3D23FE3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018307A" w14:textId="4A38EA0F" w:rsidR="008901B1" w:rsidRDefault="000A7CDE" w:rsidP="00653A53">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Accommodation ladder</w:t>
      </w:r>
      <w:r>
        <w:rPr>
          <w:sz w:val="23"/>
        </w:rPr>
        <w:tab/>
        <w:t>Ladder attached to platform at vessel's side with flat steps and handrails enabling persons to embark / disembark from water or shore</w:t>
      </w:r>
    </w:p>
    <w:p w14:paraId="4DCB2B8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6527ECB"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Adrift</w:t>
      </w:r>
      <w:r>
        <w:rPr>
          <w:sz w:val="23"/>
        </w:rPr>
        <w:tab/>
      </w:r>
      <w:r>
        <w:rPr>
          <w:sz w:val="23"/>
        </w:rPr>
        <w:tab/>
      </w:r>
      <w:r>
        <w:rPr>
          <w:sz w:val="23"/>
        </w:rPr>
        <w:tab/>
      </w:r>
      <w:r>
        <w:rPr>
          <w:sz w:val="23"/>
        </w:rPr>
        <w:tab/>
      </w:r>
      <w:r>
        <w:rPr>
          <w:sz w:val="23"/>
        </w:rPr>
        <w:tab/>
      </w:r>
      <w:r>
        <w:rPr>
          <w:sz w:val="23"/>
        </w:rPr>
        <w:tab/>
        <w:t>Uncontrolled movement at sea under the influence of current, tide or wind</w:t>
      </w:r>
    </w:p>
    <w:p w14:paraId="25D6D89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E3EC33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Air draft</w:t>
      </w:r>
      <w:r>
        <w:rPr>
          <w:sz w:val="23"/>
        </w:rPr>
        <w:tab/>
      </w:r>
      <w:r>
        <w:rPr>
          <w:sz w:val="23"/>
        </w:rPr>
        <w:tab/>
      </w:r>
      <w:r>
        <w:rPr>
          <w:sz w:val="23"/>
        </w:rPr>
        <w:tab/>
      </w:r>
      <w:r>
        <w:rPr>
          <w:sz w:val="23"/>
        </w:rPr>
        <w:tab/>
      </w:r>
      <w:r>
        <w:rPr>
          <w:sz w:val="23"/>
        </w:rPr>
        <w:tab/>
        <w:t>The height from the waterline to the highest point of the vessel</w:t>
      </w:r>
    </w:p>
    <w:p w14:paraId="08D4B41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30E4B7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Assembly station</w:t>
      </w:r>
      <w:r>
        <w:rPr>
          <w:sz w:val="23"/>
        </w:rPr>
        <w:tab/>
      </w:r>
      <w:r>
        <w:rPr>
          <w:sz w:val="23"/>
        </w:rPr>
        <w:tab/>
      </w:r>
      <w:r>
        <w:rPr>
          <w:sz w:val="23"/>
        </w:rPr>
        <w:tab/>
        <w:t>Place on deck, in mess rooms, etc., assigned to crew and passengers where they have to meet according to the muster list when the corresponding alarm is released or announcement made</w:t>
      </w:r>
    </w:p>
    <w:p w14:paraId="367133E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FDFDB9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Backing (of wind)</w:t>
      </w:r>
      <w:r>
        <w:rPr>
          <w:sz w:val="23"/>
        </w:rPr>
        <w:tab/>
      </w:r>
      <w:r>
        <w:rPr>
          <w:sz w:val="23"/>
        </w:rPr>
        <w:tab/>
      </w:r>
      <w:r>
        <w:rPr>
          <w:sz w:val="23"/>
        </w:rPr>
        <w:tab/>
        <w:t>Shift of wind direction in an anticlockwise manner, for example from north to west (opposite of veering)</w:t>
      </w:r>
    </w:p>
    <w:p w14:paraId="39F7E0B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5746A1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Beach (to)</w:t>
      </w:r>
      <w:r>
        <w:rPr>
          <w:sz w:val="23"/>
        </w:rPr>
        <w:tab/>
      </w:r>
      <w:r>
        <w:rPr>
          <w:sz w:val="23"/>
        </w:rPr>
        <w:tab/>
      </w:r>
      <w:r>
        <w:rPr>
          <w:sz w:val="23"/>
        </w:rPr>
        <w:tab/>
      </w:r>
      <w:r>
        <w:rPr>
          <w:sz w:val="23"/>
        </w:rPr>
        <w:tab/>
      </w:r>
      <w:r>
        <w:rPr>
          <w:sz w:val="23"/>
        </w:rPr>
        <w:tab/>
        <w:t>To run a vessel up on a beach to prevent its sinking in deep water</w:t>
      </w:r>
    </w:p>
    <w:p w14:paraId="0E16517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93F1D5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3240" w:hanging="3240"/>
        <w:rPr>
          <w:sz w:val="23"/>
        </w:rPr>
      </w:pPr>
      <w:r>
        <w:rPr>
          <w:sz w:val="23"/>
        </w:rPr>
        <w:t>Berth</w:t>
      </w:r>
      <w:r>
        <w:rPr>
          <w:sz w:val="23"/>
        </w:rPr>
        <w:tab/>
      </w:r>
      <w:r>
        <w:rPr>
          <w:sz w:val="23"/>
        </w:rPr>
        <w:tab/>
      </w:r>
      <w:r>
        <w:rPr>
          <w:sz w:val="23"/>
        </w:rPr>
        <w:tab/>
      </w:r>
      <w:r>
        <w:rPr>
          <w:sz w:val="23"/>
        </w:rPr>
        <w:tab/>
      </w:r>
      <w:r>
        <w:rPr>
          <w:sz w:val="23"/>
        </w:rPr>
        <w:tab/>
      </w:r>
      <w:r>
        <w:rPr>
          <w:sz w:val="23"/>
        </w:rPr>
        <w:tab/>
        <w:t>.1</w:t>
      </w:r>
      <w:r>
        <w:rPr>
          <w:sz w:val="23"/>
        </w:rPr>
        <w:tab/>
        <w:t>A sea room to be kept for safety around a vessel, rock, platform, etc.</w:t>
      </w:r>
    </w:p>
    <w:p w14:paraId="555467EB" w14:textId="77777777" w:rsidR="000A7CDE" w:rsidRDefault="000A7CDE">
      <w:pPr>
        <w:tabs>
          <w:tab w:val="left" w:pos="720"/>
          <w:tab w:val="left" w:pos="1080"/>
          <w:tab w:val="left" w:pos="1440"/>
          <w:tab w:val="left" w:pos="1800"/>
          <w:tab w:val="left" w:pos="2160"/>
          <w:tab w:val="left" w:pos="2520"/>
          <w:tab w:val="left" w:pos="2880"/>
          <w:tab w:val="left" w:pos="6120"/>
        </w:tabs>
        <w:ind w:left="2880" w:right="-421" w:hanging="2880"/>
        <w:rPr>
          <w:sz w:val="23"/>
        </w:rPr>
      </w:pPr>
      <w:r>
        <w:rPr>
          <w:sz w:val="23"/>
        </w:rPr>
        <w:tab/>
      </w:r>
      <w:r>
        <w:rPr>
          <w:sz w:val="23"/>
        </w:rPr>
        <w:tab/>
      </w:r>
      <w:r>
        <w:rPr>
          <w:sz w:val="23"/>
        </w:rPr>
        <w:tab/>
      </w:r>
      <w:r>
        <w:rPr>
          <w:sz w:val="23"/>
        </w:rPr>
        <w:tab/>
      </w:r>
      <w:r>
        <w:rPr>
          <w:sz w:val="23"/>
        </w:rPr>
        <w:tab/>
      </w:r>
      <w:r>
        <w:rPr>
          <w:sz w:val="23"/>
        </w:rPr>
        <w:tab/>
        <w:t>.2</w:t>
      </w:r>
      <w:r>
        <w:rPr>
          <w:sz w:val="23"/>
        </w:rPr>
        <w:tab/>
        <w:t>The place assigned to a vessel when anchored or lying alongside a pier,</w:t>
      </w:r>
      <w:r>
        <w:t> </w:t>
      </w:r>
      <w:r>
        <w:rPr>
          <w:sz w:val="23"/>
        </w:rPr>
        <w:t>etc.</w:t>
      </w:r>
    </w:p>
    <w:p w14:paraId="222384C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7A8A68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Blast</w:t>
      </w:r>
      <w:r>
        <w:rPr>
          <w:sz w:val="23"/>
        </w:rPr>
        <w:tab/>
      </w:r>
      <w:r>
        <w:rPr>
          <w:sz w:val="23"/>
        </w:rPr>
        <w:tab/>
      </w:r>
      <w:r>
        <w:rPr>
          <w:sz w:val="23"/>
        </w:rPr>
        <w:tab/>
      </w:r>
      <w:r>
        <w:rPr>
          <w:sz w:val="23"/>
        </w:rPr>
        <w:tab/>
      </w:r>
      <w:r>
        <w:rPr>
          <w:sz w:val="23"/>
        </w:rPr>
        <w:tab/>
      </w:r>
      <w:r>
        <w:rPr>
          <w:sz w:val="23"/>
        </w:rPr>
        <w:tab/>
        <w:t>A whistle signal made by the vessel</w:t>
      </w:r>
    </w:p>
    <w:p w14:paraId="2C0A18C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A668FC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Blind sector</w:t>
      </w:r>
      <w:r>
        <w:rPr>
          <w:sz w:val="23"/>
        </w:rPr>
        <w:tab/>
      </w:r>
      <w:r>
        <w:rPr>
          <w:sz w:val="23"/>
        </w:rPr>
        <w:tab/>
      </w:r>
      <w:r>
        <w:rPr>
          <w:sz w:val="23"/>
        </w:rPr>
        <w:tab/>
      </w:r>
      <w:r>
        <w:rPr>
          <w:sz w:val="23"/>
        </w:rPr>
        <w:tab/>
        <w:t>An area which cannot be scanned by the ship’s radar because it is shielded by parts of the superstructure, masts, etc.</w:t>
      </w:r>
    </w:p>
    <w:p w14:paraId="6BA658D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7AB665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 xml:space="preserve">Boarding arrangements </w:t>
      </w:r>
      <w:r>
        <w:rPr>
          <w:sz w:val="23"/>
        </w:rPr>
        <w:tab/>
        <w:t>All equipment, such as pilot ladder, accommodation ladder, hoist, etc., necessary for a safe transfer of the pilot</w:t>
      </w:r>
    </w:p>
    <w:p w14:paraId="35819B2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829091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Boarding speed</w:t>
      </w:r>
      <w:r>
        <w:rPr>
          <w:sz w:val="23"/>
        </w:rPr>
        <w:tab/>
      </w:r>
      <w:r>
        <w:rPr>
          <w:sz w:val="23"/>
        </w:rPr>
        <w:tab/>
      </w:r>
      <w:r>
        <w:rPr>
          <w:sz w:val="23"/>
        </w:rPr>
        <w:tab/>
      </w:r>
      <w:r>
        <w:rPr>
          <w:sz w:val="23"/>
        </w:rPr>
        <w:tab/>
        <w:t>The speed of a vessel adjusted to that of a pilot boat at which the pilot can safely embark/disembark</w:t>
      </w:r>
    </w:p>
    <w:p w14:paraId="694DC75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7E5193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Bob-cat</w:t>
      </w:r>
      <w:r>
        <w:rPr>
          <w:sz w:val="23"/>
        </w:rPr>
        <w:tab/>
      </w:r>
      <w:r>
        <w:rPr>
          <w:sz w:val="23"/>
        </w:rPr>
        <w:tab/>
      </w:r>
      <w:r>
        <w:rPr>
          <w:sz w:val="23"/>
        </w:rPr>
        <w:tab/>
      </w:r>
      <w:r>
        <w:rPr>
          <w:sz w:val="23"/>
        </w:rPr>
        <w:tab/>
      </w:r>
      <w:r>
        <w:rPr>
          <w:sz w:val="23"/>
        </w:rPr>
        <w:tab/>
        <w:t>A mini-caterpillar with push-blade used for the careful distribution of loose goods in cargo holds of bulk carriers</w:t>
      </w:r>
    </w:p>
    <w:p w14:paraId="5B0621A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5471F5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Briefing</w:t>
      </w:r>
      <w:r>
        <w:rPr>
          <w:sz w:val="23"/>
        </w:rPr>
        <w:tab/>
      </w:r>
      <w:r>
        <w:rPr>
          <w:sz w:val="23"/>
        </w:rPr>
        <w:tab/>
      </w:r>
      <w:r>
        <w:rPr>
          <w:sz w:val="23"/>
        </w:rPr>
        <w:tab/>
      </w:r>
      <w:r>
        <w:rPr>
          <w:sz w:val="23"/>
        </w:rPr>
        <w:tab/>
      </w:r>
      <w:r>
        <w:rPr>
          <w:sz w:val="23"/>
        </w:rPr>
        <w:tab/>
        <w:t>Concise explanatory information to crew and/or passengers</w:t>
      </w:r>
    </w:p>
    <w:p w14:paraId="64898A7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B91025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Cable</w:t>
      </w:r>
      <w:r>
        <w:rPr>
          <w:sz w:val="23"/>
        </w:rPr>
        <w:tab/>
      </w:r>
      <w:r>
        <w:rPr>
          <w:sz w:val="23"/>
        </w:rPr>
        <w:tab/>
      </w:r>
      <w:r>
        <w:rPr>
          <w:sz w:val="23"/>
        </w:rPr>
        <w:tab/>
      </w:r>
      <w:r>
        <w:rPr>
          <w:sz w:val="23"/>
        </w:rPr>
        <w:tab/>
      </w:r>
      <w:r>
        <w:rPr>
          <w:sz w:val="23"/>
        </w:rPr>
        <w:tab/>
      </w:r>
      <w:r>
        <w:rPr>
          <w:sz w:val="23"/>
        </w:rPr>
        <w:tab/>
        <w:t>.1</w:t>
      </w:r>
      <w:r>
        <w:rPr>
          <w:sz w:val="23"/>
        </w:rPr>
        <w:tab/>
        <w:t>Chain connecting a vessel to the anchor(s)</w:t>
      </w:r>
    </w:p>
    <w:p w14:paraId="5513B60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ab/>
      </w:r>
      <w:r>
        <w:rPr>
          <w:sz w:val="23"/>
        </w:rPr>
        <w:tab/>
      </w:r>
      <w:r>
        <w:rPr>
          <w:sz w:val="23"/>
        </w:rPr>
        <w:tab/>
      </w:r>
      <w:r>
        <w:rPr>
          <w:sz w:val="23"/>
        </w:rPr>
        <w:tab/>
      </w:r>
      <w:r>
        <w:rPr>
          <w:sz w:val="23"/>
        </w:rPr>
        <w:tab/>
      </w:r>
      <w:r>
        <w:rPr>
          <w:sz w:val="23"/>
        </w:rPr>
        <w:tab/>
        <w:t>.2</w:t>
      </w:r>
      <w:r>
        <w:rPr>
          <w:sz w:val="23"/>
        </w:rPr>
        <w:tab/>
        <w:t>Wire or rope primarily used for mooring a ship</w:t>
      </w:r>
    </w:p>
    <w:p w14:paraId="703AC5A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3240" w:hanging="3240"/>
        <w:rPr>
          <w:sz w:val="23"/>
        </w:rPr>
      </w:pPr>
      <w:r>
        <w:rPr>
          <w:sz w:val="23"/>
        </w:rPr>
        <w:tab/>
      </w:r>
      <w:r>
        <w:rPr>
          <w:sz w:val="23"/>
        </w:rPr>
        <w:tab/>
      </w:r>
      <w:r>
        <w:rPr>
          <w:sz w:val="23"/>
        </w:rPr>
        <w:tab/>
      </w:r>
      <w:r>
        <w:rPr>
          <w:sz w:val="23"/>
        </w:rPr>
        <w:tab/>
      </w:r>
      <w:r>
        <w:rPr>
          <w:sz w:val="23"/>
        </w:rPr>
        <w:tab/>
      </w:r>
      <w:r>
        <w:rPr>
          <w:sz w:val="23"/>
        </w:rPr>
        <w:tab/>
        <w:t>.3</w:t>
      </w:r>
      <w:r>
        <w:rPr>
          <w:sz w:val="23"/>
        </w:rPr>
        <w:tab/>
        <w:t>(Measurement) one hundred fathoms or one tenth of a nautical mile</w:t>
      </w:r>
    </w:p>
    <w:p w14:paraId="19BE018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94D216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Capsize (to)</w:t>
      </w:r>
      <w:r>
        <w:rPr>
          <w:sz w:val="23"/>
        </w:rPr>
        <w:tab/>
      </w:r>
      <w:r>
        <w:rPr>
          <w:sz w:val="23"/>
        </w:rPr>
        <w:tab/>
      </w:r>
      <w:r>
        <w:rPr>
          <w:sz w:val="23"/>
        </w:rPr>
        <w:tab/>
      </w:r>
      <w:r>
        <w:rPr>
          <w:sz w:val="23"/>
        </w:rPr>
        <w:tab/>
        <w:t>To turn over</w:t>
      </w:r>
    </w:p>
    <w:p w14:paraId="0F0787A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EEC92C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Cardinal buoy</w:t>
      </w:r>
      <w:r>
        <w:rPr>
          <w:sz w:val="23"/>
        </w:rPr>
        <w:tab/>
      </w:r>
      <w:r>
        <w:rPr>
          <w:sz w:val="23"/>
        </w:rPr>
        <w:tab/>
      </w:r>
      <w:r>
        <w:rPr>
          <w:sz w:val="23"/>
        </w:rPr>
        <w:tab/>
      </w:r>
      <w:r>
        <w:rPr>
          <w:sz w:val="23"/>
        </w:rPr>
        <w:tab/>
        <w:t>A seamark, i.e. a buoy, indicating the north, east, south or west, i.e. the cardinal points from a fixed point such as a wreck, shallow water, banks, etc.</w:t>
      </w:r>
    </w:p>
    <w:p w14:paraId="44C68B3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FD8ABE8" w14:textId="77777777" w:rsidR="000A7CDE" w:rsidRDefault="000A7CDE">
      <w:pPr>
        <w:keepNext/>
        <w:keepLines/>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Cardinal points</w:t>
      </w:r>
      <w:r>
        <w:rPr>
          <w:sz w:val="23"/>
        </w:rPr>
        <w:tab/>
      </w:r>
      <w:r>
        <w:rPr>
          <w:sz w:val="23"/>
        </w:rPr>
        <w:tab/>
      </w:r>
      <w:r>
        <w:rPr>
          <w:sz w:val="23"/>
        </w:rPr>
        <w:tab/>
      </w:r>
      <w:r>
        <w:rPr>
          <w:sz w:val="23"/>
        </w:rPr>
        <w:tab/>
        <w:t>The four main points of the compass: north, east, south and west</w:t>
      </w:r>
    </w:p>
    <w:p w14:paraId="0647A9B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p>
    <w:p w14:paraId="0646A16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Casualty</w:t>
      </w:r>
      <w:r>
        <w:rPr>
          <w:sz w:val="23"/>
        </w:rPr>
        <w:tab/>
      </w:r>
      <w:r>
        <w:rPr>
          <w:sz w:val="23"/>
        </w:rPr>
        <w:tab/>
      </w:r>
      <w:r>
        <w:rPr>
          <w:sz w:val="23"/>
        </w:rPr>
        <w:tab/>
      </w:r>
      <w:r>
        <w:rPr>
          <w:sz w:val="23"/>
        </w:rPr>
        <w:tab/>
      </w:r>
      <w:r>
        <w:rPr>
          <w:sz w:val="23"/>
        </w:rPr>
        <w:tab/>
        <w:t>Here: case of death in an accident or shipping disaster</w:t>
      </w:r>
    </w:p>
    <w:p w14:paraId="5EABCB8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FAC00AF" w14:textId="77777777" w:rsidR="000A7CDE" w:rsidRDefault="000A7CDE">
      <w:pPr>
        <w:tabs>
          <w:tab w:val="left" w:pos="720"/>
          <w:tab w:val="left" w:pos="1080"/>
          <w:tab w:val="left" w:pos="1440"/>
          <w:tab w:val="left" w:pos="1800"/>
          <w:tab w:val="left" w:pos="2520"/>
          <w:tab w:val="left" w:pos="2880"/>
          <w:tab w:val="left" w:pos="6120"/>
        </w:tabs>
        <w:ind w:left="2880" w:hanging="2880"/>
        <w:rPr>
          <w:sz w:val="23"/>
        </w:rPr>
      </w:pPr>
      <w:r>
        <w:rPr>
          <w:sz w:val="23"/>
        </w:rPr>
        <w:t>Check (to)</w:t>
      </w:r>
      <w:r>
        <w:rPr>
          <w:sz w:val="23"/>
        </w:rPr>
        <w:tab/>
      </w:r>
      <w:r>
        <w:rPr>
          <w:sz w:val="23"/>
        </w:rPr>
        <w:tab/>
      </w:r>
      <w:r>
        <w:rPr>
          <w:sz w:val="23"/>
        </w:rPr>
        <w:tab/>
      </w:r>
      <w:r>
        <w:rPr>
          <w:sz w:val="23"/>
        </w:rPr>
        <w:tab/>
        <w:t>.1</w:t>
      </w:r>
      <w:r>
        <w:rPr>
          <w:sz w:val="23"/>
        </w:rPr>
        <w:tab/>
        <w:t>To make sure that equipment etc. is in proper condition or that everything is correct and safe</w:t>
      </w:r>
    </w:p>
    <w:p w14:paraId="04A34971" w14:textId="77777777" w:rsidR="000A7CDE" w:rsidRDefault="000A7CDE">
      <w:pPr>
        <w:tabs>
          <w:tab w:val="left" w:pos="720"/>
          <w:tab w:val="left" w:pos="1080"/>
          <w:tab w:val="left" w:pos="1440"/>
          <w:tab w:val="left" w:pos="1800"/>
          <w:tab w:val="left" w:pos="2160"/>
          <w:tab w:val="left" w:pos="2520"/>
          <w:tab w:val="left" w:pos="2880"/>
          <w:tab w:val="left" w:pos="6120"/>
        </w:tabs>
        <w:ind w:left="2880" w:hanging="2880"/>
        <w:rPr>
          <w:sz w:val="23"/>
        </w:rPr>
      </w:pPr>
      <w:r>
        <w:rPr>
          <w:sz w:val="23"/>
        </w:rPr>
        <w:tab/>
      </w:r>
      <w:r>
        <w:rPr>
          <w:sz w:val="23"/>
        </w:rPr>
        <w:tab/>
      </w:r>
      <w:r>
        <w:rPr>
          <w:sz w:val="23"/>
        </w:rPr>
        <w:tab/>
      </w:r>
      <w:r>
        <w:rPr>
          <w:sz w:val="23"/>
        </w:rPr>
        <w:tab/>
      </w:r>
      <w:r>
        <w:rPr>
          <w:sz w:val="23"/>
        </w:rPr>
        <w:tab/>
      </w:r>
      <w:r>
        <w:rPr>
          <w:sz w:val="23"/>
        </w:rPr>
        <w:tab/>
        <w:t xml:space="preserve">.2 </w:t>
      </w:r>
      <w:r>
        <w:rPr>
          <w:sz w:val="23"/>
        </w:rPr>
        <w:tab/>
        <w:t>To regulate motion of a cable, rope or wire when it is running out too fast</w:t>
      </w:r>
    </w:p>
    <w:p w14:paraId="07451DF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19A484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Close-coupled towing</w:t>
      </w:r>
      <w:r>
        <w:rPr>
          <w:sz w:val="23"/>
        </w:rPr>
        <w:tab/>
      </w:r>
      <w:r>
        <w:rPr>
          <w:sz w:val="23"/>
        </w:rPr>
        <w:tab/>
        <w:t>A method of towing vessels through polar ice by means of icebreaking tugs with a special stern notch suited to receive and hold the bow of the vessel to be towed</w:t>
      </w:r>
    </w:p>
    <w:p w14:paraId="16D34ED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3855F4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ins w:id="192" w:author="Heidi Clevett" w:date="2024-03-14T09:09:00Z"/>
          <w:sz w:val="23"/>
        </w:rPr>
      </w:pPr>
      <w:r>
        <w:rPr>
          <w:sz w:val="23"/>
        </w:rPr>
        <w:t>Close up (to)</w:t>
      </w:r>
      <w:r>
        <w:rPr>
          <w:sz w:val="23"/>
        </w:rPr>
        <w:tab/>
      </w:r>
      <w:r>
        <w:rPr>
          <w:sz w:val="23"/>
        </w:rPr>
        <w:tab/>
      </w:r>
      <w:r>
        <w:rPr>
          <w:sz w:val="23"/>
        </w:rPr>
        <w:tab/>
      </w:r>
      <w:r>
        <w:rPr>
          <w:sz w:val="23"/>
        </w:rPr>
        <w:tab/>
        <w:t>To decrease the distance to the vessel ahead by increasing one’s own speed</w:t>
      </w:r>
    </w:p>
    <w:p w14:paraId="60E21EEA" w14:textId="77777777" w:rsidR="00653A53" w:rsidRDefault="00653A53">
      <w:pPr>
        <w:tabs>
          <w:tab w:val="left" w:pos="720"/>
          <w:tab w:val="left" w:pos="1080"/>
          <w:tab w:val="left" w:pos="1440"/>
          <w:tab w:val="left" w:pos="1800"/>
          <w:tab w:val="left" w:pos="2160"/>
          <w:tab w:val="left" w:pos="2520"/>
          <w:tab w:val="left" w:pos="2880"/>
          <w:tab w:val="left" w:pos="3240"/>
          <w:tab w:val="left" w:pos="6120"/>
        </w:tabs>
        <w:ind w:left="2520" w:hanging="2520"/>
        <w:rPr>
          <w:ins w:id="193" w:author="Heidi Clevett" w:date="2024-03-14T09:09:00Z"/>
          <w:sz w:val="23"/>
        </w:rPr>
      </w:pPr>
    </w:p>
    <w:p w14:paraId="39B7CB28" w14:textId="543E9B69" w:rsidR="00653A53" w:rsidRDefault="00653A53" w:rsidP="00653A53">
      <w:pPr>
        <w:ind w:left="2160" w:hanging="2160"/>
        <w:rPr>
          <w:ins w:id="194" w:author="Heidi Clevett" w:date="2024-03-14T09:09:00Z"/>
        </w:rPr>
        <w:pPrChange w:id="195" w:author="Heidi Clevett" w:date="2024-03-14T09:09:00Z">
          <w:pPr/>
        </w:pPrChange>
      </w:pPr>
      <w:ins w:id="196" w:author="Heidi Clevett" w:date="2024-03-14T09:09:00Z">
        <w:r>
          <w:t xml:space="preserve">Combination </w:t>
        </w:r>
      </w:ins>
      <w:ins w:id="197" w:author="Heidi Clevett" w:date="2024-03-14T09:10:00Z">
        <w:r>
          <w:t>arrangement</w:t>
        </w:r>
      </w:ins>
      <w:ins w:id="198" w:author="Heidi Clevett" w:date="2024-03-14T09:09:00Z">
        <w:r>
          <w:t xml:space="preserve"> </w:t>
        </w:r>
        <w:r>
          <w:tab/>
        </w:r>
        <w:r>
          <w:t>A</w:t>
        </w:r>
        <w:r w:rsidRPr="00FE3F4A">
          <w:t xml:space="preserve">n accommodation ladder </w:t>
        </w:r>
      </w:ins>
      <w:ins w:id="199" w:author="Heidi Clevett" w:date="2024-03-14T09:10:00Z">
        <w:r>
          <w:t xml:space="preserve">used </w:t>
        </w:r>
      </w:ins>
      <w:ins w:id="200" w:author="Heidi Clevett" w:date="2024-03-14T09:09:00Z">
        <w:r w:rsidRPr="00FE3F4A">
          <w:t>in conjunction with the pilot ladder</w:t>
        </w:r>
      </w:ins>
    </w:p>
    <w:p w14:paraId="21851825" w14:textId="77777777" w:rsidR="00653A53" w:rsidRDefault="00653A53">
      <w:pPr>
        <w:tabs>
          <w:tab w:val="left" w:pos="720"/>
          <w:tab w:val="left" w:pos="1080"/>
          <w:tab w:val="left" w:pos="1440"/>
          <w:tab w:val="left" w:pos="1800"/>
          <w:tab w:val="left" w:pos="2160"/>
          <w:tab w:val="left" w:pos="2520"/>
          <w:tab w:val="left" w:pos="2880"/>
          <w:tab w:val="left" w:pos="3240"/>
          <w:tab w:val="left" w:pos="6120"/>
        </w:tabs>
        <w:ind w:left="2520" w:hanging="2520"/>
        <w:rPr>
          <w:sz w:val="23"/>
        </w:rPr>
      </w:pPr>
    </w:p>
    <w:p w14:paraId="6EA5412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4C2792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Compatibility (of goods)</w:t>
      </w:r>
      <w:r>
        <w:rPr>
          <w:sz w:val="23"/>
        </w:rPr>
        <w:tab/>
        <w:t>Indicates whether different goods can be safely stowed together in one cargo space or in an adjacent hold.</w:t>
      </w:r>
    </w:p>
    <w:p w14:paraId="43AE6EF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p>
    <w:p w14:paraId="15E3AA2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Vessel constrained</w:t>
      </w:r>
      <w:r>
        <w:rPr>
          <w:sz w:val="23"/>
        </w:rPr>
        <w:tab/>
      </w:r>
      <w:r>
        <w:rPr>
          <w:sz w:val="23"/>
        </w:rPr>
        <w:tab/>
      </w:r>
      <w:r>
        <w:rPr>
          <w:sz w:val="23"/>
        </w:rPr>
        <w:tab/>
        <w:t>A vessel severely restricted by her draught in her ability to deviate from</w:t>
      </w:r>
    </w:p>
    <w:p w14:paraId="5A02C13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by her draft</w:t>
      </w:r>
      <w:r>
        <w:rPr>
          <w:sz w:val="23"/>
        </w:rPr>
        <w:tab/>
      </w:r>
      <w:r>
        <w:rPr>
          <w:sz w:val="23"/>
        </w:rPr>
        <w:tab/>
      </w:r>
      <w:r>
        <w:rPr>
          <w:sz w:val="23"/>
        </w:rPr>
        <w:tab/>
      </w:r>
      <w:r>
        <w:rPr>
          <w:sz w:val="23"/>
        </w:rPr>
        <w:tab/>
      </w:r>
      <w:r>
        <w:rPr>
          <w:sz w:val="23"/>
        </w:rPr>
        <w:tab/>
        <w:t>the course followed in relation to the available depth and width of navigable water</w:t>
      </w:r>
    </w:p>
    <w:p w14:paraId="36BBB6F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A672D5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Convoy</w:t>
      </w:r>
      <w:r>
        <w:rPr>
          <w:sz w:val="23"/>
        </w:rPr>
        <w:tab/>
      </w:r>
      <w:r>
        <w:rPr>
          <w:sz w:val="23"/>
        </w:rPr>
        <w:tab/>
      </w:r>
      <w:r>
        <w:rPr>
          <w:sz w:val="23"/>
        </w:rPr>
        <w:tab/>
      </w:r>
      <w:r>
        <w:rPr>
          <w:sz w:val="23"/>
        </w:rPr>
        <w:tab/>
      </w:r>
      <w:r>
        <w:rPr>
          <w:sz w:val="23"/>
        </w:rPr>
        <w:tab/>
        <w:t>A group of vessels which sail together, e.g. through a canal or ice</w:t>
      </w:r>
    </w:p>
    <w:p w14:paraId="43428BD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AFB83E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Course</w:t>
      </w:r>
      <w:r>
        <w:rPr>
          <w:sz w:val="23"/>
        </w:rPr>
        <w:tab/>
      </w:r>
      <w:r>
        <w:rPr>
          <w:sz w:val="23"/>
        </w:rPr>
        <w:tab/>
      </w:r>
      <w:r>
        <w:rPr>
          <w:sz w:val="23"/>
        </w:rPr>
        <w:tab/>
      </w:r>
      <w:r>
        <w:rPr>
          <w:sz w:val="23"/>
        </w:rPr>
        <w:tab/>
      </w:r>
      <w:r>
        <w:rPr>
          <w:sz w:val="23"/>
        </w:rPr>
        <w:tab/>
      </w:r>
      <w:r>
        <w:rPr>
          <w:sz w:val="23"/>
        </w:rPr>
        <w:tab/>
        <w:t>The intended direction of movement of a vessel through the water</w:t>
      </w:r>
    </w:p>
    <w:p w14:paraId="4E003C1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A0E0BE7" w14:textId="77777777" w:rsidR="000A7CDE" w:rsidRDefault="000A7CDE">
      <w:pPr>
        <w:tabs>
          <w:tab w:val="left" w:pos="720"/>
          <w:tab w:val="left" w:pos="1080"/>
          <w:tab w:val="left" w:pos="1440"/>
          <w:tab w:val="left" w:pos="1800"/>
          <w:tab w:val="left" w:pos="2160"/>
          <w:tab w:val="left" w:pos="2880"/>
          <w:tab w:val="left" w:pos="3240"/>
          <w:tab w:val="left" w:pos="6120"/>
        </w:tabs>
        <w:ind w:left="2520" w:hanging="2520"/>
        <w:rPr>
          <w:sz w:val="23"/>
        </w:rPr>
      </w:pPr>
      <w:r>
        <w:rPr>
          <w:sz w:val="23"/>
        </w:rPr>
        <w:t>Course made good</w:t>
      </w:r>
      <w:r>
        <w:rPr>
          <w:sz w:val="23"/>
        </w:rPr>
        <w:tab/>
      </w:r>
      <w:r>
        <w:rPr>
          <w:sz w:val="23"/>
        </w:rPr>
        <w:tab/>
      </w:r>
      <w:r>
        <w:rPr>
          <w:sz w:val="23"/>
        </w:rPr>
        <w:tab/>
        <w:t>That course which a vessel makes good over ground, after allowing for the effect of currents, tidal streams, and leeway caused by wind and sea</w:t>
      </w:r>
    </w:p>
    <w:p w14:paraId="07EB9D0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4F4A03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COW</w:t>
      </w:r>
      <w:r>
        <w:rPr>
          <w:sz w:val="23"/>
        </w:rPr>
        <w:tab/>
      </w:r>
      <w:r>
        <w:rPr>
          <w:sz w:val="23"/>
        </w:rPr>
        <w:tab/>
      </w:r>
      <w:r>
        <w:rPr>
          <w:sz w:val="23"/>
        </w:rPr>
        <w:tab/>
      </w:r>
      <w:r>
        <w:rPr>
          <w:sz w:val="23"/>
        </w:rPr>
        <w:tab/>
      </w:r>
      <w:r>
        <w:rPr>
          <w:sz w:val="23"/>
        </w:rPr>
        <w:tab/>
      </w:r>
      <w:r>
        <w:rPr>
          <w:sz w:val="23"/>
        </w:rPr>
        <w:tab/>
        <w:t>Crude Oil Washing: a system of cleaning the cargo tanks by washing them with the cargo of crude oil during discharge</w:t>
      </w:r>
    </w:p>
    <w:p w14:paraId="67B3231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E5508E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CPA/TCPA</w:t>
      </w:r>
      <w:r>
        <w:rPr>
          <w:sz w:val="23"/>
        </w:rPr>
        <w:tab/>
      </w:r>
      <w:r>
        <w:rPr>
          <w:sz w:val="23"/>
        </w:rPr>
        <w:tab/>
      </w:r>
      <w:r>
        <w:rPr>
          <w:sz w:val="23"/>
        </w:rPr>
        <w:tab/>
      </w:r>
      <w:r>
        <w:rPr>
          <w:sz w:val="23"/>
        </w:rPr>
        <w:tab/>
        <w:t>Closest Point of Approach/Time to Closest Point of Approach: limit as defined by the observer to give warning when a tracked target or targets will close to within these limits</w:t>
      </w:r>
    </w:p>
    <w:p w14:paraId="7F4496C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5596E5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Crash-stop</w:t>
      </w:r>
      <w:r>
        <w:rPr>
          <w:sz w:val="23"/>
        </w:rPr>
        <w:tab/>
      </w:r>
      <w:r>
        <w:rPr>
          <w:sz w:val="23"/>
        </w:rPr>
        <w:tab/>
      </w:r>
      <w:r>
        <w:rPr>
          <w:sz w:val="23"/>
        </w:rPr>
        <w:tab/>
      </w:r>
      <w:r>
        <w:rPr>
          <w:sz w:val="23"/>
        </w:rPr>
        <w:tab/>
      </w:r>
      <w:r>
        <w:rPr>
          <w:sz w:val="23"/>
        </w:rPr>
        <w:tab/>
        <w:t>An emergency reversal operation of the main engine(s) to avoid a collision</w:t>
      </w:r>
    </w:p>
    <w:p w14:paraId="52E9F66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49F03F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Damage control team</w:t>
      </w:r>
      <w:r>
        <w:rPr>
          <w:sz w:val="23"/>
        </w:rPr>
        <w:tab/>
      </w:r>
      <w:r>
        <w:rPr>
          <w:sz w:val="23"/>
        </w:rPr>
        <w:tab/>
        <w:t>A group of crew members trained for fighting flooding in the vessel</w:t>
      </w:r>
    </w:p>
    <w:p w14:paraId="136720A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65D4484" w14:textId="77777777" w:rsidR="000A7CDE" w:rsidRDefault="000A7CDE">
      <w:pPr>
        <w:tabs>
          <w:tab w:val="left" w:pos="720"/>
          <w:tab w:val="left" w:pos="1080"/>
          <w:tab w:val="left" w:pos="1440"/>
          <w:tab w:val="left" w:pos="1800"/>
          <w:tab w:val="left" w:pos="2160"/>
          <w:tab w:val="left" w:pos="2520"/>
          <w:tab w:val="left" w:pos="2880"/>
          <w:tab w:val="left" w:pos="3240"/>
          <w:tab w:val="left" w:pos="3600"/>
          <w:tab w:val="left" w:pos="6120"/>
        </w:tabs>
        <w:rPr>
          <w:sz w:val="23"/>
        </w:rPr>
      </w:pPr>
      <w:r>
        <w:rPr>
          <w:sz w:val="23"/>
        </w:rPr>
        <w:t>Datum</w:t>
      </w:r>
      <w:r>
        <w:rPr>
          <w:sz w:val="23"/>
        </w:rPr>
        <w:tab/>
      </w:r>
      <w:r>
        <w:rPr>
          <w:sz w:val="23"/>
        </w:rPr>
        <w:tab/>
      </w:r>
      <w:r>
        <w:rPr>
          <w:sz w:val="23"/>
        </w:rPr>
        <w:tab/>
      </w:r>
      <w:r>
        <w:rPr>
          <w:sz w:val="23"/>
        </w:rPr>
        <w:tab/>
      </w:r>
      <w:r>
        <w:rPr>
          <w:sz w:val="23"/>
        </w:rPr>
        <w:tab/>
      </w:r>
      <w:r>
        <w:rPr>
          <w:sz w:val="23"/>
        </w:rPr>
        <w:tab/>
        <w:t>.1</w:t>
      </w:r>
      <w:r>
        <w:rPr>
          <w:sz w:val="23"/>
        </w:rPr>
        <w:tab/>
        <w:t>The most probable position of a search target at a given time</w:t>
      </w:r>
    </w:p>
    <w:p w14:paraId="731A7A94" w14:textId="77777777" w:rsidR="000A7CDE" w:rsidRDefault="000A7CDE">
      <w:pPr>
        <w:pStyle w:val="BodyText3"/>
        <w:ind w:left="2880" w:hanging="2880"/>
      </w:pPr>
      <w:r>
        <w:tab/>
      </w:r>
      <w:r>
        <w:tab/>
      </w:r>
      <w:r>
        <w:tab/>
      </w:r>
      <w:r>
        <w:tab/>
      </w:r>
      <w:r>
        <w:tab/>
      </w:r>
      <w:r>
        <w:tab/>
        <w:t>.2</w:t>
      </w:r>
      <w:r>
        <w:tab/>
        <w:t>The plane of reference to which all data as to the depth on charts are referenced</w:t>
      </w:r>
    </w:p>
    <w:p w14:paraId="59DD7F11" w14:textId="77777777" w:rsidR="000A7CDE" w:rsidRDefault="000A7CDE">
      <w:pPr>
        <w:tabs>
          <w:tab w:val="left" w:pos="720"/>
          <w:tab w:val="left" w:pos="1080"/>
          <w:tab w:val="left" w:pos="1440"/>
          <w:tab w:val="left" w:pos="1800"/>
          <w:tab w:val="left" w:pos="2160"/>
          <w:tab w:val="left" w:pos="3240"/>
          <w:tab w:val="left" w:pos="6120"/>
        </w:tabs>
        <w:ind w:left="2880"/>
        <w:rPr>
          <w:sz w:val="23"/>
        </w:rPr>
      </w:pPr>
    </w:p>
    <w:p w14:paraId="2160A06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Derelict</w:t>
      </w:r>
      <w:r>
        <w:rPr>
          <w:sz w:val="23"/>
        </w:rPr>
        <w:tab/>
      </w:r>
      <w:r>
        <w:rPr>
          <w:sz w:val="23"/>
        </w:rPr>
        <w:tab/>
      </w:r>
      <w:r>
        <w:rPr>
          <w:sz w:val="23"/>
        </w:rPr>
        <w:tab/>
      </w:r>
      <w:r>
        <w:rPr>
          <w:sz w:val="23"/>
        </w:rPr>
        <w:tab/>
      </w:r>
      <w:r>
        <w:rPr>
          <w:sz w:val="23"/>
        </w:rPr>
        <w:tab/>
        <w:t>Vessel still afloat, abandoned at sea</w:t>
      </w:r>
    </w:p>
    <w:p w14:paraId="12F607C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39522E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right="-537"/>
        <w:rPr>
          <w:sz w:val="23"/>
        </w:rPr>
      </w:pPr>
      <w:r>
        <w:rPr>
          <w:sz w:val="23"/>
        </w:rPr>
        <w:t>Destination</w:t>
      </w:r>
      <w:r>
        <w:rPr>
          <w:sz w:val="23"/>
        </w:rPr>
        <w:tab/>
      </w:r>
      <w:r>
        <w:rPr>
          <w:sz w:val="23"/>
        </w:rPr>
        <w:tab/>
      </w:r>
      <w:r>
        <w:rPr>
          <w:sz w:val="23"/>
        </w:rPr>
        <w:tab/>
      </w:r>
      <w:r>
        <w:rPr>
          <w:sz w:val="23"/>
        </w:rPr>
        <w:tab/>
      </w:r>
      <w:r>
        <w:rPr>
          <w:sz w:val="23"/>
        </w:rPr>
        <w:tab/>
        <w:t>Port for which a vessel is bound</w:t>
      </w:r>
    </w:p>
    <w:p w14:paraId="0B68C7F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DCB421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lastRenderedPageBreak/>
        <w:t>Disabled</w:t>
      </w:r>
      <w:r>
        <w:rPr>
          <w:sz w:val="23"/>
        </w:rPr>
        <w:tab/>
      </w:r>
      <w:r>
        <w:rPr>
          <w:sz w:val="23"/>
        </w:rPr>
        <w:tab/>
      </w:r>
      <w:r>
        <w:rPr>
          <w:sz w:val="23"/>
        </w:rPr>
        <w:tab/>
      </w:r>
      <w:r>
        <w:rPr>
          <w:sz w:val="23"/>
        </w:rPr>
        <w:tab/>
      </w:r>
      <w:r>
        <w:rPr>
          <w:sz w:val="23"/>
        </w:rPr>
        <w:tab/>
        <w:t>A vessel damaged or impaired in such a manner as to be incapable of proceeding on its voyage</w:t>
      </w:r>
    </w:p>
    <w:p w14:paraId="09B3488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DF1D9D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Disembark (to)</w:t>
      </w:r>
      <w:r>
        <w:rPr>
          <w:sz w:val="23"/>
        </w:rPr>
        <w:tab/>
      </w:r>
      <w:r>
        <w:rPr>
          <w:sz w:val="23"/>
        </w:rPr>
        <w:tab/>
      </w:r>
      <w:r>
        <w:rPr>
          <w:sz w:val="23"/>
        </w:rPr>
        <w:tab/>
        <w:t xml:space="preserve">      To go from a vessel</w:t>
      </w:r>
    </w:p>
    <w:p w14:paraId="023E66B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EF860D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Distress alert (GMDSS)</w:t>
      </w:r>
      <w:r>
        <w:rPr>
          <w:sz w:val="23"/>
        </w:rPr>
        <w:tab/>
        <w:t>A radio signal from a distressed vessel automatically directed to an MRCC giving position, identification, course and speed of the vessel as well as the nature of distress</w:t>
      </w:r>
    </w:p>
    <w:p w14:paraId="09A8CFF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p>
    <w:p w14:paraId="2C3EDA6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Distress/</w:t>
      </w:r>
      <w:r>
        <w:rPr>
          <w:sz w:val="23"/>
        </w:rPr>
        <w:tab/>
      </w:r>
      <w:r>
        <w:rPr>
          <w:sz w:val="23"/>
        </w:rPr>
        <w:tab/>
      </w:r>
      <w:r>
        <w:rPr>
          <w:sz w:val="23"/>
        </w:rPr>
        <w:tab/>
      </w:r>
      <w:r>
        <w:rPr>
          <w:sz w:val="23"/>
        </w:rPr>
        <w:tab/>
      </w:r>
      <w:r>
        <w:rPr>
          <w:sz w:val="23"/>
        </w:rPr>
        <w:tab/>
        <w:t xml:space="preserve">Here: the verbal exchange of information on radio from ship to shore </w:t>
      </w:r>
    </w:p>
    <w:p w14:paraId="024D403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Urgency traffic</w:t>
      </w:r>
      <w:r>
        <w:rPr>
          <w:sz w:val="23"/>
        </w:rPr>
        <w:tab/>
      </w:r>
      <w:r>
        <w:rPr>
          <w:sz w:val="23"/>
        </w:rPr>
        <w:tab/>
      </w:r>
      <w:r>
        <w:rPr>
          <w:sz w:val="23"/>
        </w:rPr>
        <w:tab/>
      </w:r>
      <w:r>
        <w:rPr>
          <w:sz w:val="23"/>
        </w:rPr>
        <w:tab/>
        <w:t>and/or ship to ship / aircraft about a distress / urgency situation as defined in the relevant ITU Radio Regulations</w:t>
      </w:r>
    </w:p>
    <w:p w14:paraId="68A54A8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82A1BDB"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Draught (or draft)</w:t>
      </w:r>
      <w:r>
        <w:rPr>
          <w:sz w:val="23"/>
        </w:rPr>
        <w:tab/>
      </w:r>
      <w:r>
        <w:rPr>
          <w:sz w:val="23"/>
        </w:rPr>
        <w:tab/>
      </w:r>
      <w:r>
        <w:rPr>
          <w:sz w:val="23"/>
        </w:rPr>
        <w:tab/>
        <w:t>Depth in water at which a vessel floats</w:t>
      </w:r>
    </w:p>
    <w:p w14:paraId="727B6B1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3C9071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Dragging (of anchor)</w:t>
      </w:r>
      <w:r>
        <w:rPr>
          <w:sz w:val="23"/>
        </w:rPr>
        <w:tab/>
      </w:r>
      <w:r>
        <w:rPr>
          <w:sz w:val="23"/>
        </w:rPr>
        <w:tab/>
        <w:t>Moving of an anchor over the sea bottom involuntarily because it is no longer preventing the movement of the vessel</w:t>
      </w:r>
    </w:p>
    <w:p w14:paraId="5222936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p>
    <w:p w14:paraId="137E25F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Dredging (of anchor)</w:t>
      </w:r>
      <w:r>
        <w:rPr>
          <w:sz w:val="23"/>
        </w:rPr>
        <w:tab/>
      </w:r>
      <w:r>
        <w:rPr>
          <w:sz w:val="23"/>
        </w:rPr>
        <w:tab/>
        <w:t>Moving of an anchor over the sea bottom to control the movement of the vessel</w:t>
      </w:r>
    </w:p>
    <w:p w14:paraId="69837A7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3FE7CE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Drifting</w:t>
      </w:r>
      <w:r>
        <w:rPr>
          <w:sz w:val="23"/>
        </w:rPr>
        <w:tab/>
      </w:r>
      <w:r>
        <w:rPr>
          <w:sz w:val="23"/>
        </w:rPr>
        <w:tab/>
      </w:r>
      <w:r>
        <w:rPr>
          <w:sz w:val="23"/>
        </w:rPr>
        <w:tab/>
      </w:r>
      <w:r>
        <w:rPr>
          <w:sz w:val="23"/>
        </w:rPr>
        <w:tab/>
      </w:r>
      <w:r>
        <w:rPr>
          <w:sz w:val="23"/>
        </w:rPr>
        <w:tab/>
        <w:t>Being driven along by the wind, tide or current</w:t>
      </w:r>
    </w:p>
    <w:p w14:paraId="050B6B7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2256B5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Drop back (to)</w:t>
      </w:r>
      <w:r>
        <w:rPr>
          <w:sz w:val="23"/>
        </w:rPr>
        <w:tab/>
      </w:r>
      <w:r>
        <w:rPr>
          <w:sz w:val="23"/>
        </w:rPr>
        <w:tab/>
      </w:r>
      <w:r>
        <w:rPr>
          <w:sz w:val="23"/>
        </w:rPr>
        <w:tab/>
      </w:r>
      <w:r>
        <w:rPr>
          <w:sz w:val="23"/>
        </w:rPr>
        <w:tab/>
        <w:t>To increase the distance from the vessel ahead by reducing one's own speed</w:t>
      </w:r>
    </w:p>
    <w:p w14:paraId="1094100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B367B3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DSC</w:t>
      </w:r>
      <w:r>
        <w:rPr>
          <w:sz w:val="23"/>
        </w:rPr>
        <w:tab/>
      </w:r>
      <w:r>
        <w:rPr>
          <w:sz w:val="23"/>
        </w:rPr>
        <w:tab/>
      </w:r>
      <w:r>
        <w:rPr>
          <w:sz w:val="23"/>
        </w:rPr>
        <w:tab/>
      </w:r>
      <w:r>
        <w:rPr>
          <w:sz w:val="23"/>
        </w:rPr>
        <w:tab/>
      </w:r>
      <w:r>
        <w:rPr>
          <w:sz w:val="23"/>
        </w:rPr>
        <w:tab/>
      </w:r>
      <w:r>
        <w:rPr>
          <w:sz w:val="23"/>
        </w:rPr>
        <w:tab/>
        <w:t>Digital Selective Calling (in the GMDSS system)</w:t>
      </w:r>
    </w:p>
    <w:p w14:paraId="14227F3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A7759B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Embark (to)</w:t>
      </w:r>
      <w:r>
        <w:rPr>
          <w:sz w:val="23"/>
        </w:rPr>
        <w:tab/>
      </w:r>
      <w:r>
        <w:rPr>
          <w:sz w:val="23"/>
        </w:rPr>
        <w:tab/>
      </w:r>
      <w:r>
        <w:rPr>
          <w:sz w:val="23"/>
        </w:rPr>
        <w:tab/>
      </w:r>
      <w:r>
        <w:rPr>
          <w:sz w:val="23"/>
        </w:rPr>
        <w:tab/>
        <w:t>To go aboard a vessel</w:t>
      </w:r>
    </w:p>
    <w:p w14:paraId="1FB8A6A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9DF30B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EPIRB</w:t>
      </w:r>
      <w:r>
        <w:rPr>
          <w:sz w:val="23"/>
        </w:rPr>
        <w:tab/>
      </w:r>
      <w:r>
        <w:rPr>
          <w:sz w:val="23"/>
        </w:rPr>
        <w:tab/>
      </w:r>
      <w:r>
        <w:rPr>
          <w:sz w:val="23"/>
        </w:rPr>
        <w:tab/>
      </w:r>
      <w:r>
        <w:rPr>
          <w:sz w:val="23"/>
        </w:rPr>
        <w:tab/>
      </w:r>
      <w:r>
        <w:rPr>
          <w:sz w:val="23"/>
        </w:rPr>
        <w:tab/>
      </w:r>
      <w:r>
        <w:rPr>
          <w:sz w:val="23"/>
        </w:rPr>
        <w:tab/>
        <w:t>Emergency Position Indicating Radio Beacon</w:t>
      </w:r>
    </w:p>
    <w:p w14:paraId="525C853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2706E2B"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Escape route</w:t>
      </w:r>
      <w:r>
        <w:rPr>
          <w:sz w:val="23"/>
        </w:rPr>
        <w:tab/>
      </w:r>
      <w:r>
        <w:rPr>
          <w:sz w:val="23"/>
        </w:rPr>
        <w:tab/>
      </w:r>
      <w:r>
        <w:rPr>
          <w:sz w:val="23"/>
        </w:rPr>
        <w:tab/>
      </w:r>
      <w:r>
        <w:rPr>
          <w:sz w:val="23"/>
        </w:rPr>
        <w:tab/>
        <w:t>A clearly marked way in the vessel which has to be followed in case of an emergency</w:t>
      </w:r>
    </w:p>
    <w:p w14:paraId="6E3F4ED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bCs/>
          <w:sz w:val="23"/>
        </w:rPr>
      </w:pPr>
    </w:p>
    <w:p w14:paraId="0DC1A665" w14:textId="77777777" w:rsidR="000A7CDE" w:rsidRDefault="000A7CDE">
      <w:pPr>
        <w:pStyle w:val="BodyText"/>
        <w:ind w:left="2520" w:hanging="2520"/>
        <w:rPr>
          <w:b w:val="0"/>
          <w:bCs/>
        </w:rPr>
      </w:pPr>
      <w:r>
        <w:rPr>
          <w:b w:val="0"/>
          <w:bCs/>
        </w:rPr>
        <w:t>Escort</w:t>
      </w:r>
      <w:r>
        <w:rPr>
          <w:b w:val="0"/>
          <w:bCs/>
        </w:rPr>
        <w:tab/>
        <w:t>Attending a vessel to be available in case of need, e.g. ice-breaker, tug, etc.</w:t>
      </w:r>
    </w:p>
    <w:p w14:paraId="59191B0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32EA71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ETA</w:t>
      </w:r>
      <w:r>
        <w:rPr>
          <w:sz w:val="23"/>
        </w:rPr>
        <w:tab/>
      </w:r>
      <w:r>
        <w:rPr>
          <w:sz w:val="23"/>
        </w:rPr>
        <w:tab/>
      </w:r>
      <w:r>
        <w:rPr>
          <w:sz w:val="23"/>
        </w:rPr>
        <w:tab/>
      </w:r>
      <w:r>
        <w:rPr>
          <w:sz w:val="23"/>
        </w:rPr>
        <w:tab/>
      </w:r>
      <w:r>
        <w:rPr>
          <w:sz w:val="23"/>
        </w:rPr>
        <w:tab/>
      </w:r>
      <w:r>
        <w:rPr>
          <w:sz w:val="23"/>
        </w:rPr>
        <w:tab/>
        <w:t>Estimated Time of Arrival</w:t>
      </w:r>
    </w:p>
    <w:p w14:paraId="1FCC3AF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8FF4FB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 xml:space="preserve">ETD </w:t>
      </w:r>
      <w:r>
        <w:rPr>
          <w:sz w:val="23"/>
        </w:rPr>
        <w:tab/>
      </w:r>
      <w:r>
        <w:rPr>
          <w:sz w:val="23"/>
        </w:rPr>
        <w:tab/>
      </w:r>
      <w:r>
        <w:rPr>
          <w:sz w:val="23"/>
        </w:rPr>
        <w:tab/>
      </w:r>
      <w:r>
        <w:rPr>
          <w:sz w:val="23"/>
        </w:rPr>
        <w:tab/>
      </w:r>
      <w:r>
        <w:rPr>
          <w:sz w:val="23"/>
        </w:rPr>
        <w:tab/>
      </w:r>
      <w:r>
        <w:rPr>
          <w:sz w:val="23"/>
        </w:rPr>
        <w:tab/>
        <w:t>Estimated Time of Departure</w:t>
      </w:r>
    </w:p>
    <w:p w14:paraId="75A17FC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FB0224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Fathom</w:t>
      </w:r>
      <w:r>
        <w:rPr>
          <w:sz w:val="23"/>
        </w:rPr>
        <w:tab/>
      </w:r>
      <w:r>
        <w:rPr>
          <w:sz w:val="23"/>
        </w:rPr>
        <w:tab/>
      </w:r>
      <w:r>
        <w:rPr>
          <w:sz w:val="23"/>
        </w:rPr>
        <w:tab/>
      </w:r>
      <w:r>
        <w:rPr>
          <w:sz w:val="23"/>
        </w:rPr>
        <w:tab/>
      </w:r>
      <w:r>
        <w:rPr>
          <w:sz w:val="23"/>
        </w:rPr>
        <w:tab/>
      </w:r>
      <w:r>
        <w:rPr>
          <w:sz w:val="23"/>
        </w:rPr>
        <w:tab/>
        <w:t>A measure of 6 feet</w:t>
      </w:r>
    </w:p>
    <w:p w14:paraId="3320CD8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C7A4B1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Fire patrol</w:t>
      </w:r>
      <w:r>
        <w:rPr>
          <w:sz w:val="23"/>
        </w:rPr>
        <w:tab/>
      </w:r>
      <w:r>
        <w:rPr>
          <w:sz w:val="23"/>
        </w:rPr>
        <w:tab/>
      </w:r>
      <w:r>
        <w:rPr>
          <w:sz w:val="23"/>
        </w:rPr>
        <w:tab/>
      </w:r>
      <w:r>
        <w:rPr>
          <w:sz w:val="23"/>
        </w:rPr>
        <w:tab/>
      </w:r>
      <w:r>
        <w:rPr>
          <w:sz w:val="23"/>
        </w:rPr>
        <w:tab/>
        <w:t>A member of the watch going around the vessel at certain intervals so that an outbreak of fire may be promptly detected; mandatory in vessels carrying more than 36 passengers</w:t>
      </w:r>
    </w:p>
    <w:p w14:paraId="4A9F023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1253B3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Flooding</w:t>
      </w:r>
      <w:r>
        <w:rPr>
          <w:sz w:val="23"/>
        </w:rPr>
        <w:tab/>
      </w:r>
      <w:r>
        <w:rPr>
          <w:sz w:val="23"/>
        </w:rPr>
        <w:tab/>
      </w:r>
      <w:r>
        <w:rPr>
          <w:sz w:val="23"/>
        </w:rPr>
        <w:tab/>
      </w:r>
      <w:r>
        <w:rPr>
          <w:sz w:val="23"/>
        </w:rPr>
        <w:tab/>
      </w:r>
      <w:r>
        <w:rPr>
          <w:sz w:val="23"/>
        </w:rPr>
        <w:tab/>
        <w:t>Major uncontrolled flow of seawater into the vessel</w:t>
      </w:r>
    </w:p>
    <w:p w14:paraId="1C5EA10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55350EB"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Fire monitor</w:t>
      </w:r>
      <w:r>
        <w:rPr>
          <w:sz w:val="23"/>
        </w:rPr>
        <w:tab/>
      </w:r>
      <w:r>
        <w:rPr>
          <w:sz w:val="23"/>
        </w:rPr>
        <w:tab/>
      </w:r>
      <w:r>
        <w:rPr>
          <w:sz w:val="23"/>
        </w:rPr>
        <w:tab/>
      </w:r>
      <w:r>
        <w:rPr>
          <w:sz w:val="23"/>
        </w:rPr>
        <w:tab/>
        <w:t>Fixed foam/powder/water cannon shooting fire</w:t>
      </w:r>
      <w:r>
        <w:rPr>
          <w:sz w:val="23"/>
        </w:rPr>
        <w:noBreakHyphen/>
        <w:t>extinguishing agents on tank deck, manifold etc.</w:t>
      </w:r>
    </w:p>
    <w:p w14:paraId="185431F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10EC96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Foul (of anchor)</w:t>
      </w:r>
      <w:r>
        <w:rPr>
          <w:sz w:val="23"/>
        </w:rPr>
        <w:tab/>
      </w:r>
      <w:r>
        <w:rPr>
          <w:sz w:val="23"/>
        </w:rPr>
        <w:tab/>
      </w:r>
      <w:r>
        <w:rPr>
          <w:sz w:val="23"/>
        </w:rPr>
        <w:tab/>
        <w:t>Anchor has its own cable twisted around it or has fouled an obstruction</w:t>
      </w:r>
    </w:p>
    <w:p w14:paraId="5F5105A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252A91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Foul (of propeller)</w:t>
      </w:r>
      <w:r>
        <w:rPr>
          <w:sz w:val="23"/>
        </w:rPr>
        <w:tab/>
      </w:r>
      <w:r>
        <w:rPr>
          <w:sz w:val="23"/>
        </w:rPr>
        <w:tab/>
      </w:r>
      <w:r>
        <w:rPr>
          <w:sz w:val="23"/>
        </w:rPr>
        <w:tab/>
        <w:t>A line, wire, net, etc., is wound round the propeller</w:t>
      </w:r>
    </w:p>
    <w:p w14:paraId="782EA86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0FE923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Full speed</w:t>
      </w:r>
      <w:r>
        <w:rPr>
          <w:sz w:val="23"/>
        </w:rPr>
        <w:tab/>
      </w:r>
      <w:r>
        <w:rPr>
          <w:sz w:val="23"/>
        </w:rPr>
        <w:tab/>
      </w:r>
      <w:r>
        <w:rPr>
          <w:sz w:val="23"/>
        </w:rPr>
        <w:tab/>
      </w:r>
      <w:r>
        <w:rPr>
          <w:sz w:val="23"/>
        </w:rPr>
        <w:tab/>
      </w:r>
      <w:r>
        <w:rPr>
          <w:sz w:val="23"/>
        </w:rPr>
        <w:tab/>
        <w:t>Highest possible speed of a vessel</w:t>
      </w:r>
    </w:p>
    <w:p w14:paraId="313B2C8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6272E6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Fumes</w:t>
      </w:r>
      <w:r>
        <w:rPr>
          <w:sz w:val="23"/>
        </w:rPr>
        <w:tab/>
      </w:r>
      <w:r>
        <w:rPr>
          <w:sz w:val="23"/>
        </w:rPr>
        <w:tab/>
      </w:r>
      <w:r>
        <w:rPr>
          <w:sz w:val="23"/>
        </w:rPr>
        <w:tab/>
      </w:r>
      <w:r>
        <w:rPr>
          <w:sz w:val="23"/>
        </w:rPr>
        <w:tab/>
      </w:r>
      <w:r>
        <w:rPr>
          <w:sz w:val="23"/>
        </w:rPr>
        <w:tab/>
      </w:r>
      <w:r>
        <w:rPr>
          <w:sz w:val="23"/>
        </w:rPr>
        <w:tab/>
        <w:t>Often harmful gas produced by fires, chemicals, fuel, etc.</w:t>
      </w:r>
    </w:p>
    <w:p w14:paraId="682AE6B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0E23CD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General emergency alarm</w:t>
      </w:r>
      <w:r>
        <w:rPr>
          <w:sz w:val="23"/>
        </w:rPr>
        <w:tab/>
        <w:t>A sound signal of seven short blasts and one prolonged blast given with the vessel´s sound system</w:t>
      </w:r>
    </w:p>
    <w:p w14:paraId="12450B0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p>
    <w:p w14:paraId="7DC5D0B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Give way</w:t>
      </w:r>
      <w:r>
        <w:rPr>
          <w:sz w:val="23"/>
        </w:rPr>
        <w:tab/>
      </w:r>
      <w:r>
        <w:rPr>
          <w:sz w:val="23"/>
        </w:rPr>
        <w:tab/>
      </w:r>
      <w:r>
        <w:rPr>
          <w:sz w:val="23"/>
        </w:rPr>
        <w:tab/>
      </w:r>
      <w:r>
        <w:rPr>
          <w:sz w:val="23"/>
        </w:rPr>
        <w:tab/>
      </w:r>
      <w:r>
        <w:rPr>
          <w:sz w:val="23"/>
        </w:rPr>
        <w:tab/>
        <w:t>To keep out of the way of another vessel</w:t>
      </w:r>
    </w:p>
    <w:p w14:paraId="28E57C1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6D53B7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GMDSS</w:t>
      </w:r>
      <w:r>
        <w:rPr>
          <w:sz w:val="23"/>
        </w:rPr>
        <w:tab/>
      </w:r>
      <w:r>
        <w:rPr>
          <w:sz w:val="23"/>
        </w:rPr>
        <w:tab/>
      </w:r>
      <w:r>
        <w:rPr>
          <w:sz w:val="23"/>
        </w:rPr>
        <w:tab/>
      </w:r>
      <w:r>
        <w:rPr>
          <w:sz w:val="23"/>
        </w:rPr>
        <w:tab/>
      </w:r>
      <w:r>
        <w:rPr>
          <w:sz w:val="23"/>
        </w:rPr>
        <w:tab/>
        <w:t>Global Maritime Distress and Safety System</w:t>
      </w:r>
    </w:p>
    <w:p w14:paraId="3D57334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556E59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(D) GPS</w:t>
      </w:r>
      <w:r>
        <w:rPr>
          <w:sz w:val="23"/>
        </w:rPr>
        <w:tab/>
      </w:r>
      <w:r>
        <w:rPr>
          <w:sz w:val="23"/>
        </w:rPr>
        <w:tab/>
      </w:r>
      <w:r>
        <w:rPr>
          <w:sz w:val="23"/>
        </w:rPr>
        <w:tab/>
      </w:r>
      <w:r>
        <w:rPr>
          <w:sz w:val="23"/>
        </w:rPr>
        <w:tab/>
      </w:r>
      <w:r>
        <w:rPr>
          <w:sz w:val="23"/>
        </w:rPr>
        <w:tab/>
        <w:t>(Differential) Global (satellite) Positioning System</w:t>
      </w:r>
    </w:p>
    <w:p w14:paraId="01B3821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E918B5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Half cardinal points</w:t>
      </w:r>
      <w:r>
        <w:rPr>
          <w:sz w:val="23"/>
        </w:rPr>
        <w:tab/>
      </w:r>
      <w:r>
        <w:rPr>
          <w:sz w:val="23"/>
        </w:rPr>
        <w:tab/>
        <w:t>The four main points lying between the cardinal points: north east,</w:t>
      </w:r>
    </w:p>
    <w:p w14:paraId="109B2ED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ab/>
      </w:r>
      <w:r>
        <w:rPr>
          <w:sz w:val="23"/>
        </w:rPr>
        <w:tab/>
      </w:r>
      <w:r>
        <w:rPr>
          <w:sz w:val="23"/>
        </w:rPr>
        <w:tab/>
      </w:r>
      <w:r>
        <w:rPr>
          <w:sz w:val="23"/>
        </w:rPr>
        <w:tab/>
      </w:r>
      <w:r>
        <w:rPr>
          <w:sz w:val="23"/>
        </w:rPr>
        <w:tab/>
      </w:r>
      <w:r>
        <w:rPr>
          <w:sz w:val="23"/>
        </w:rPr>
        <w:tab/>
        <w:t>south east, south west and north west</w:t>
      </w:r>
    </w:p>
    <w:p w14:paraId="2C60113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C807C0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commentRangeStart w:id="201"/>
      <w:r>
        <w:rPr>
          <w:sz w:val="23"/>
        </w:rPr>
        <w:t>Hampered vessel</w:t>
      </w:r>
      <w:r>
        <w:rPr>
          <w:sz w:val="23"/>
        </w:rPr>
        <w:tab/>
      </w:r>
      <w:commentRangeEnd w:id="201"/>
      <w:r w:rsidR="004E7089">
        <w:rPr>
          <w:rStyle w:val="CommentReference"/>
        </w:rPr>
        <w:commentReference w:id="201"/>
      </w:r>
      <w:r>
        <w:rPr>
          <w:sz w:val="23"/>
        </w:rPr>
        <w:tab/>
      </w:r>
      <w:r>
        <w:rPr>
          <w:sz w:val="23"/>
        </w:rPr>
        <w:tab/>
        <w:t>A vessel restricted by her ability to manoeuvre by the nature of her work</w:t>
      </w:r>
    </w:p>
    <w:p w14:paraId="6822588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8AC14E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Hatchrails</w:t>
      </w:r>
      <w:r>
        <w:rPr>
          <w:sz w:val="23"/>
        </w:rPr>
        <w:tab/>
      </w:r>
      <w:r>
        <w:rPr>
          <w:sz w:val="23"/>
        </w:rPr>
        <w:tab/>
      </w:r>
      <w:r>
        <w:rPr>
          <w:sz w:val="23"/>
        </w:rPr>
        <w:tab/>
      </w:r>
      <w:r>
        <w:rPr>
          <w:sz w:val="23"/>
        </w:rPr>
        <w:tab/>
      </w:r>
      <w:r>
        <w:rPr>
          <w:sz w:val="23"/>
        </w:rPr>
        <w:tab/>
        <w:t>Ropes supported by stanchions around an open hatch to prevent persons from falling into a hold</w:t>
      </w:r>
    </w:p>
    <w:p w14:paraId="4CABC40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48C2B03" w14:textId="77777777" w:rsidR="000A7CDE" w:rsidRDefault="000A7CDE">
      <w:pPr>
        <w:pStyle w:val="BodyText"/>
        <w:tabs>
          <w:tab w:val="left" w:pos="2520"/>
        </w:tabs>
        <w:ind w:left="2520" w:hanging="2520"/>
        <w:rPr>
          <w:b w:val="0"/>
          <w:bCs/>
        </w:rPr>
      </w:pPr>
      <w:r>
        <w:rPr>
          <w:b w:val="0"/>
          <w:bCs/>
        </w:rPr>
        <w:t>Heading</w:t>
      </w:r>
      <w:r>
        <w:rPr>
          <w:b w:val="0"/>
          <w:bCs/>
        </w:rPr>
        <w:tab/>
        <w:t>The horizontal direction of the vessel's bows at a given moment measured in degrees clockwise from north</w:t>
      </w:r>
    </w:p>
    <w:p w14:paraId="405B169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17D718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right="-61" w:hanging="2520"/>
        <w:rPr>
          <w:sz w:val="23"/>
        </w:rPr>
      </w:pPr>
      <w:r>
        <w:rPr>
          <w:sz w:val="23"/>
        </w:rPr>
        <w:t>Hoist</w:t>
      </w:r>
      <w:r>
        <w:rPr>
          <w:sz w:val="23"/>
        </w:rPr>
        <w:tab/>
      </w:r>
      <w:r>
        <w:rPr>
          <w:sz w:val="23"/>
        </w:rPr>
        <w:tab/>
      </w:r>
      <w:r>
        <w:rPr>
          <w:sz w:val="23"/>
        </w:rPr>
        <w:tab/>
      </w:r>
      <w:r>
        <w:rPr>
          <w:sz w:val="23"/>
        </w:rPr>
        <w:tab/>
      </w:r>
      <w:r>
        <w:rPr>
          <w:sz w:val="23"/>
        </w:rPr>
        <w:tab/>
      </w:r>
      <w:r>
        <w:rPr>
          <w:sz w:val="23"/>
        </w:rPr>
        <w:tab/>
        <w:t>Here: a cable used by helicopters for lifting or lowering persons in a pick</w:t>
      </w:r>
      <w:r>
        <w:rPr>
          <w:sz w:val="23"/>
        </w:rPr>
        <w:noBreakHyphen/>
        <w:t>up operation</w:t>
      </w:r>
    </w:p>
    <w:p w14:paraId="4479DC8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20E0AA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Icing</w:t>
      </w:r>
      <w:r>
        <w:rPr>
          <w:sz w:val="23"/>
        </w:rPr>
        <w:tab/>
      </w:r>
      <w:r>
        <w:rPr>
          <w:sz w:val="23"/>
        </w:rPr>
        <w:tab/>
      </w:r>
      <w:r>
        <w:rPr>
          <w:sz w:val="23"/>
        </w:rPr>
        <w:tab/>
      </w:r>
      <w:r>
        <w:rPr>
          <w:sz w:val="23"/>
        </w:rPr>
        <w:tab/>
      </w:r>
      <w:r>
        <w:rPr>
          <w:sz w:val="23"/>
        </w:rPr>
        <w:tab/>
      </w:r>
      <w:r>
        <w:rPr>
          <w:sz w:val="23"/>
        </w:rPr>
        <w:tab/>
        <w:t>Coating of ice on an object, e.g. the mast or superstructure of a vessel</w:t>
      </w:r>
    </w:p>
    <w:p w14:paraId="3FBA6A6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D91AA5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IMO Class</w:t>
      </w:r>
      <w:r>
        <w:rPr>
          <w:sz w:val="23"/>
        </w:rPr>
        <w:tab/>
      </w:r>
      <w:r>
        <w:rPr>
          <w:sz w:val="23"/>
        </w:rPr>
        <w:tab/>
      </w:r>
      <w:r>
        <w:rPr>
          <w:sz w:val="23"/>
        </w:rPr>
        <w:tab/>
      </w:r>
      <w:r>
        <w:rPr>
          <w:sz w:val="23"/>
        </w:rPr>
        <w:tab/>
      </w:r>
      <w:r>
        <w:rPr>
          <w:sz w:val="23"/>
        </w:rPr>
        <w:tab/>
        <w:t>Group of dangerous or hazardous goods, harmful substances or marine pollutants in sea transport as classified in the International Maritime Dangerous Goods Code (IMDG Code)</w:t>
      </w:r>
    </w:p>
    <w:p w14:paraId="083FD3A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3A74247" w14:textId="77777777" w:rsidR="000A7CDE" w:rsidRDefault="000A7CDE">
      <w:pPr>
        <w:pStyle w:val="BodyText"/>
        <w:ind w:left="2520" w:right="29" w:hanging="2520"/>
        <w:rPr>
          <w:b w:val="0"/>
          <w:bCs/>
        </w:rPr>
      </w:pPr>
      <w:r>
        <w:rPr>
          <w:b w:val="0"/>
          <w:bCs/>
        </w:rPr>
        <w:t>Inert (to)</w:t>
      </w:r>
      <w:r>
        <w:rPr>
          <w:b w:val="0"/>
          <w:bCs/>
        </w:rPr>
        <w:tab/>
        <w:t>To reduce the oxygen in a tank by inert gas to avoid an explosive atmosphere</w:t>
      </w:r>
    </w:p>
    <w:p w14:paraId="12A64F6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140B8F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Initial course</w:t>
      </w:r>
      <w:r>
        <w:rPr>
          <w:sz w:val="23"/>
        </w:rPr>
        <w:tab/>
      </w:r>
      <w:r>
        <w:rPr>
          <w:sz w:val="23"/>
        </w:rPr>
        <w:tab/>
      </w:r>
      <w:r>
        <w:rPr>
          <w:sz w:val="23"/>
        </w:rPr>
        <w:tab/>
      </w:r>
      <w:r>
        <w:rPr>
          <w:sz w:val="23"/>
        </w:rPr>
        <w:tab/>
        <w:t>Course directed by the OSC or other authorized person to be steered at the beginning of a search</w:t>
      </w:r>
    </w:p>
    <w:p w14:paraId="7B04F5C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855E4E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Inoperative</w:t>
      </w:r>
      <w:r>
        <w:rPr>
          <w:sz w:val="23"/>
        </w:rPr>
        <w:tab/>
      </w:r>
      <w:r>
        <w:rPr>
          <w:sz w:val="23"/>
        </w:rPr>
        <w:tab/>
      </w:r>
      <w:r>
        <w:rPr>
          <w:sz w:val="23"/>
        </w:rPr>
        <w:tab/>
      </w:r>
      <w:r>
        <w:rPr>
          <w:sz w:val="23"/>
        </w:rPr>
        <w:tab/>
      </w:r>
      <w:r>
        <w:rPr>
          <w:sz w:val="23"/>
        </w:rPr>
        <w:tab/>
        <w:t>Not functioning</w:t>
      </w:r>
    </w:p>
    <w:p w14:paraId="623A62E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4F0351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Jettison (to) (of cargo)</w:t>
      </w:r>
      <w:r>
        <w:rPr>
          <w:sz w:val="23"/>
        </w:rPr>
        <w:tab/>
      </w:r>
      <w:r>
        <w:rPr>
          <w:sz w:val="23"/>
        </w:rPr>
        <w:tab/>
        <w:t>To throw goods overboard in order to lighten the vessel or improve its stability in case of an emergency</w:t>
      </w:r>
    </w:p>
    <w:p w14:paraId="3E31AE0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2ED904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Launch (to)</w:t>
      </w:r>
      <w:r>
        <w:rPr>
          <w:sz w:val="23"/>
        </w:rPr>
        <w:tab/>
      </w:r>
      <w:r>
        <w:rPr>
          <w:sz w:val="23"/>
        </w:rPr>
        <w:tab/>
      </w:r>
      <w:r>
        <w:rPr>
          <w:sz w:val="23"/>
        </w:rPr>
        <w:tab/>
      </w:r>
      <w:r>
        <w:rPr>
          <w:sz w:val="23"/>
        </w:rPr>
        <w:tab/>
      </w:r>
      <w:r>
        <w:rPr>
          <w:sz w:val="23"/>
        </w:rPr>
        <w:tab/>
        <w:t>To lower, e.g. lifeboats, to the water</w:t>
      </w:r>
    </w:p>
    <w:p w14:paraId="3EC45F1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E81B04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Leaking</w:t>
      </w:r>
      <w:r>
        <w:rPr>
          <w:sz w:val="23"/>
        </w:rPr>
        <w:tab/>
      </w:r>
      <w:r>
        <w:rPr>
          <w:sz w:val="23"/>
        </w:rPr>
        <w:tab/>
      </w:r>
      <w:r>
        <w:rPr>
          <w:sz w:val="23"/>
        </w:rPr>
        <w:tab/>
      </w:r>
      <w:r>
        <w:rPr>
          <w:sz w:val="23"/>
        </w:rPr>
        <w:tab/>
      </w:r>
      <w:r>
        <w:rPr>
          <w:sz w:val="23"/>
        </w:rPr>
        <w:tab/>
        <w:t>Escape of liquids such as water, oil, etc., out of pipes, boilers, tanks, etc., or a minor inflow of seawater into the vessel due to  damage to the hull</w:t>
      </w:r>
    </w:p>
    <w:p w14:paraId="20547E5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47FB4A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Leeward</w:t>
      </w:r>
      <w:r>
        <w:rPr>
          <w:sz w:val="23"/>
        </w:rPr>
        <w:tab/>
      </w:r>
      <w:r>
        <w:rPr>
          <w:sz w:val="23"/>
        </w:rPr>
        <w:tab/>
      </w:r>
      <w:r>
        <w:rPr>
          <w:sz w:val="23"/>
        </w:rPr>
        <w:tab/>
      </w:r>
      <w:r>
        <w:rPr>
          <w:sz w:val="23"/>
        </w:rPr>
        <w:tab/>
      </w:r>
      <w:r>
        <w:rPr>
          <w:sz w:val="23"/>
        </w:rPr>
        <w:tab/>
        <w:t>On or towards the sheltered side of a ship; opposite of windward</w:t>
      </w:r>
    </w:p>
    <w:p w14:paraId="124378B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179CCFB"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lastRenderedPageBreak/>
        <w:t>Leeway</w:t>
      </w:r>
      <w:r>
        <w:rPr>
          <w:sz w:val="23"/>
        </w:rPr>
        <w:tab/>
      </w:r>
      <w:r>
        <w:rPr>
          <w:sz w:val="23"/>
        </w:rPr>
        <w:tab/>
      </w:r>
      <w:r>
        <w:rPr>
          <w:sz w:val="23"/>
        </w:rPr>
        <w:tab/>
      </w:r>
      <w:r>
        <w:rPr>
          <w:sz w:val="23"/>
        </w:rPr>
        <w:tab/>
      </w:r>
      <w:r>
        <w:rPr>
          <w:sz w:val="23"/>
        </w:rPr>
        <w:tab/>
        <w:t>Vessel’s sideways drift leeward of the desired course</w:t>
      </w:r>
    </w:p>
    <w:p w14:paraId="78B9993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338B41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Let go (to)</w:t>
      </w:r>
      <w:r>
        <w:rPr>
          <w:sz w:val="23"/>
        </w:rPr>
        <w:tab/>
      </w:r>
      <w:r>
        <w:rPr>
          <w:sz w:val="23"/>
        </w:rPr>
        <w:tab/>
      </w:r>
      <w:r>
        <w:rPr>
          <w:sz w:val="23"/>
        </w:rPr>
        <w:tab/>
      </w:r>
      <w:r>
        <w:rPr>
          <w:sz w:val="23"/>
        </w:rPr>
        <w:tab/>
      </w:r>
      <w:r>
        <w:rPr>
          <w:sz w:val="23"/>
        </w:rPr>
        <w:tab/>
        <w:t>To set free, let loose, or cast off (of anchors, lines, etc.)</w:t>
      </w:r>
    </w:p>
    <w:p w14:paraId="3162BF9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45CAB6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Lifeboat station</w:t>
      </w:r>
      <w:r>
        <w:rPr>
          <w:sz w:val="23"/>
        </w:rPr>
        <w:tab/>
      </w:r>
      <w:r>
        <w:rPr>
          <w:sz w:val="23"/>
        </w:rPr>
        <w:tab/>
      </w:r>
      <w:r>
        <w:rPr>
          <w:sz w:val="23"/>
        </w:rPr>
        <w:tab/>
        <w:t>Place assigned to crew and passengers to muster before being ordered into the lifeboats</w:t>
      </w:r>
    </w:p>
    <w:p w14:paraId="6229151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D1BF34B"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List</w:t>
      </w:r>
      <w:r>
        <w:rPr>
          <w:sz w:val="23"/>
        </w:rPr>
        <w:tab/>
      </w:r>
      <w:r>
        <w:rPr>
          <w:sz w:val="23"/>
        </w:rPr>
        <w:tab/>
      </w:r>
      <w:r>
        <w:rPr>
          <w:sz w:val="23"/>
        </w:rPr>
        <w:tab/>
      </w:r>
      <w:r>
        <w:rPr>
          <w:sz w:val="23"/>
        </w:rPr>
        <w:tab/>
      </w:r>
      <w:r>
        <w:rPr>
          <w:sz w:val="23"/>
        </w:rPr>
        <w:tab/>
      </w:r>
      <w:r>
        <w:rPr>
          <w:sz w:val="23"/>
        </w:rPr>
        <w:tab/>
        <w:t>Here: inclination of the vessel to port side or starboard side</w:t>
      </w:r>
    </w:p>
    <w:p w14:paraId="1451647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18798A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Located</w:t>
      </w:r>
      <w:r>
        <w:rPr>
          <w:sz w:val="23"/>
        </w:rPr>
        <w:tab/>
      </w:r>
      <w:r>
        <w:rPr>
          <w:sz w:val="23"/>
        </w:rPr>
        <w:tab/>
      </w:r>
      <w:r>
        <w:rPr>
          <w:sz w:val="23"/>
        </w:rPr>
        <w:tab/>
      </w:r>
      <w:r>
        <w:rPr>
          <w:sz w:val="23"/>
        </w:rPr>
        <w:tab/>
      </w:r>
      <w:r>
        <w:rPr>
          <w:sz w:val="23"/>
        </w:rPr>
        <w:tab/>
        <w:t>In navigational warnings: Position of object confirmed</w:t>
      </w:r>
    </w:p>
    <w:p w14:paraId="19F8D2DB"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9BDE343" w14:textId="77777777" w:rsidR="000A7CDE" w:rsidRDefault="000A7CDE">
      <w:pPr>
        <w:pStyle w:val="BodyTextIndent"/>
        <w:spacing w:line="240" w:lineRule="auto"/>
        <w:ind w:left="2520" w:hanging="2520"/>
      </w:pPr>
      <w:r>
        <w:t>Make water (to)</w:t>
      </w:r>
      <w:r>
        <w:tab/>
      </w:r>
      <w:r>
        <w:tab/>
        <w:t>To have seawater flowing into the vessel due to hull damage, or hatches awash and not properly closed</w:t>
      </w:r>
    </w:p>
    <w:p w14:paraId="04C47B0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0B06E6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MMSI</w:t>
      </w:r>
      <w:r>
        <w:rPr>
          <w:sz w:val="23"/>
        </w:rPr>
        <w:tab/>
      </w:r>
      <w:r>
        <w:rPr>
          <w:sz w:val="23"/>
        </w:rPr>
        <w:tab/>
      </w:r>
      <w:r>
        <w:rPr>
          <w:sz w:val="23"/>
        </w:rPr>
        <w:tab/>
      </w:r>
      <w:r>
        <w:rPr>
          <w:sz w:val="23"/>
        </w:rPr>
        <w:tab/>
      </w:r>
      <w:r>
        <w:rPr>
          <w:sz w:val="23"/>
        </w:rPr>
        <w:tab/>
      </w:r>
      <w:r>
        <w:rPr>
          <w:sz w:val="23"/>
        </w:rPr>
        <w:tab/>
        <w:t>Maritime Mobile Service Identity number</w:t>
      </w:r>
    </w:p>
    <w:p w14:paraId="0B88E58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DDA19A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Moor (to)</w:t>
      </w:r>
      <w:r>
        <w:rPr>
          <w:sz w:val="23"/>
        </w:rPr>
        <w:tab/>
      </w:r>
      <w:r>
        <w:rPr>
          <w:sz w:val="23"/>
        </w:rPr>
        <w:tab/>
      </w:r>
      <w:r>
        <w:rPr>
          <w:sz w:val="23"/>
        </w:rPr>
        <w:tab/>
      </w:r>
      <w:r>
        <w:rPr>
          <w:sz w:val="23"/>
        </w:rPr>
        <w:tab/>
      </w:r>
      <w:r>
        <w:rPr>
          <w:sz w:val="23"/>
        </w:rPr>
        <w:tab/>
        <w:t>To secure a vessel in a particular place by means of wires or ropes made fast to the shore, to anchors, or to anchored mooring buoys, or to ride with both anchors down</w:t>
      </w:r>
    </w:p>
    <w:p w14:paraId="5317D89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4DC75F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880" w:hanging="2880"/>
        <w:rPr>
          <w:sz w:val="23"/>
        </w:rPr>
      </w:pPr>
      <w:r>
        <w:rPr>
          <w:sz w:val="23"/>
        </w:rPr>
        <w:t>MRCC</w:t>
      </w:r>
      <w:r>
        <w:rPr>
          <w:sz w:val="23"/>
        </w:rPr>
        <w:tab/>
      </w:r>
      <w:r>
        <w:rPr>
          <w:sz w:val="23"/>
        </w:rPr>
        <w:tab/>
      </w:r>
      <w:r>
        <w:rPr>
          <w:sz w:val="23"/>
        </w:rPr>
        <w:tab/>
      </w:r>
      <w:r>
        <w:rPr>
          <w:sz w:val="23"/>
        </w:rPr>
        <w:tab/>
      </w:r>
      <w:r>
        <w:rPr>
          <w:sz w:val="23"/>
        </w:rPr>
        <w:tab/>
      </w:r>
      <w:r>
        <w:rPr>
          <w:sz w:val="23"/>
        </w:rPr>
        <w:tab/>
        <w:t>Maritime Rescue Co-ordination Centre: land-based authority responsible</w:t>
      </w:r>
    </w:p>
    <w:p w14:paraId="28A6CFA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880" w:hanging="2880"/>
        <w:rPr>
          <w:sz w:val="23"/>
        </w:rPr>
      </w:pPr>
      <w:r>
        <w:rPr>
          <w:sz w:val="23"/>
        </w:rPr>
        <w:tab/>
      </w:r>
      <w:r>
        <w:rPr>
          <w:sz w:val="23"/>
        </w:rPr>
        <w:tab/>
      </w:r>
      <w:r>
        <w:rPr>
          <w:sz w:val="23"/>
        </w:rPr>
        <w:tab/>
      </w:r>
      <w:r>
        <w:rPr>
          <w:sz w:val="23"/>
        </w:rPr>
        <w:tab/>
      </w:r>
      <w:r>
        <w:rPr>
          <w:sz w:val="23"/>
        </w:rPr>
        <w:tab/>
      </w:r>
      <w:r>
        <w:rPr>
          <w:sz w:val="23"/>
        </w:rPr>
        <w:tab/>
        <w:t>for promoting efficient organization of maritime search and rescue and for</w:t>
      </w:r>
    </w:p>
    <w:p w14:paraId="2278758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880" w:hanging="2880"/>
        <w:rPr>
          <w:sz w:val="23"/>
        </w:rPr>
      </w:pPr>
      <w:r>
        <w:rPr>
          <w:sz w:val="23"/>
        </w:rPr>
        <w:tab/>
      </w:r>
      <w:r>
        <w:rPr>
          <w:sz w:val="23"/>
        </w:rPr>
        <w:tab/>
      </w:r>
      <w:r>
        <w:rPr>
          <w:sz w:val="23"/>
        </w:rPr>
        <w:tab/>
      </w:r>
      <w:r>
        <w:rPr>
          <w:sz w:val="23"/>
        </w:rPr>
        <w:tab/>
      </w:r>
      <w:r>
        <w:rPr>
          <w:sz w:val="23"/>
        </w:rPr>
        <w:tab/>
      </w:r>
      <w:r>
        <w:rPr>
          <w:sz w:val="23"/>
        </w:rPr>
        <w:tab/>
        <w:t>co-ordinating the conduct of search and rescue operations within a search</w:t>
      </w:r>
    </w:p>
    <w:p w14:paraId="0242C48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880" w:hanging="2880"/>
        <w:rPr>
          <w:sz w:val="23"/>
        </w:rPr>
      </w:pPr>
      <w:r>
        <w:rPr>
          <w:sz w:val="23"/>
        </w:rPr>
        <w:tab/>
      </w:r>
      <w:r>
        <w:rPr>
          <w:sz w:val="23"/>
        </w:rPr>
        <w:tab/>
      </w:r>
      <w:r>
        <w:rPr>
          <w:sz w:val="23"/>
        </w:rPr>
        <w:tab/>
      </w:r>
      <w:r>
        <w:rPr>
          <w:sz w:val="23"/>
        </w:rPr>
        <w:tab/>
      </w:r>
      <w:r>
        <w:rPr>
          <w:sz w:val="23"/>
        </w:rPr>
        <w:tab/>
      </w:r>
      <w:r>
        <w:rPr>
          <w:sz w:val="23"/>
        </w:rPr>
        <w:tab/>
        <w:t>and rescue region</w:t>
      </w:r>
    </w:p>
    <w:p w14:paraId="5679E66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D89C1B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Muster (to)</w:t>
      </w:r>
      <w:r>
        <w:rPr>
          <w:sz w:val="23"/>
        </w:rPr>
        <w:tab/>
      </w:r>
      <w:r>
        <w:rPr>
          <w:sz w:val="23"/>
        </w:rPr>
        <w:tab/>
      </w:r>
      <w:r>
        <w:rPr>
          <w:sz w:val="23"/>
        </w:rPr>
        <w:tab/>
      </w:r>
      <w:r>
        <w:rPr>
          <w:sz w:val="23"/>
        </w:rPr>
        <w:tab/>
      </w:r>
      <w:r>
        <w:rPr>
          <w:sz w:val="23"/>
        </w:rPr>
        <w:tab/>
        <w:t>To assemble crew, passengers or both in a special place for purposes of checking</w:t>
      </w:r>
    </w:p>
    <w:p w14:paraId="48D932F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F8605E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right="-679" w:hanging="2520"/>
        <w:rPr>
          <w:sz w:val="23"/>
        </w:rPr>
      </w:pPr>
      <w:r>
        <w:rPr>
          <w:sz w:val="23"/>
        </w:rPr>
        <w:t>Muster list</w:t>
      </w:r>
      <w:r>
        <w:rPr>
          <w:sz w:val="23"/>
        </w:rPr>
        <w:tab/>
      </w:r>
      <w:r>
        <w:rPr>
          <w:sz w:val="23"/>
        </w:rPr>
        <w:tab/>
      </w:r>
      <w:r>
        <w:rPr>
          <w:sz w:val="23"/>
        </w:rPr>
        <w:tab/>
      </w:r>
      <w:r>
        <w:rPr>
          <w:sz w:val="23"/>
        </w:rPr>
        <w:tab/>
      </w:r>
      <w:r>
        <w:rPr>
          <w:sz w:val="23"/>
        </w:rPr>
        <w:tab/>
        <w:t>List of crew, passengers and others on board and their functions in a distress or drill</w:t>
      </w:r>
    </w:p>
    <w:p w14:paraId="639C46C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D54296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 xml:space="preserve">Not under command </w:t>
      </w:r>
      <w:r>
        <w:rPr>
          <w:sz w:val="23"/>
        </w:rPr>
        <w:tab/>
      </w:r>
      <w:r>
        <w:rPr>
          <w:sz w:val="23"/>
        </w:rPr>
        <w:tab/>
        <w:t>(abbr. NUC): a vessel which through exceptional circumstances is unable to manoeuvre as required by the COLREGs</w:t>
      </w:r>
    </w:p>
    <w:p w14:paraId="20C5C1A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p>
    <w:p w14:paraId="5DA28D6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Obstruction</w:t>
      </w:r>
      <w:r>
        <w:rPr>
          <w:sz w:val="23"/>
        </w:rPr>
        <w:tab/>
      </w:r>
      <w:r>
        <w:rPr>
          <w:sz w:val="23"/>
        </w:rPr>
        <w:tab/>
      </w:r>
      <w:r>
        <w:rPr>
          <w:sz w:val="23"/>
        </w:rPr>
        <w:tab/>
      </w:r>
      <w:r>
        <w:rPr>
          <w:sz w:val="23"/>
        </w:rPr>
        <w:tab/>
        <w:t>An object such as a wreck, net, etc., which blocks a fairway, route, etc.</w:t>
      </w:r>
    </w:p>
    <w:p w14:paraId="4017F75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279C58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Off air</w:t>
      </w:r>
      <w:r>
        <w:rPr>
          <w:sz w:val="23"/>
        </w:rPr>
        <w:tab/>
      </w:r>
      <w:r>
        <w:rPr>
          <w:sz w:val="23"/>
        </w:rPr>
        <w:tab/>
      </w:r>
      <w:r>
        <w:rPr>
          <w:sz w:val="23"/>
        </w:rPr>
        <w:tab/>
      </w:r>
      <w:r>
        <w:rPr>
          <w:sz w:val="23"/>
        </w:rPr>
        <w:tab/>
      </w:r>
      <w:r>
        <w:rPr>
          <w:sz w:val="23"/>
        </w:rPr>
        <w:tab/>
      </w:r>
      <w:r>
        <w:rPr>
          <w:sz w:val="23"/>
        </w:rPr>
        <w:tab/>
        <w:t>When the transmissions of a radio station, etc., have broken down, been switched off or suspended</w:t>
      </w:r>
    </w:p>
    <w:p w14:paraId="449B0FC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BBA03D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Off station (of buoys)</w:t>
      </w:r>
      <w:r>
        <w:rPr>
          <w:sz w:val="23"/>
        </w:rPr>
        <w:tab/>
      </w:r>
      <w:r>
        <w:rPr>
          <w:sz w:val="23"/>
        </w:rPr>
        <w:tab/>
        <w:t xml:space="preserve">Not in charted position </w:t>
      </w:r>
    </w:p>
    <w:p w14:paraId="7A31225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9FE82D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Oil clearance</w:t>
      </w:r>
      <w:r>
        <w:rPr>
          <w:sz w:val="23"/>
        </w:rPr>
        <w:tab/>
      </w:r>
      <w:r>
        <w:rPr>
          <w:sz w:val="23"/>
        </w:rPr>
        <w:tab/>
      </w:r>
      <w:r>
        <w:rPr>
          <w:sz w:val="23"/>
        </w:rPr>
        <w:tab/>
      </w:r>
      <w:r>
        <w:rPr>
          <w:sz w:val="23"/>
        </w:rPr>
        <w:tab/>
        <w:t>Oil skimming from the surface of the water</w:t>
      </w:r>
    </w:p>
    <w:p w14:paraId="43EF922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8C7E18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Operational</w:t>
      </w:r>
      <w:r>
        <w:rPr>
          <w:sz w:val="23"/>
        </w:rPr>
        <w:tab/>
      </w:r>
      <w:r>
        <w:rPr>
          <w:sz w:val="23"/>
        </w:rPr>
        <w:tab/>
      </w:r>
      <w:r>
        <w:rPr>
          <w:sz w:val="23"/>
        </w:rPr>
        <w:tab/>
      </w:r>
      <w:r>
        <w:rPr>
          <w:sz w:val="23"/>
        </w:rPr>
        <w:tab/>
        <w:t>Ready for immediate use</w:t>
      </w:r>
    </w:p>
    <w:p w14:paraId="0722CFD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D8BDA2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Ordnance exercise</w:t>
      </w:r>
      <w:r>
        <w:rPr>
          <w:sz w:val="23"/>
        </w:rPr>
        <w:tab/>
      </w:r>
      <w:r>
        <w:rPr>
          <w:sz w:val="23"/>
        </w:rPr>
        <w:tab/>
      </w:r>
      <w:r>
        <w:rPr>
          <w:sz w:val="23"/>
        </w:rPr>
        <w:tab/>
        <w:t>Naval firing practice</w:t>
      </w:r>
    </w:p>
    <w:p w14:paraId="593DA1E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C77EAB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OSC</w:t>
      </w:r>
      <w:r>
        <w:rPr>
          <w:sz w:val="23"/>
        </w:rPr>
        <w:tab/>
      </w:r>
      <w:r>
        <w:rPr>
          <w:sz w:val="23"/>
        </w:rPr>
        <w:tab/>
      </w:r>
      <w:r>
        <w:rPr>
          <w:sz w:val="23"/>
        </w:rPr>
        <w:tab/>
      </w:r>
      <w:r>
        <w:rPr>
          <w:sz w:val="23"/>
        </w:rPr>
        <w:tab/>
      </w:r>
      <w:r>
        <w:rPr>
          <w:sz w:val="23"/>
        </w:rPr>
        <w:tab/>
      </w:r>
      <w:r>
        <w:rPr>
          <w:sz w:val="23"/>
        </w:rPr>
        <w:tab/>
        <w:t>On-Scene Co-ordinator: A person designed to co-ordinate search and rescue operations within a specified area</w:t>
      </w:r>
    </w:p>
    <w:p w14:paraId="0F73336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187217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Overflow</w:t>
      </w:r>
      <w:r>
        <w:rPr>
          <w:sz w:val="23"/>
        </w:rPr>
        <w:tab/>
      </w:r>
      <w:r>
        <w:rPr>
          <w:sz w:val="23"/>
        </w:rPr>
        <w:tab/>
      </w:r>
      <w:r>
        <w:rPr>
          <w:sz w:val="23"/>
        </w:rPr>
        <w:tab/>
      </w:r>
      <w:r>
        <w:rPr>
          <w:sz w:val="23"/>
        </w:rPr>
        <w:tab/>
      </w:r>
      <w:r>
        <w:rPr>
          <w:sz w:val="23"/>
        </w:rPr>
        <w:tab/>
        <w:t>Escape of oil or liquid from a tank because of a twofold condition as a result of overflowing, thermal expansion, change in vessel trim or vessel movement</w:t>
      </w:r>
    </w:p>
    <w:p w14:paraId="481B135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p>
    <w:p w14:paraId="51C2C7C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right="-537" w:hanging="2520"/>
        <w:rPr>
          <w:sz w:val="23"/>
        </w:rPr>
      </w:pPr>
      <w:r>
        <w:rPr>
          <w:sz w:val="23"/>
        </w:rPr>
        <w:lastRenderedPageBreak/>
        <w:t>Polluter</w:t>
      </w:r>
      <w:r>
        <w:rPr>
          <w:sz w:val="23"/>
        </w:rPr>
        <w:tab/>
      </w:r>
      <w:r>
        <w:rPr>
          <w:sz w:val="23"/>
        </w:rPr>
        <w:tab/>
      </w:r>
      <w:r>
        <w:rPr>
          <w:sz w:val="23"/>
        </w:rPr>
        <w:tab/>
      </w:r>
      <w:r>
        <w:rPr>
          <w:sz w:val="23"/>
        </w:rPr>
        <w:tab/>
      </w:r>
      <w:r>
        <w:rPr>
          <w:sz w:val="23"/>
        </w:rPr>
        <w:tab/>
        <w:t>A vessel emitting harmful substances into the air or spilling oil into the sea</w:t>
      </w:r>
    </w:p>
    <w:p w14:paraId="3876F3D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6752AB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Preventers</w:t>
      </w:r>
      <w:r>
        <w:rPr>
          <w:sz w:val="23"/>
        </w:rPr>
        <w:tab/>
      </w:r>
      <w:r>
        <w:rPr>
          <w:sz w:val="23"/>
        </w:rPr>
        <w:tab/>
      </w:r>
      <w:r>
        <w:rPr>
          <w:sz w:val="23"/>
        </w:rPr>
        <w:tab/>
      </w:r>
      <w:r>
        <w:rPr>
          <w:sz w:val="23"/>
        </w:rPr>
        <w:tab/>
      </w:r>
      <w:r>
        <w:rPr>
          <w:sz w:val="23"/>
        </w:rPr>
        <w:tab/>
        <w:t>Ropes or wires attached to derricks to prevent them from swinging during cargo handling operations</w:t>
      </w:r>
    </w:p>
    <w:p w14:paraId="17F47D6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97AD65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Proceed (to)</w:t>
      </w:r>
      <w:r>
        <w:rPr>
          <w:sz w:val="23"/>
        </w:rPr>
        <w:tab/>
      </w:r>
      <w:r>
        <w:rPr>
          <w:sz w:val="23"/>
        </w:rPr>
        <w:tab/>
      </w:r>
      <w:r>
        <w:rPr>
          <w:sz w:val="23"/>
        </w:rPr>
        <w:tab/>
      </w:r>
      <w:r>
        <w:rPr>
          <w:sz w:val="23"/>
        </w:rPr>
        <w:tab/>
        <w:t>To sail or head for a certain position or to continue with the voyage</w:t>
      </w:r>
    </w:p>
    <w:p w14:paraId="187DBB3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A84379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PA-system</w:t>
      </w:r>
      <w:r>
        <w:rPr>
          <w:sz w:val="23"/>
        </w:rPr>
        <w:tab/>
      </w:r>
      <w:r>
        <w:rPr>
          <w:sz w:val="23"/>
        </w:rPr>
        <w:tab/>
      </w:r>
      <w:r>
        <w:rPr>
          <w:sz w:val="23"/>
        </w:rPr>
        <w:tab/>
      </w:r>
      <w:r>
        <w:rPr>
          <w:sz w:val="23"/>
        </w:rPr>
        <w:tab/>
      </w:r>
      <w:r>
        <w:rPr>
          <w:sz w:val="23"/>
        </w:rPr>
        <w:tab/>
        <w:t>Public address system: loudspeakers in the vessel's cabins, mess rooms, etc., and on deck through which important information can be broadcast from a central point, mostly from the navigation bridge</w:t>
      </w:r>
    </w:p>
    <w:p w14:paraId="2D55C3C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E44389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Recover (to)</w:t>
      </w:r>
      <w:r>
        <w:rPr>
          <w:sz w:val="23"/>
        </w:rPr>
        <w:tab/>
      </w:r>
      <w:r>
        <w:rPr>
          <w:sz w:val="23"/>
        </w:rPr>
        <w:tab/>
      </w:r>
      <w:r>
        <w:rPr>
          <w:sz w:val="23"/>
        </w:rPr>
        <w:tab/>
      </w:r>
      <w:r>
        <w:rPr>
          <w:sz w:val="23"/>
        </w:rPr>
        <w:tab/>
        <w:t>Here: to pick up shipwrecked persons</w:t>
      </w:r>
    </w:p>
    <w:p w14:paraId="2A3B61B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3200B5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Refloat (to)</w:t>
      </w:r>
      <w:r>
        <w:rPr>
          <w:sz w:val="23"/>
        </w:rPr>
        <w:tab/>
      </w:r>
      <w:r>
        <w:rPr>
          <w:sz w:val="23"/>
        </w:rPr>
        <w:tab/>
      </w:r>
      <w:r>
        <w:rPr>
          <w:sz w:val="23"/>
        </w:rPr>
        <w:tab/>
      </w:r>
      <w:r>
        <w:rPr>
          <w:sz w:val="23"/>
        </w:rPr>
        <w:tab/>
      </w:r>
      <w:r>
        <w:rPr>
          <w:sz w:val="23"/>
        </w:rPr>
        <w:tab/>
        <w:t>To pull a vessel off after grounding; to set afloat again</w:t>
      </w:r>
    </w:p>
    <w:p w14:paraId="3F60A18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920F74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Rendez-vous</w:t>
      </w:r>
      <w:r>
        <w:rPr>
          <w:sz w:val="23"/>
        </w:rPr>
        <w:tab/>
      </w:r>
      <w:r>
        <w:rPr>
          <w:sz w:val="23"/>
        </w:rPr>
        <w:tab/>
      </w:r>
      <w:r>
        <w:rPr>
          <w:sz w:val="23"/>
        </w:rPr>
        <w:tab/>
      </w:r>
      <w:r>
        <w:rPr>
          <w:sz w:val="23"/>
        </w:rPr>
        <w:tab/>
        <w:t>An appointment between vessels normally made on radio to meet in a certain area or position</w:t>
      </w:r>
    </w:p>
    <w:p w14:paraId="00BC479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2129CF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Reported</w:t>
      </w:r>
      <w:r>
        <w:rPr>
          <w:sz w:val="23"/>
        </w:rPr>
        <w:tab/>
      </w:r>
      <w:r>
        <w:rPr>
          <w:sz w:val="23"/>
        </w:rPr>
        <w:tab/>
      </w:r>
      <w:r>
        <w:rPr>
          <w:sz w:val="23"/>
        </w:rPr>
        <w:tab/>
      </w:r>
      <w:r>
        <w:rPr>
          <w:sz w:val="23"/>
        </w:rPr>
        <w:tab/>
      </w:r>
      <w:r>
        <w:rPr>
          <w:sz w:val="23"/>
        </w:rPr>
        <w:tab/>
        <w:t>In navigational warnings: position of object unconfirmed</w:t>
      </w:r>
    </w:p>
    <w:p w14:paraId="2F1C329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7CD395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 xml:space="preserve">Restricted area  </w:t>
      </w:r>
      <w:r>
        <w:rPr>
          <w:sz w:val="23"/>
        </w:rPr>
        <w:tab/>
      </w:r>
      <w:r>
        <w:rPr>
          <w:sz w:val="23"/>
        </w:rPr>
        <w:tab/>
      </w:r>
      <w:r>
        <w:rPr>
          <w:sz w:val="23"/>
        </w:rPr>
        <w:tab/>
        <w:t>A deck, space, area, etc., in vessels where, for safety reasons, entry is only permitted for authorized crew members</w:t>
      </w:r>
    </w:p>
    <w:p w14:paraId="471CEBA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B89895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Resume (to)</w:t>
      </w:r>
      <w:r>
        <w:rPr>
          <w:sz w:val="23"/>
        </w:rPr>
        <w:tab/>
      </w:r>
      <w:r>
        <w:rPr>
          <w:sz w:val="23"/>
        </w:rPr>
        <w:tab/>
      </w:r>
      <w:r>
        <w:rPr>
          <w:sz w:val="23"/>
        </w:rPr>
        <w:tab/>
      </w:r>
      <w:r>
        <w:rPr>
          <w:sz w:val="23"/>
        </w:rPr>
        <w:tab/>
        <w:t>Here: to re-start a voyage, service or search</w:t>
      </w:r>
    </w:p>
    <w:p w14:paraId="2665908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165D24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Retreat signal</w:t>
      </w:r>
      <w:r>
        <w:rPr>
          <w:sz w:val="23"/>
        </w:rPr>
        <w:tab/>
      </w:r>
      <w:r>
        <w:rPr>
          <w:sz w:val="23"/>
        </w:rPr>
        <w:tab/>
      </w:r>
      <w:r>
        <w:rPr>
          <w:sz w:val="23"/>
        </w:rPr>
        <w:tab/>
      </w:r>
      <w:r>
        <w:rPr>
          <w:sz w:val="23"/>
        </w:rPr>
        <w:tab/>
        <w:t>Sound, visual or other signal to a team ordering it to return to its base</w:t>
      </w:r>
    </w:p>
    <w:p w14:paraId="5A3FA0D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60B204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Rig move</w:t>
      </w:r>
      <w:r>
        <w:rPr>
          <w:sz w:val="23"/>
        </w:rPr>
        <w:tab/>
      </w:r>
      <w:r>
        <w:rPr>
          <w:sz w:val="23"/>
        </w:rPr>
        <w:tab/>
      </w:r>
      <w:r>
        <w:rPr>
          <w:sz w:val="23"/>
        </w:rPr>
        <w:tab/>
      </w:r>
      <w:r>
        <w:rPr>
          <w:sz w:val="23"/>
        </w:rPr>
        <w:tab/>
      </w:r>
      <w:r>
        <w:rPr>
          <w:sz w:val="23"/>
        </w:rPr>
        <w:tab/>
        <w:t>The movement of an oil rig, drilling platform, etc., from one position to another</w:t>
      </w:r>
    </w:p>
    <w:p w14:paraId="03E2A73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935341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Roll call</w:t>
      </w:r>
      <w:r>
        <w:rPr>
          <w:sz w:val="23"/>
        </w:rPr>
        <w:tab/>
      </w:r>
      <w:r>
        <w:rPr>
          <w:sz w:val="23"/>
        </w:rPr>
        <w:tab/>
      </w:r>
      <w:r>
        <w:rPr>
          <w:sz w:val="23"/>
        </w:rPr>
        <w:tab/>
      </w:r>
      <w:r>
        <w:rPr>
          <w:sz w:val="23"/>
        </w:rPr>
        <w:tab/>
      </w:r>
      <w:r>
        <w:rPr>
          <w:sz w:val="23"/>
        </w:rPr>
        <w:tab/>
        <w:t>The act of checking how many passengers and crew members are present, e.g. at assembly stations, by reading aloud a list of their names</w:t>
      </w:r>
    </w:p>
    <w:p w14:paraId="791BDA5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C93940B"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Safe speed</w:t>
      </w:r>
      <w:r>
        <w:rPr>
          <w:sz w:val="23"/>
        </w:rPr>
        <w:tab/>
      </w:r>
      <w:r>
        <w:rPr>
          <w:sz w:val="23"/>
        </w:rPr>
        <w:tab/>
      </w:r>
      <w:r>
        <w:rPr>
          <w:sz w:val="23"/>
        </w:rPr>
        <w:tab/>
      </w:r>
      <w:r>
        <w:rPr>
          <w:sz w:val="23"/>
        </w:rPr>
        <w:tab/>
      </w:r>
      <w:r>
        <w:rPr>
          <w:sz w:val="23"/>
        </w:rPr>
        <w:tab/>
        <w:t>That speed of a vessel allowing time for effective action to be taken under prevailing circumstances and conditions to avoid a collision and to be stopped within an appropriate distance</w:t>
      </w:r>
    </w:p>
    <w:p w14:paraId="04A3477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6F8343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SWL</w:t>
      </w:r>
      <w:r>
        <w:rPr>
          <w:sz w:val="23"/>
        </w:rPr>
        <w:tab/>
      </w:r>
      <w:r>
        <w:rPr>
          <w:sz w:val="23"/>
        </w:rPr>
        <w:tab/>
      </w:r>
      <w:r>
        <w:rPr>
          <w:sz w:val="23"/>
        </w:rPr>
        <w:tab/>
      </w:r>
      <w:r>
        <w:rPr>
          <w:sz w:val="23"/>
        </w:rPr>
        <w:tab/>
      </w:r>
      <w:r>
        <w:rPr>
          <w:sz w:val="23"/>
        </w:rPr>
        <w:tab/>
      </w:r>
      <w:r>
        <w:rPr>
          <w:sz w:val="23"/>
        </w:rPr>
        <w:tab/>
        <w:t>Safe working load: maximum working load of lifting equipment that</w:t>
      </w:r>
    </w:p>
    <w:p w14:paraId="7AF7A8A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ab/>
      </w:r>
      <w:r>
        <w:rPr>
          <w:sz w:val="23"/>
        </w:rPr>
        <w:tab/>
      </w:r>
      <w:r>
        <w:rPr>
          <w:sz w:val="23"/>
        </w:rPr>
        <w:tab/>
      </w:r>
      <w:r>
        <w:rPr>
          <w:sz w:val="23"/>
        </w:rPr>
        <w:tab/>
      </w:r>
      <w:r>
        <w:rPr>
          <w:sz w:val="23"/>
        </w:rPr>
        <w:tab/>
      </w:r>
      <w:r>
        <w:rPr>
          <w:sz w:val="23"/>
        </w:rPr>
        <w:tab/>
        <w:t>should not be exceeded</w:t>
      </w:r>
    </w:p>
    <w:p w14:paraId="0A0DC88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DD22C1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Safe working pressure</w:t>
      </w:r>
      <w:r>
        <w:rPr>
          <w:sz w:val="23"/>
        </w:rPr>
        <w:tab/>
      </w:r>
      <w:r>
        <w:rPr>
          <w:sz w:val="23"/>
        </w:rPr>
        <w:tab/>
        <w:t>The maximum permissible pressure in cargo hoses</w:t>
      </w:r>
    </w:p>
    <w:p w14:paraId="12F375A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0F48F8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SAR</w:t>
      </w:r>
      <w:r>
        <w:rPr>
          <w:sz w:val="23"/>
        </w:rPr>
        <w:tab/>
      </w:r>
      <w:r>
        <w:rPr>
          <w:sz w:val="23"/>
        </w:rPr>
        <w:tab/>
      </w:r>
      <w:r>
        <w:rPr>
          <w:sz w:val="23"/>
        </w:rPr>
        <w:tab/>
      </w:r>
      <w:r>
        <w:rPr>
          <w:sz w:val="23"/>
        </w:rPr>
        <w:tab/>
      </w:r>
      <w:r>
        <w:rPr>
          <w:sz w:val="23"/>
        </w:rPr>
        <w:tab/>
      </w:r>
      <w:r>
        <w:rPr>
          <w:sz w:val="23"/>
        </w:rPr>
        <w:tab/>
        <w:t>Search and Rescue</w:t>
      </w:r>
    </w:p>
    <w:p w14:paraId="6134344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AC6144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SART</w:t>
      </w:r>
      <w:r>
        <w:rPr>
          <w:sz w:val="23"/>
        </w:rPr>
        <w:tab/>
      </w:r>
      <w:r>
        <w:rPr>
          <w:sz w:val="23"/>
        </w:rPr>
        <w:tab/>
      </w:r>
      <w:r>
        <w:rPr>
          <w:sz w:val="23"/>
        </w:rPr>
        <w:tab/>
      </w:r>
      <w:r>
        <w:rPr>
          <w:sz w:val="23"/>
        </w:rPr>
        <w:tab/>
      </w:r>
      <w:r>
        <w:rPr>
          <w:sz w:val="23"/>
        </w:rPr>
        <w:tab/>
      </w:r>
      <w:r>
        <w:rPr>
          <w:sz w:val="23"/>
        </w:rPr>
        <w:tab/>
        <w:t>Search and Rescue Transponder</w:t>
      </w:r>
    </w:p>
    <w:p w14:paraId="0C05DAF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7AEEFE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Scene</w:t>
      </w:r>
      <w:r>
        <w:rPr>
          <w:sz w:val="23"/>
        </w:rPr>
        <w:tab/>
      </w:r>
      <w:r>
        <w:rPr>
          <w:sz w:val="23"/>
        </w:rPr>
        <w:tab/>
      </w:r>
      <w:r>
        <w:rPr>
          <w:sz w:val="23"/>
        </w:rPr>
        <w:tab/>
      </w:r>
      <w:r>
        <w:rPr>
          <w:sz w:val="23"/>
        </w:rPr>
        <w:tab/>
      </w:r>
      <w:r>
        <w:rPr>
          <w:sz w:val="23"/>
        </w:rPr>
        <w:tab/>
      </w:r>
      <w:r>
        <w:rPr>
          <w:sz w:val="23"/>
        </w:rPr>
        <w:tab/>
        <w:t>The area or location where the event, e.g. an accident, has happened</w:t>
      </w:r>
    </w:p>
    <w:p w14:paraId="6D36628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A6DFD27" w14:textId="77777777" w:rsidR="000A7CDE" w:rsidRDefault="000A7CDE">
      <w:pPr>
        <w:pStyle w:val="BlockText"/>
        <w:keepNext/>
        <w:keepLines/>
        <w:spacing w:line="240" w:lineRule="auto"/>
        <w:ind w:left="2517" w:right="91" w:hanging="2517"/>
      </w:pPr>
      <w:r>
        <w:t>Search pattern</w:t>
      </w:r>
      <w:r>
        <w:tab/>
      </w:r>
      <w:r>
        <w:tab/>
      </w:r>
      <w:r>
        <w:tab/>
        <w:t>A pattern according to which vessels and/or aircraft may conduct a co</w:t>
      </w:r>
      <w:r>
        <w:noBreakHyphen/>
        <w:t>ordinated search (the IMOSAR offers seven search patterns)</w:t>
      </w:r>
    </w:p>
    <w:p w14:paraId="4895989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E0C718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Search speed</w:t>
      </w:r>
      <w:r>
        <w:rPr>
          <w:sz w:val="23"/>
        </w:rPr>
        <w:tab/>
      </w:r>
      <w:r>
        <w:rPr>
          <w:sz w:val="23"/>
        </w:rPr>
        <w:tab/>
      </w:r>
      <w:r>
        <w:rPr>
          <w:sz w:val="23"/>
        </w:rPr>
        <w:tab/>
      </w:r>
      <w:r>
        <w:rPr>
          <w:sz w:val="23"/>
        </w:rPr>
        <w:tab/>
        <w:t xml:space="preserve">The speed of searching vessels directed by the OSC </w:t>
      </w:r>
    </w:p>
    <w:p w14:paraId="2E6C7EF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34ECC2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Seamark</w:t>
      </w:r>
      <w:r>
        <w:rPr>
          <w:sz w:val="23"/>
        </w:rPr>
        <w:tab/>
      </w:r>
      <w:r>
        <w:rPr>
          <w:sz w:val="23"/>
        </w:rPr>
        <w:tab/>
      </w:r>
      <w:r>
        <w:rPr>
          <w:sz w:val="23"/>
        </w:rPr>
        <w:tab/>
      </w:r>
      <w:r>
        <w:rPr>
          <w:sz w:val="23"/>
        </w:rPr>
        <w:tab/>
      </w:r>
      <w:r>
        <w:rPr>
          <w:sz w:val="23"/>
        </w:rPr>
        <w:tab/>
        <w:t>A navigational aid placed to act as a beacon or warning</w:t>
      </w:r>
    </w:p>
    <w:p w14:paraId="50FABD8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E4590D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DD2C68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A15E50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500372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Segregation(of goods)</w:t>
      </w:r>
      <w:r>
        <w:rPr>
          <w:sz w:val="23"/>
        </w:rPr>
        <w:tab/>
      </w:r>
      <w:r>
        <w:rPr>
          <w:sz w:val="23"/>
        </w:rPr>
        <w:tab/>
        <w:t>Separation of goods which for different reasons must not be stowed together</w:t>
      </w:r>
    </w:p>
    <w:p w14:paraId="5450A57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p>
    <w:p w14:paraId="34E7A47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Shackle</w:t>
      </w:r>
      <w:r>
        <w:rPr>
          <w:sz w:val="23"/>
        </w:rPr>
        <w:tab/>
      </w:r>
      <w:r>
        <w:rPr>
          <w:sz w:val="23"/>
        </w:rPr>
        <w:tab/>
      </w:r>
      <w:r>
        <w:rPr>
          <w:sz w:val="23"/>
        </w:rPr>
        <w:tab/>
      </w:r>
      <w:r>
        <w:rPr>
          <w:sz w:val="23"/>
        </w:rPr>
        <w:tab/>
      </w:r>
      <w:r>
        <w:rPr>
          <w:sz w:val="23"/>
        </w:rPr>
        <w:tab/>
        <w:t>.1</w:t>
      </w:r>
      <w:r>
        <w:rPr>
          <w:sz w:val="23"/>
        </w:rPr>
        <w:tab/>
        <w:t xml:space="preserve">Length of chain cable measuring 15 fathoms </w:t>
      </w:r>
    </w:p>
    <w:p w14:paraId="359D167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ab/>
      </w:r>
      <w:r>
        <w:rPr>
          <w:sz w:val="23"/>
        </w:rPr>
        <w:tab/>
      </w:r>
      <w:r>
        <w:rPr>
          <w:sz w:val="23"/>
        </w:rPr>
        <w:tab/>
      </w:r>
      <w:r>
        <w:rPr>
          <w:sz w:val="23"/>
        </w:rPr>
        <w:tab/>
      </w:r>
      <w:r>
        <w:rPr>
          <w:sz w:val="23"/>
        </w:rPr>
        <w:tab/>
      </w:r>
      <w:r>
        <w:rPr>
          <w:sz w:val="23"/>
        </w:rPr>
        <w:tab/>
        <w:t>.2</w:t>
      </w:r>
      <w:r>
        <w:rPr>
          <w:sz w:val="23"/>
        </w:rPr>
        <w:tab/>
        <w:t>U-shaped link closed with a pin used for connecting purposes</w:t>
      </w:r>
    </w:p>
    <w:p w14:paraId="6674882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F98631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right="-166" w:hanging="2520"/>
        <w:rPr>
          <w:sz w:val="23"/>
        </w:rPr>
      </w:pPr>
      <w:r>
        <w:rPr>
          <w:sz w:val="23"/>
        </w:rPr>
        <w:t>Shifting cargo</w:t>
      </w:r>
      <w:r>
        <w:rPr>
          <w:sz w:val="23"/>
        </w:rPr>
        <w:tab/>
      </w:r>
      <w:r>
        <w:rPr>
          <w:sz w:val="23"/>
        </w:rPr>
        <w:tab/>
      </w:r>
      <w:r>
        <w:rPr>
          <w:sz w:val="23"/>
        </w:rPr>
        <w:tab/>
      </w:r>
      <w:r>
        <w:rPr>
          <w:sz w:val="23"/>
        </w:rPr>
        <w:tab/>
        <w:t>Transverse movement of cargo, especially bulk cargo, caused by rolling or a heavy list</w:t>
      </w:r>
    </w:p>
    <w:p w14:paraId="341D324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F1FBDD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Slings</w:t>
      </w:r>
      <w:r>
        <w:rPr>
          <w:sz w:val="23"/>
        </w:rPr>
        <w:tab/>
      </w:r>
      <w:r>
        <w:rPr>
          <w:sz w:val="23"/>
        </w:rPr>
        <w:tab/>
      </w:r>
      <w:r>
        <w:rPr>
          <w:sz w:val="23"/>
        </w:rPr>
        <w:tab/>
      </w:r>
      <w:r>
        <w:rPr>
          <w:sz w:val="23"/>
        </w:rPr>
        <w:tab/>
      </w:r>
      <w:r>
        <w:rPr>
          <w:sz w:val="23"/>
        </w:rPr>
        <w:tab/>
      </w:r>
      <w:r>
        <w:rPr>
          <w:sz w:val="23"/>
        </w:rPr>
        <w:tab/>
        <w:t>Ropes, nets, and any other means for handling general cargoes</w:t>
      </w:r>
    </w:p>
    <w:p w14:paraId="5FC2C35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DCC991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Speed of advance</w:t>
      </w:r>
      <w:r>
        <w:rPr>
          <w:sz w:val="23"/>
        </w:rPr>
        <w:tab/>
      </w:r>
      <w:r>
        <w:rPr>
          <w:sz w:val="23"/>
        </w:rPr>
        <w:tab/>
      </w:r>
      <w:r>
        <w:rPr>
          <w:sz w:val="23"/>
        </w:rPr>
        <w:tab/>
        <w:t>The speed at which a storm centre moves</w:t>
      </w:r>
    </w:p>
    <w:p w14:paraId="3D1A52A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5E1090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Spill</w:t>
      </w:r>
      <w:r>
        <w:rPr>
          <w:sz w:val="23"/>
        </w:rPr>
        <w:tab/>
      </w:r>
      <w:r>
        <w:rPr>
          <w:sz w:val="23"/>
        </w:rPr>
        <w:tab/>
      </w:r>
      <w:r>
        <w:rPr>
          <w:sz w:val="23"/>
        </w:rPr>
        <w:tab/>
      </w:r>
      <w:r>
        <w:rPr>
          <w:sz w:val="23"/>
        </w:rPr>
        <w:tab/>
      </w:r>
      <w:r>
        <w:rPr>
          <w:sz w:val="23"/>
        </w:rPr>
        <w:tab/>
      </w:r>
      <w:r>
        <w:rPr>
          <w:sz w:val="23"/>
        </w:rPr>
        <w:tab/>
        <w:t>The accidental escape of  oil, etc., from a vessel, container, etc., into the sea</w:t>
      </w:r>
    </w:p>
    <w:p w14:paraId="1524859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526049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Spill control gear</w:t>
      </w:r>
      <w:r>
        <w:rPr>
          <w:sz w:val="23"/>
        </w:rPr>
        <w:tab/>
      </w:r>
      <w:r>
        <w:rPr>
          <w:sz w:val="23"/>
        </w:rPr>
        <w:tab/>
      </w:r>
      <w:r>
        <w:rPr>
          <w:sz w:val="23"/>
        </w:rPr>
        <w:tab/>
        <w:t>Anti-pollution equipment for combating accidental spills of oils or</w:t>
      </w:r>
    </w:p>
    <w:p w14:paraId="0E89FB2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ab/>
      </w:r>
      <w:r>
        <w:rPr>
          <w:sz w:val="23"/>
        </w:rPr>
        <w:tab/>
      </w:r>
      <w:r>
        <w:rPr>
          <w:sz w:val="23"/>
        </w:rPr>
        <w:tab/>
      </w:r>
      <w:r>
        <w:rPr>
          <w:sz w:val="23"/>
        </w:rPr>
        <w:tab/>
      </w:r>
      <w:r>
        <w:rPr>
          <w:sz w:val="23"/>
        </w:rPr>
        <w:tab/>
      </w:r>
      <w:r>
        <w:rPr>
          <w:sz w:val="23"/>
        </w:rPr>
        <w:tab/>
        <w:t>chemicals</w:t>
      </w:r>
    </w:p>
    <w:p w14:paraId="5E75D8A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A050FF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Elongated spreader</w:t>
      </w:r>
      <w:r>
        <w:rPr>
          <w:sz w:val="23"/>
        </w:rPr>
        <w:tab/>
      </w:r>
      <w:r>
        <w:rPr>
          <w:sz w:val="23"/>
        </w:rPr>
        <w:tab/>
      </w:r>
      <w:r>
        <w:rPr>
          <w:sz w:val="23"/>
        </w:rPr>
        <w:tab/>
        <w:t>Here: step of a pilot ladder which prevents the ladder from twisting</w:t>
      </w:r>
    </w:p>
    <w:p w14:paraId="5F42C21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F1C9EC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Stand by (to)</w:t>
      </w:r>
      <w:r>
        <w:rPr>
          <w:sz w:val="23"/>
        </w:rPr>
        <w:tab/>
      </w:r>
      <w:r>
        <w:rPr>
          <w:sz w:val="23"/>
        </w:rPr>
        <w:tab/>
      </w:r>
      <w:r>
        <w:rPr>
          <w:sz w:val="23"/>
        </w:rPr>
        <w:tab/>
      </w:r>
      <w:r>
        <w:rPr>
          <w:sz w:val="23"/>
        </w:rPr>
        <w:tab/>
        <w:t>To be in readiness or prepared to execute an order; to be readily available</w:t>
      </w:r>
    </w:p>
    <w:p w14:paraId="280441D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65F81A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Stand clear (to)</w:t>
      </w:r>
      <w:r>
        <w:rPr>
          <w:sz w:val="23"/>
        </w:rPr>
        <w:tab/>
      </w:r>
      <w:r>
        <w:rPr>
          <w:sz w:val="23"/>
        </w:rPr>
        <w:tab/>
      </w:r>
      <w:r>
        <w:rPr>
          <w:sz w:val="23"/>
        </w:rPr>
        <w:tab/>
      </w:r>
      <w:r>
        <w:rPr>
          <w:sz w:val="23"/>
        </w:rPr>
        <w:tab/>
        <w:t>Here: to keep a boat away from the vessel</w:t>
      </w:r>
    </w:p>
    <w:p w14:paraId="58FD5FE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B55B76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right="-537" w:hanging="2520"/>
        <w:rPr>
          <w:sz w:val="23"/>
        </w:rPr>
      </w:pPr>
      <w:r>
        <w:rPr>
          <w:sz w:val="23"/>
        </w:rPr>
        <w:t>Standing orders</w:t>
      </w:r>
      <w:r>
        <w:rPr>
          <w:sz w:val="23"/>
        </w:rPr>
        <w:tab/>
      </w:r>
      <w:r>
        <w:rPr>
          <w:sz w:val="23"/>
        </w:rPr>
        <w:tab/>
      </w:r>
      <w:r>
        <w:rPr>
          <w:sz w:val="23"/>
        </w:rPr>
        <w:tab/>
        <w:t>Orders of the Master to the officer of the watch which he/she must comply with</w:t>
      </w:r>
    </w:p>
    <w:p w14:paraId="726AB08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20231E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Stand on (to)</w:t>
      </w:r>
      <w:r>
        <w:rPr>
          <w:sz w:val="23"/>
        </w:rPr>
        <w:tab/>
      </w:r>
      <w:r>
        <w:rPr>
          <w:sz w:val="23"/>
        </w:rPr>
        <w:tab/>
      </w:r>
      <w:r>
        <w:rPr>
          <w:sz w:val="23"/>
        </w:rPr>
        <w:tab/>
      </w:r>
      <w:r>
        <w:rPr>
          <w:sz w:val="23"/>
        </w:rPr>
        <w:tab/>
        <w:t>To maintain course and speed</w:t>
      </w:r>
    </w:p>
    <w:p w14:paraId="2940900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CE2501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Station</w:t>
      </w:r>
      <w:r>
        <w:rPr>
          <w:sz w:val="23"/>
        </w:rPr>
        <w:tab/>
      </w:r>
      <w:r>
        <w:rPr>
          <w:sz w:val="23"/>
        </w:rPr>
        <w:tab/>
      </w:r>
      <w:r>
        <w:rPr>
          <w:sz w:val="23"/>
        </w:rPr>
        <w:tab/>
      </w:r>
      <w:r>
        <w:rPr>
          <w:sz w:val="23"/>
        </w:rPr>
        <w:tab/>
      </w:r>
      <w:r>
        <w:rPr>
          <w:sz w:val="23"/>
        </w:rPr>
        <w:tab/>
      </w:r>
      <w:r>
        <w:rPr>
          <w:sz w:val="23"/>
        </w:rPr>
        <w:tab/>
        <w:t>The allotted place or the duties of each person on board</w:t>
      </w:r>
    </w:p>
    <w:p w14:paraId="012729E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67FF29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Stripping</w:t>
      </w:r>
      <w:r>
        <w:rPr>
          <w:sz w:val="23"/>
        </w:rPr>
        <w:tab/>
      </w:r>
      <w:r>
        <w:rPr>
          <w:sz w:val="23"/>
        </w:rPr>
        <w:tab/>
      </w:r>
      <w:r>
        <w:rPr>
          <w:sz w:val="23"/>
        </w:rPr>
        <w:tab/>
      </w:r>
      <w:r>
        <w:rPr>
          <w:sz w:val="23"/>
        </w:rPr>
        <w:tab/>
      </w:r>
      <w:r>
        <w:rPr>
          <w:sz w:val="23"/>
        </w:rPr>
        <w:tab/>
        <w:t>Final pumping of tank’s residues</w:t>
      </w:r>
    </w:p>
    <w:p w14:paraId="058B4D8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 xml:space="preserve"> </w:t>
      </w:r>
    </w:p>
    <w:p w14:paraId="4C28EBFC" w14:textId="77777777" w:rsidR="000A7CDE" w:rsidRDefault="000A7CDE">
      <w:pPr>
        <w:pStyle w:val="BodyTextIndent"/>
        <w:spacing w:line="240" w:lineRule="auto"/>
        <w:ind w:left="2520" w:hanging="2520"/>
      </w:pPr>
      <w:r>
        <w:t>Survivor</w:t>
      </w:r>
      <w:r>
        <w:tab/>
      </w:r>
      <w:r>
        <w:tab/>
      </w:r>
      <w:r>
        <w:tab/>
        <w:t>A person who continues to live in spite of being in an extremely dangerous situation, e.g. a shipping disaster.</w:t>
      </w:r>
    </w:p>
    <w:p w14:paraId="58F1FD2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688F25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Take off (to)</w:t>
      </w:r>
      <w:r>
        <w:rPr>
          <w:sz w:val="23"/>
        </w:rPr>
        <w:tab/>
      </w:r>
      <w:r>
        <w:rPr>
          <w:sz w:val="23"/>
        </w:rPr>
        <w:tab/>
      </w:r>
      <w:r>
        <w:rPr>
          <w:sz w:val="23"/>
        </w:rPr>
        <w:tab/>
      </w:r>
      <w:r>
        <w:rPr>
          <w:sz w:val="23"/>
        </w:rPr>
        <w:tab/>
        <w:t>To lift off from a vessel's deck (helicopter)</w:t>
      </w:r>
    </w:p>
    <w:p w14:paraId="5EC5F082"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AA8A38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Target</w:t>
      </w:r>
      <w:r>
        <w:rPr>
          <w:sz w:val="23"/>
        </w:rPr>
        <w:tab/>
      </w:r>
      <w:r>
        <w:rPr>
          <w:sz w:val="23"/>
        </w:rPr>
        <w:tab/>
      </w:r>
      <w:r>
        <w:rPr>
          <w:sz w:val="23"/>
        </w:rPr>
        <w:tab/>
      </w:r>
      <w:r>
        <w:rPr>
          <w:sz w:val="23"/>
        </w:rPr>
        <w:tab/>
      </w:r>
      <w:r>
        <w:rPr>
          <w:sz w:val="23"/>
        </w:rPr>
        <w:tab/>
      </w:r>
      <w:r>
        <w:rPr>
          <w:sz w:val="23"/>
        </w:rPr>
        <w:tab/>
        <w:t>The echo generated, e.g. by a vessel, on a radar screen</w:t>
      </w:r>
    </w:p>
    <w:p w14:paraId="62979A3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D03EDB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Tension winch</w:t>
      </w:r>
      <w:r>
        <w:rPr>
          <w:sz w:val="23"/>
        </w:rPr>
        <w:tab/>
      </w:r>
      <w:r>
        <w:rPr>
          <w:sz w:val="23"/>
        </w:rPr>
        <w:tab/>
      </w:r>
      <w:r>
        <w:rPr>
          <w:sz w:val="23"/>
        </w:rPr>
        <w:tab/>
      </w:r>
      <w:r>
        <w:rPr>
          <w:sz w:val="23"/>
        </w:rPr>
        <w:tab/>
        <w:t>A winch which applies tension to mooring lines to keep them tight</w:t>
      </w:r>
    </w:p>
    <w:p w14:paraId="4AC39F7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DC92FD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TEU</w:t>
      </w:r>
      <w:r>
        <w:rPr>
          <w:sz w:val="23"/>
        </w:rPr>
        <w:tab/>
      </w:r>
      <w:r>
        <w:rPr>
          <w:sz w:val="23"/>
        </w:rPr>
        <w:tab/>
      </w:r>
      <w:r>
        <w:rPr>
          <w:sz w:val="23"/>
        </w:rPr>
        <w:tab/>
      </w:r>
      <w:r>
        <w:rPr>
          <w:sz w:val="23"/>
        </w:rPr>
        <w:tab/>
      </w:r>
      <w:r>
        <w:rPr>
          <w:sz w:val="23"/>
        </w:rPr>
        <w:tab/>
      </w:r>
      <w:r>
        <w:rPr>
          <w:sz w:val="23"/>
        </w:rPr>
        <w:tab/>
        <w:t>Twenty Foot Equivalent Unit (standard container dimension)</w:t>
      </w:r>
    </w:p>
    <w:p w14:paraId="3A3CE08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C7EBFA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Track</w:t>
      </w:r>
      <w:r>
        <w:rPr>
          <w:sz w:val="23"/>
        </w:rPr>
        <w:tab/>
      </w:r>
      <w:r>
        <w:rPr>
          <w:sz w:val="23"/>
        </w:rPr>
        <w:tab/>
      </w:r>
      <w:r>
        <w:rPr>
          <w:sz w:val="23"/>
        </w:rPr>
        <w:tab/>
      </w:r>
      <w:r>
        <w:rPr>
          <w:sz w:val="23"/>
        </w:rPr>
        <w:tab/>
      </w:r>
      <w:r>
        <w:rPr>
          <w:sz w:val="23"/>
        </w:rPr>
        <w:tab/>
      </w:r>
      <w:r>
        <w:rPr>
          <w:sz w:val="23"/>
        </w:rPr>
        <w:tab/>
        <w:t>The path followed, or to be followed, between one position and another</w:t>
      </w:r>
    </w:p>
    <w:p w14:paraId="358B92B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687FB3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Transit</w:t>
      </w:r>
      <w:r>
        <w:rPr>
          <w:sz w:val="23"/>
        </w:rPr>
        <w:tab/>
      </w:r>
      <w:r>
        <w:rPr>
          <w:sz w:val="23"/>
        </w:rPr>
        <w:tab/>
      </w:r>
      <w:r>
        <w:rPr>
          <w:sz w:val="23"/>
        </w:rPr>
        <w:tab/>
      </w:r>
      <w:r>
        <w:rPr>
          <w:sz w:val="23"/>
        </w:rPr>
        <w:tab/>
      </w:r>
      <w:r>
        <w:rPr>
          <w:sz w:val="23"/>
        </w:rPr>
        <w:tab/>
      </w:r>
      <w:r>
        <w:rPr>
          <w:sz w:val="23"/>
        </w:rPr>
        <w:tab/>
        <w:t>Here: the passage of a vessel through a canal, fairway, etc.</w:t>
      </w:r>
    </w:p>
    <w:p w14:paraId="69BCBE5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8E0437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Transit speed</w:t>
      </w:r>
      <w:r>
        <w:rPr>
          <w:sz w:val="23"/>
        </w:rPr>
        <w:tab/>
      </w:r>
      <w:r>
        <w:rPr>
          <w:sz w:val="23"/>
        </w:rPr>
        <w:tab/>
      </w:r>
      <w:r>
        <w:rPr>
          <w:sz w:val="23"/>
        </w:rPr>
        <w:tab/>
      </w:r>
      <w:r>
        <w:rPr>
          <w:sz w:val="23"/>
        </w:rPr>
        <w:tab/>
        <w:t>Speed of a vessel required for passage through a canal, fairway, etc.</w:t>
      </w:r>
    </w:p>
    <w:p w14:paraId="1E88F6D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7732C7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lastRenderedPageBreak/>
        <w:t>Transhipment (of cargo)</w:t>
      </w:r>
      <w:r>
        <w:rPr>
          <w:sz w:val="23"/>
        </w:rPr>
        <w:tab/>
        <w:t>Here: the transfer of goods from one vessel to another outside harbours</w:t>
      </w:r>
    </w:p>
    <w:p w14:paraId="687DA33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6EAD0C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Underway</w:t>
      </w:r>
      <w:r>
        <w:rPr>
          <w:sz w:val="23"/>
        </w:rPr>
        <w:tab/>
      </w:r>
      <w:r>
        <w:rPr>
          <w:sz w:val="23"/>
        </w:rPr>
        <w:tab/>
      </w:r>
      <w:r>
        <w:rPr>
          <w:sz w:val="23"/>
        </w:rPr>
        <w:tab/>
      </w:r>
      <w:r>
        <w:rPr>
          <w:sz w:val="23"/>
        </w:rPr>
        <w:tab/>
      </w:r>
      <w:r>
        <w:rPr>
          <w:sz w:val="23"/>
        </w:rPr>
        <w:tab/>
        <w:t>Describes a vessel which is not at anchor, or made fast to the shore, or aground</w:t>
      </w:r>
    </w:p>
    <w:p w14:paraId="6958B97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BD0BDA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Union purchase</w:t>
      </w:r>
      <w:r>
        <w:rPr>
          <w:sz w:val="23"/>
        </w:rPr>
        <w:tab/>
      </w:r>
      <w:r>
        <w:rPr>
          <w:sz w:val="23"/>
        </w:rPr>
        <w:tab/>
      </w:r>
      <w:r>
        <w:rPr>
          <w:sz w:val="23"/>
        </w:rPr>
        <w:tab/>
        <w:t>A method of cargo handling by combining two derricks, one of which is fixed over the hatch, the other over the ship’s side</w:t>
      </w:r>
    </w:p>
    <w:p w14:paraId="6208E0A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99F1B7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Unlit</w:t>
      </w:r>
      <w:r>
        <w:rPr>
          <w:sz w:val="23"/>
        </w:rPr>
        <w:tab/>
      </w:r>
      <w:r>
        <w:rPr>
          <w:sz w:val="23"/>
        </w:rPr>
        <w:tab/>
      </w:r>
      <w:r>
        <w:rPr>
          <w:sz w:val="23"/>
        </w:rPr>
        <w:tab/>
      </w:r>
      <w:r>
        <w:rPr>
          <w:sz w:val="23"/>
        </w:rPr>
        <w:tab/>
      </w:r>
      <w:r>
        <w:rPr>
          <w:sz w:val="23"/>
        </w:rPr>
        <w:tab/>
      </w:r>
      <w:r>
        <w:rPr>
          <w:sz w:val="23"/>
        </w:rPr>
        <w:tab/>
        <w:t>When the light of a buoy or a lighthouse are inoperative</w:t>
      </w:r>
    </w:p>
    <w:p w14:paraId="37EE8CC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59BD6F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UTC</w:t>
      </w:r>
      <w:r>
        <w:rPr>
          <w:sz w:val="23"/>
        </w:rPr>
        <w:tab/>
      </w:r>
      <w:r>
        <w:rPr>
          <w:sz w:val="23"/>
        </w:rPr>
        <w:tab/>
      </w:r>
      <w:r>
        <w:rPr>
          <w:sz w:val="23"/>
        </w:rPr>
        <w:tab/>
      </w:r>
      <w:r>
        <w:rPr>
          <w:sz w:val="23"/>
        </w:rPr>
        <w:tab/>
      </w:r>
      <w:r>
        <w:rPr>
          <w:sz w:val="23"/>
        </w:rPr>
        <w:tab/>
      </w:r>
      <w:r>
        <w:rPr>
          <w:sz w:val="23"/>
        </w:rPr>
        <w:tab/>
        <w:t>Universal Time Co-ordinated (GMT)</w:t>
      </w:r>
    </w:p>
    <w:p w14:paraId="569249F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52CAE8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Variable (of winds)</w:t>
      </w:r>
      <w:r>
        <w:rPr>
          <w:sz w:val="23"/>
        </w:rPr>
        <w:tab/>
      </w:r>
      <w:r>
        <w:rPr>
          <w:sz w:val="23"/>
        </w:rPr>
        <w:tab/>
        <w:t>A wind that is constantly changing speed and direction</w:t>
      </w:r>
    </w:p>
    <w:p w14:paraId="5E31099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A4928A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 xml:space="preserve">Veering (of winds) </w:t>
      </w:r>
      <w:r>
        <w:rPr>
          <w:sz w:val="23"/>
        </w:rPr>
        <w:tab/>
      </w:r>
      <w:r>
        <w:rPr>
          <w:sz w:val="23"/>
        </w:rPr>
        <w:tab/>
        <w:t>Clockwise change in the direction of the wind; opposite of backing</w:t>
      </w:r>
    </w:p>
    <w:p w14:paraId="03A8E61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18E960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Veer out (to)(of anchors)</w:t>
      </w:r>
      <w:r>
        <w:rPr>
          <w:sz w:val="23"/>
        </w:rPr>
        <w:tab/>
        <w:t>To let out a greater length of cable</w:t>
      </w:r>
    </w:p>
    <w:p w14:paraId="561F714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F4A6521" w14:textId="77777777" w:rsidR="000A7CDE" w:rsidRDefault="000A7CDE">
      <w:pPr>
        <w:pStyle w:val="BodyText2"/>
        <w:tabs>
          <w:tab w:val="left" w:pos="1080"/>
          <w:tab w:val="left" w:pos="1800"/>
          <w:tab w:val="left" w:pos="2160"/>
          <w:tab w:val="left" w:pos="2520"/>
          <w:tab w:val="left" w:pos="2880"/>
          <w:tab w:val="left" w:pos="3240"/>
          <w:tab w:val="left" w:pos="6120"/>
        </w:tabs>
        <w:rPr>
          <w:b w:val="0"/>
          <w:bCs/>
        </w:rPr>
      </w:pPr>
      <w:r>
        <w:rPr>
          <w:b w:val="0"/>
          <w:bCs/>
        </w:rPr>
        <w:t>VHF</w:t>
      </w:r>
      <w:r>
        <w:rPr>
          <w:b w:val="0"/>
          <w:bCs/>
        </w:rPr>
        <w:tab/>
      </w:r>
      <w:r>
        <w:rPr>
          <w:b w:val="0"/>
          <w:bCs/>
        </w:rPr>
        <w:tab/>
      </w:r>
      <w:r>
        <w:rPr>
          <w:b w:val="0"/>
          <w:bCs/>
        </w:rPr>
        <w:tab/>
      </w:r>
      <w:r>
        <w:rPr>
          <w:b w:val="0"/>
          <w:bCs/>
        </w:rPr>
        <w:tab/>
        <w:t>Very High Frequency (30-300 MHz)</w:t>
      </w:r>
    </w:p>
    <w:p w14:paraId="34164CE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68FF57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Walk out (to) (of anchors)</w:t>
      </w:r>
      <w:r>
        <w:rPr>
          <w:sz w:val="23"/>
        </w:rPr>
        <w:tab/>
        <w:t>To reverse the action of a windlass to lower the anchor until it is</w:t>
      </w:r>
    </w:p>
    <w:p w14:paraId="6BC8594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ab/>
      </w:r>
      <w:r>
        <w:rPr>
          <w:sz w:val="23"/>
        </w:rPr>
        <w:tab/>
      </w:r>
      <w:r>
        <w:rPr>
          <w:sz w:val="23"/>
        </w:rPr>
        <w:tab/>
      </w:r>
      <w:r>
        <w:rPr>
          <w:sz w:val="23"/>
        </w:rPr>
        <w:tab/>
      </w:r>
      <w:r>
        <w:rPr>
          <w:sz w:val="23"/>
        </w:rPr>
        <w:tab/>
      </w:r>
      <w:r>
        <w:rPr>
          <w:sz w:val="23"/>
        </w:rPr>
        <w:tab/>
        <w:t>clear of the hawse pipe and ready for dropping</w:t>
      </w:r>
    </w:p>
    <w:p w14:paraId="0016C9F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54F179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 xml:space="preserve">Walk back (to) </w:t>
      </w:r>
      <w:r>
        <w:rPr>
          <w:sz w:val="23"/>
        </w:rPr>
        <w:tab/>
      </w:r>
      <w:r>
        <w:rPr>
          <w:sz w:val="23"/>
        </w:rPr>
        <w:tab/>
      </w:r>
      <w:r>
        <w:rPr>
          <w:sz w:val="23"/>
        </w:rPr>
        <w:tab/>
      </w:r>
      <w:r>
        <w:rPr>
          <w:sz w:val="23"/>
        </w:rPr>
        <w:tab/>
        <w:t>To reverse the action of a windlass to ease the cable (of anchors)</w:t>
      </w:r>
    </w:p>
    <w:p w14:paraId="4649F126"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DB523C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Waypoint</w:t>
      </w:r>
      <w:r>
        <w:rPr>
          <w:sz w:val="23"/>
        </w:rPr>
        <w:tab/>
      </w:r>
      <w:r>
        <w:rPr>
          <w:sz w:val="23"/>
        </w:rPr>
        <w:tab/>
      </w:r>
      <w:r>
        <w:rPr>
          <w:sz w:val="23"/>
        </w:rPr>
        <w:tab/>
      </w:r>
      <w:r>
        <w:rPr>
          <w:sz w:val="23"/>
        </w:rPr>
        <w:tab/>
      </w:r>
      <w:r>
        <w:rPr>
          <w:sz w:val="23"/>
        </w:rPr>
        <w:tab/>
        <w:t>A position a vessel has to pass or at which she has to alter course according to her voyage plan</w:t>
      </w:r>
    </w:p>
    <w:p w14:paraId="4929686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497D1B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Windward</w:t>
      </w:r>
      <w:r>
        <w:rPr>
          <w:sz w:val="23"/>
        </w:rPr>
        <w:tab/>
      </w:r>
      <w:r>
        <w:rPr>
          <w:sz w:val="23"/>
        </w:rPr>
        <w:tab/>
      </w:r>
      <w:r>
        <w:rPr>
          <w:sz w:val="23"/>
        </w:rPr>
        <w:tab/>
      </w:r>
      <w:r>
        <w:rPr>
          <w:sz w:val="23"/>
        </w:rPr>
        <w:tab/>
      </w:r>
      <w:r>
        <w:rPr>
          <w:sz w:val="23"/>
        </w:rPr>
        <w:tab/>
        <w:t>The general direction from which the wind blows; opposite of leeward</w:t>
      </w:r>
    </w:p>
    <w:p w14:paraId="5F56766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30974D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Wreck</w:t>
      </w:r>
      <w:r>
        <w:rPr>
          <w:sz w:val="23"/>
        </w:rPr>
        <w:tab/>
      </w:r>
      <w:r>
        <w:rPr>
          <w:sz w:val="23"/>
        </w:rPr>
        <w:tab/>
      </w:r>
      <w:r>
        <w:rPr>
          <w:sz w:val="23"/>
        </w:rPr>
        <w:tab/>
      </w:r>
      <w:r>
        <w:rPr>
          <w:sz w:val="23"/>
        </w:rPr>
        <w:tab/>
      </w:r>
      <w:r>
        <w:rPr>
          <w:sz w:val="23"/>
        </w:rPr>
        <w:tab/>
      </w:r>
      <w:r>
        <w:rPr>
          <w:sz w:val="23"/>
        </w:rPr>
        <w:tab/>
        <w:t>A vessel which has been destroyed, sunk or abandoned at sea</w:t>
      </w:r>
    </w:p>
    <w:p w14:paraId="6CD2FACB"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74EC3687" w14:textId="63F16CBB" w:rsidR="000A7CDE" w:rsidDel="00565EA3" w:rsidRDefault="000A7CDE">
      <w:pPr>
        <w:tabs>
          <w:tab w:val="left" w:pos="720"/>
          <w:tab w:val="left" w:pos="1080"/>
          <w:tab w:val="left" w:pos="1440"/>
          <w:tab w:val="left" w:pos="1800"/>
          <w:tab w:val="left" w:pos="2160"/>
          <w:tab w:val="left" w:pos="2520"/>
          <w:tab w:val="left" w:pos="2880"/>
          <w:tab w:val="left" w:pos="3240"/>
          <w:tab w:val="left" w:pos="6120"/>
        </w:tabs>
        <w:rPr>
          <w:del w:id="202" w:author="Heidi Clevett" w:date="2024-03-13T10:42:00Z"/>
          <w:b/>
          <w:sz w:val="23"/>
        </w:rPr>
      </w:pPr>
      <w:del w:id="203" w:author="Heidi Clevett" w:date="2024-03-13T10:42:00Z">
        <w:r w:rsidDel="00565EA3">
          <w:rPr>
            <w:b/>
            <w:sz w:val="23"/>
          </w:rPr>
          <w:delText>2</w:delText>
        </w:r>
        <w:r w:rsidDel="00565EA3">
          <w:rPr>
            <w:b/>
            <w:sz w:val="23"/>
          </w:rPr>
          <w:tab/>
          <w:delText>VTS special terms</w:delText>
        </w:r>
      </w:del>
    </w:p>
    <w:p w14:paraId="24F4D1C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b/>
          <w:sz w:val="23"/>
        </w:rPr>
      </w:pPr>
    </w:p>
    <w:p w14:paraId="5F3484DD" w14:textId="742FFAC0" w:rsidR="002C33A7" w:rsidRDefault="002C33A7" w:rsidP="008B594A">
      <w:pPr>
        <w:ind w:left="1440" w:hanging="1440"/>
        <w:rPr>
          <w:ins w:id="204" w:author="Heidi Clevett" w:date="2024-03-13T11:37:00Z"/>
        </w:rPr>
        <w:pPrChange w:id="205" w:author="Heidi Clevett" w:date="2024-03-13T11:42:00Z">
          <w:pPr/>
        </w:pPrChange>
      </w:pPr>
      <w:commentRangeStart w:id="206"/>
      <w:ins w:id="207" w:author="Heidi Clevett" w:date="2024-03-13T11:15:00Z">
        <w:r>
          <w:t>AI</w:t>
        </w:r>
      </w:ins>
      <w:ins w:id="208" w:author="Heidi Clevett" w:date="2024-03-13T11:37:00Z">
        <w:r w:rsidR="00977757">
          <w:t>S</w:t>
        </w:r>
        <w:r w:rsidR="00977757">
          <w:tab/>
        </w:r>
        <w:r w:rsidR="00977757">
          <w:tab/>
        </w:r>
        <w:r w:rsidR="00977757">
          <w:tab/>
        </w:r>
      </w:ins>
      <w:ins w:id="209" w:author="Heidi Clevett" w:date="2024-03-13T11:15:00Z">
        <w:r>
          <w:t xml:space="preserve"> </w:t>
        </w:r>
        <w:commentRangeEnd w:id="206"/>
        <w:r>
          <w:rPr>
            <w:rStyle w:val="CommentReference"/>
          </w:rPr>
          <w:commentReference w:id="206"/>
        </w:r>
      </w:ins>
      <w:ins w:id="210" w:author="Heidi Clevett" w:date="2024-03-13T11:36:00Z">
        <w:r w:rsidR="00977757">
          <w:t>Automatic Identification System</w:t>
        </w:r>
      </w:ins>
      <w:ins w:id="211" w:author="Heidi Clevett" w:date="2024-03-13T11:44:00Z">
        <w:r w:rsidR="00820D6B">
          <w:t>:</w:t>
        </w:r>
      </w:ins>
      <w:ins w:id="212" w:author="Heidi Clevett" w:date="2024-03-13T11:38:00Z">
        <w:r w:rsidR="00044F51">
          <w:t xml:space="preserve"> </w:t>
        </w:r>
      </w:ins>
      <w:ins w:id="213" w:author="Heidi Clevett" w:date="2024-03-13T11:41:00Z">
        <w:r w:rsidR="00081F6C">
          <w:t xml:space="preserve">A system used by ships and vessel traffic services </w:t>
        </w:r>
        <w:r w:rsidR="005F009A">
          <w:t>(VTS), principally for ident</w:t>
        </w:r>
      </w:ins>
      <w:ins w:id="214" w:author="Heidi Clevett" w:date="2024-03-13T11:42:00Z">
        <w:r w:rsidR="005F009A">
          <w:t xml:space="preserve">ifying and locating vessels. </w:t>
        </w:r>
      </w:ins>
    </w:p>
    <w:p w14:paraId="47142C09" w14:textId="77777777" w:rsidR="00DC549B" w:rsidRDefault="00DC549B" w:rsidP="002C33A7">
      <w:pPr>
        <w:rPr>
          <w:ins w:id="215" w:author="Heidi Clevett" w:date="2024-03-13T11:15:00Z"/>
        </w:rPr>
      </w:pPr>
    </w:p>
    <w:p w14:paraId="5F622862" w14:textId="41195641" w:rsidR="002C33A7" w:rsidRDefault="002C33A7" w:rsidP="002C33A7">
      <w:pPr>
        <w:rPr>
          <w:ins w:id="216" w:author="Heidi Clevett" w:date="2024-03-13T11:15:00Z"/>
        </w:rPr>
      </w:pPr>
      <w:ins w:id="217" w:author="Heidi Clevett" w:date="2024-03-13T11:15:00Z">
        <w:r>
          <w:t xml:space="preserve">Course </w:t>
        </w:r>
      </w:ins>
      <w:ins w:id="218" w:author="Heidi Clevett" w:date="2024-03-13T11:37:00Z">
        <w:r w:rsidR="001B1F53">
          <w:tab/>
        </w:r>
        <w:r w:rsidR="001B1F53">
          <w:tab/>
        </w:r>
      </w:ins>
      <w:ins w:id="219" w:author="Heidi Clevett" w:date="2024-03-13T11:15:00Z">
        <w:r>
          <w:t>The intended direction of movement of a vessel through the water</w:t>
        </w:r>
      </w:ins>
    </w:p>
    <w:p w14:paraId="65147871" w14:textId="77777777" w:rsidR="002C33A7" w:rsidRDefault="002C33A7" w:rsidP="002C33A7">
      <w:pPr>
        <w:rPr>
          <w:ins w:id="220" w:author="Heidi Clevett" w:date="2024-03-13T11:15:00Z"/>
        </w:rPr>
      </w:pPr>
    </w:p>
    <w:p w14:paraId="45C6CA3E" w14:textId="65A5F252" w:rsidR="002C33A7" w:rsidRDefault="002C33A7" w:rsidP="00044F51">
      <w:pPr>
        <w:rPr>
          <w:ins w:id="221" w:author="Heidi Clevett" w:date="2024-03-13T11:15:00Z"/>
        </w:rPr>
      </w:pPr>
      <w:commentRangeStart w:id="222"/>
      <w:commentRangeStart w:id="223"/>
      <w:ins w:id="224" w:author="Heidi Clevett" w:date="2024-03-13T11:15:00Z">
        <w:r>
          <w:t xml:space="preserve">Course to make good </w:t>
        </w:r>
        <w:commentRangeEnd w:id="222"/>
        <w:r>
          <w:rPr>
            <w:rStyle w:val="CommentReference"/>
          </w:rPr>
          <w:commentReference w:id="222"/>
        </w:r>
        <w:commentRangeEnd w:id="223"/>
        <w:r>
          <w:rPr>
            <w:rStyle w:val="CommentReference"/>
          </w:rPr>
          <w:commentReference w:id="223"/>
        </w:r>
        <w:r>
          <w:t>That course which a vessel intends to make good over ground, after allowing for the effect of currents, tidal streams, and leeway caused by the wind and sea. (Be aware that this term does not equate to Course to Steer</w:t>
        </w:r>
      </w:ins>
    </w:p>
    <w:p w14:paraId="7D748090" w14:textId="77777777" w:rsidR="000B6D49" w:rsidRDefault="000B6D49" w:rsidP="00C64CA1">
      <w:pPr>
        <w:tabs>
          <w:tab w:val="left" w:pos="720"/>
          <w:tab w:val="left" w:pos="1080"/>
          <w:tab w:val="left" w:pos="1440"/>
          <w:tab w:val="left" w:pos="1800"/>
          <w:tab w:val="left" w:pos="2160"/>
          <w:tab w:val="left" w:pos="2520"/>
          <w:tab w:val="left" w:pos="2880"/>
          <w:tab w:val="left" w:pos="3240"/>
          <w:tab w:val="left" w:pos="6120"/>
        </w:tabs>
        <w:rPr>
          <w:ins w:id="225" w:author="Heidi Clevett" w:date="2024-03-13T11:14:00Z"/>
          <w:sz w:val="23"/>
        </w:rPr>
        <w:pPrChange w:id="226" w:author="Heidi Clevett" w:date="2024-03-13T11:29:00Z">
          <w:pPr>
            <w:tabs>
              <w:tab w:val="left" w:pos="720"/>
              <w:tab w:val="left" w:pos="1080"/>
              <w:tab w:val="left" w:pos="1440"/>
              <w:tab w:val="left" w:pos="1800"/>
              <w:tab w:val="left" w:pos="2160"/>
              <w:tab w:val="left" w:pos="2520"/>
              <w:tab w:val="left" w:pos="2880"/>
              <w:tab w:val="left" w:pos="3240"/>
              <w:tab w:val="left" w:pos="6120"/>
            </w:tabs>
            <w:ind w:left="2520" w:hanging="2520"/>
          </w:pPr>
        </w:pPrChange>
      </w:pPr>
    </w:p>
    <w:p w14:paraId="05FBA9B5" w14:textId="77777777" w:rsidR="000B6D49" w:rsidRDefault="000B6D49" w:rsidP="00851E89">
      <w:pPr>
        <w:tabs>
          <w:tab w:val="left" w:pos="720"/>
          <w:tab w:val="left" w:pos="1080"/>
          <w:tab w:val="left" w:pos="1440"/>
          <w:tab w:val="left" w:pos="1800"/>
          <w:tab w:val="left" w:pos="2160"/>
          <w:tab w:val="left" w:pos="2520"/>
          <w:tab w:val="left" w:pos="2880"/>
          <w:tab w:val="left" w:pos="3240"/>
          <w:tab w:val="left" w:pos="6120"/>
        </w:tabs>
        <w:ind w:left="2520" w:hanging="2520"/>
        <w:rPr>
          <w:ins w:id="227" w:author="Heidi Clevett" w:date="2024-03-13T11:14:00Z"/>
          <w:sz w:val="23"/>
        </w:rPr>
      </w:pPr>
    </w:p>
    <w:p w14:paraId="5F1FA491" w14:textId="746FF44A" w:rsidR="000A7CDE" w:rsidRDefault="000A7CDE" w:rsidP="00851E89">
      <w:pPr>
        <w:tabs>
          <w:tab w:val="left" w:pos="720"/>
          <w:tab w:val="left" w:pos="1080"/>
          <w:tab w:val="left" w:pos="1440"/>
          <w:tab w:val="left" w:pos="1800"/>
          <w:tab w:val="left" w:pos="2160"/>
          <w:tab w:val="left" w:pos="2520"/>
          <w:tab w:val="left" w:pos="2880"/>
          <w:tab w:val="left" w:pos="3240"/>
          <w:tab w:val="left" w:pos="6120"/>
        </w:tabs>
        <w:ind w:left="2520" w:hanging="2520"/>
        <w:rPr>
          <w:sz w:val="23"/>
        </w:rPr>
        <w:pPrChange w:id="228" w:author="Heidi Clevett" w:date="2024-03-12T16:30:00Z">
          <w:pPr>
            <w:tabs>
              <w:tab w:val="left" w:pos="720"/>
              <w:tab w:val="left" w:pos="1080"/>
              <w:tab w:val="left" w:pos="1440"/>
              <w:tab w:val="left" w:pos="1800"/>
              <w:tab w:val="left" w:pos="2160"/>
              <w:tab w:val="left" w:pos="2520"/>
              <w:tab w:val="left" w:pos="2880"/>
              <w:tab w:val="left" w:pos="3240"/>
              <w:tab w:val="left" w:pos="6120"/>
            </w:tabs>
          </w:pPr>
        </w:pPrChange>
      </w:pPr>
      <w:r>
        <w:rPr>
          <w:sz w:val="23"/>
        </w:rPr>
        <w:t>Fairway</w:t>
      </w:r>
      <w:r>
        <w:rPr>
          <w:sz w:val="23"/>
        </w:rPr>
        <w:tab/>
      </w:r>
      <w:r>
        <w:rPr>
          <w:sz w:val="23"/>
        </w:rPr>
        <w:tab/>
      </w:r>
      <w:r>
        <w:rPr>
          <w:sz w:val="23"/>
        </w:rPr>
        <w:tab/>
      </w:r>
      <w:r>
        <w:rPr>
          <w:sz w:val="23"/>
        </w:rPr>
        <w:tab/>
      </w:r>
      <w:r>
        <w:rPr>
          <w:sz w:val="23"/>
        </w:rPr>
        <w:tab/>
      </w:r>
      <w:del w:id="229" w:author="Heidi Clevett" w:date="2024-03-12T16:28:00Z">
        <w:r w:rsidDel="00851E89">
          <w:rPr>
            <w:sz w:val="23"/>
          </w:rPr>
          <w:delText>Navigable part of a waterway</w:delText>
        </w:r>
      </w:del>
      <w:ins w:id="230" w:author="Heidi Clevett" w:date="2024-03-12T16:28:00Z">
        <w:r w:rsidR="00851E89">
          <w:rPr>
            <w:sz w:val="23"/>
          </w:rPr>
          <w:t xml:space="preserve">That part of a river, harbour etc. </w:t>
        </w:r>
      </w:ins>
      <w:ins w:id="231" w:author="Heidi Clevett" w:date="2024-03-12T16:29:00Z">
        <w:r w:rsidR="00851E89">
          <w:rPr>
            <w:sz w:val="23"/>
          </w:rPr>
          <w:t xml:space="preserve">where the main navigable channel for vessels of larger size lies. It is also the usual course followed by vessels entering or leaving harbours </w:t>
        </w:r>
      </w:ins>
      <w:ins w:id="232" w:author="Heidi Clevett" w:date="2024-03-12T16:30:00Z">
        <w:r w:rsidR="00851E89">
          <w:rPr>
            <w:sz w:val="23"/>
          </w:rPr>
          <w:t>and sometimes called ‘ship channel’</w:t>
        </w:r>
      </w:ins>
    </w:p>
    <w:p w14:paraId="5BF9252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012C773" w14:textId="5EE8B854" w:rsidR="000A7CDE" w:rsidDel="00851E89" w:rsidRDefault="000A7CDE">
      <w:pPr>
        <w:tabs>
          <w:tab w:val="left" w:pos="720"/>
          <w:tab w:val="left" w:pos="1080"/>
          <w:tab w:val="left" w:pos="1440"/>
          <w:tab w:val="left" w:pos="1800"/>
          <w:tab w:val="left" w:pos="2160"/>
          <w:tab w:val="left" w:pos="2520"/>
          <w:tab w:val="left" w:pos="2880"/>
          <w:tab w:val="left" w:pos="3240"/>
          <w:tab w:val="left" w:pos="6120"/>
        </w:tabs>
        <w:rPr>
          <w:del w:id="233" w:author="Heidi Clevett" w:date="2024-03-12T16:24:00Z"/>
          <w:b/>
          <w:sz w:val="23"/>
        </w:rPr>
      </w:pPr>
      <w:del w:id="234" w:author="Heidi Clevett" w:date="2024-03-12T16:24:00Z">
        <w:r w:rsidDel="00851E89">
          <w:rPr>
            <w:sz w:val="23"/>
          </w:rPr>
          <w:delText>Fairway speed</w:delText>
        </w:r>
        <w:r w:rsidDel="00851E89">
          <w:rPr>
            <w:sz w:val="23"/>
          </w:rPr>
          <w:tab/>
        </w:r>
        <w:r w:rsidDel="00851E89">
          <w:rPr>
            <w:sz w:val="23"/>
          </w:rPr>
          <w:tab/>
        </w:r>
        <w:r w:rsidDel="00851E89">
          <w:rPr>
            <w:sz w:val="23"/>
          </w:rPr>
          <w:tab/>
        </w:r>
        <w:r w:rsidDel="00851E89">
          <w:rPr>
            <w:sz w:val="23"/>
          </w:rPr>
          <w:tab/>
          <w:delText>Mandatory speed in a fairway</w:delText>
        </w:r>
      </w:del>
    </w:p>
    <w:p w14:paraId="6B7A336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b/>
          <w:sz w:val="23"/>
        </w:rPr>
      </w:pPr>
    </w:p>
    <w:p w14:paraId="4A140D0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b/>
          <w:sz w:val="23"/>
        </w:rPr>
      </w:pPr>
      <w:r>
        <w:rPr>
          <w:sz w:val="23"/>
        </w:rPr>
        <w:lastRenderedPageBreak/>
        <w:t>ITZ</w:t>
      </w:r>
      <w:r>
        <w:rPr>
          <w:sz w:val="23"/>
        </w:rPr>
        <w:tab/>
      </w:r>
      <w:r>
        <w:rPr>
          <w:sz w:val="23"/>
        </w:rPr>
        <w:tab/>
      </w:r>
      <w:r>
        <w:rPr>
          <w:sz w:val="23"/>
        </w:rPr>
        <w:tab/>
      </w:r>
      <w:r>
        <w:rPr>
          <w:sz w:val="23"/>
        </w:rPr>
        <w:tab/>
      </w:r>
      <w:r>
        <w:rPr>
          <w:sz w:val="23"/>
        </w:rPr>
        <w:tab/>
      </w:r>
      <w:r>
        <w:rPr>
          <w:sz w:val="23"/>
        </w:rPr>
        <w:tab/>
        <w:t>Inshore Traffic Zone (of a TSS): A routing measure comprising a designated area between the landward boundary of a TSS and the adjacent coast</w:t>
      </w:r>
    </w:p>
    <w:p w14:paraId="7E45B09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b/>
          <w:sz w:val="23"/>
        </w:rPr>
      </w:pPr>
    </w:p>
    <w:p w14:paraId="5293ACC0" w14:textId="77777777" w:rsidR="000A7CDE" w:rsidRDefault="000A7CDE">
      <w:pPr>
        <w:pStyle w:val="BodyTextIndent"/>
        <w:tabs>
          <w:tab w:val="left" w:pos="2520"/>
        </w:tabs>
        <w:spacing w:line="240" w:lineRule="auto"/>
        <w:ind w:left="2520" w:hanging="2520"/>
      </w:pPr>
      <w:r>
        <w:t>Manoeuvring speed</w:t>
      </w:r>
      <w:r>
        <w:tab/>
      </w:r>
      <w:r>
        <w:tab/>
        <w:t>A vessel’s reduced speed in circumstances where it may be required to use the engines at short notice</w:t>
      </w:r>
    </w:p>
    <w:p w14:paraId="0657282E"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58AD2BC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Receiving point</w:t>
      </w:r>
      <w:r>
        <w:rPr>
          <w:sz w:val="23"/>
        </w:rPr>
        <w:tab/>
      </w:r>
      <w:r>
        <w:rPr>
          <w:sz w:val="23"/>
        </w:rPr>
        <w:tab/>
      </w:r>
      <w:r>
        <w:rPr>
          <w:sz w:val="23"/>
        </w:rPr>
        <w:tab/>
        <w:t>A mark or place at which a vessel comes under obligatory entry, transit, or escort procedure</w:t>
      </w:r>
    </w:p>
    <w:p w14:paraId="06762F1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b/>
          <w:sz w:val="23"/>
        </w:rPr>
      </w:pPr>
    </w:p>
    <w:p w14:paraId="7EF85F9C"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b/>
          <w:sz w:val="23"/>
        </w:rPr>
      </w:pPr>
      <w:r>
        <w:rPr>
          <w:sz w:val="23"/>
        </w:rPr>
        <w:t>Reference line</w:t>
      </w:r>
      <w:r>
        <w:rPr>
          <w:sz w:val="23"/>
        </w:rPr>
        <w:tab/>
      </w:r>
      <w:r>
        <w:rPr>
          <w:sz w:val="23"/>
        </w:rPr>
        <w:tab/>
      </w:r>
      <w:r>
        <w:rPr>
          <w:sz w:val="23"/>
        </w:rPr>
        <w:tab/>
      </w:r>
      <w:r>
        <w:rPr>
          <w:sz w:val="23"/>
        </w:rPr>
        <w:tab/>
        <w:t>A line displayed on the radar screens in VTS Centres and/or electronic sea-charts separating the fairway for inbound and outbound vessels so that they can safely pass each other</w:t>
      </w:r>
    </w:p>
    <w:p w14:paraId="1978EBF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b/>
          <w:sz w:val="23"/>
        </w:rPr>
      </w:pPr>
    </w:p>
    <w:p w14:paraId="4F014C27" w14:textId="76FAED2D" w:rsidR="000A7CDE" w:rsidRDefault="000A7CDE">
      <w:pPr>
        <w:keepNext/>
        <w:keepLines/>
        <w:tabs>
          <w:tab w:val="left" w:pos="720"/>
          <w:tab w:val="left" w:pos="1080"/>
          <w:tab w:val="left" w:pos="1440"/>
          <w:tab w:val="left" w:pos="1800"/>
          <w:tab w:val="left" w:pos="2160"/>
          <w:tab w:val="left" w:pos="2520"/>
          <w:tab w:val="left" w:pos="2880"/>
          <w:tab w:val="left" w:pos="3240"/>
          <w:tab w:val="left" w:pos="6120"/>
        </w:tabs>
        <w:ind w:left="2517" w:hanging="2517"/>
        <w:rPr>
          <w:sz w:val="23"/>
        </w:rPr>
      </w:pPr>
      <w:r>
        <w:rPr>
          <w:sz w:val="23"/>
        </w:rPr>
        <w:t>Reporting point</w:t>
      </w:r>
      <w:r>
        <w:rPr>
          <w:sz w:val="23"/>
        </w:rPr>
        <w:tab/>
      </w:r>
      <w:r>
        <w:rPr>
          <w:sz w:val="23"/>
        </w:rPr>
        <w:tab/>
      </w:r>
      <w:r>
        <w:rPr>
          <w:sz w:val="23"/>
        </w:rPr>
        <w:tab/>
        <w:t xml:space="preserve">A mark or position at which a vessel is required to report to the local VTS </w:t>
      </w:r>
      <w:ins w:id="235" w:author="Heidi Clevett" w:date="2024-03-14T09:24:00Z">
        <w:r w:rsidR="007B1A65">
          <w:rPr>
            <w:sz w:val="23"/>
          </w:rPr>
          <w:t>C</w:t>
        </w:r>
      </w:ins>
      <w:ins w:id="236" w:author="Heidi Clevett" w:date="2024-03-14T09:23:00Z">
        <w:r w:rsidR="007933C0">
          <w:rPr>
            <w:sz w:val="23"/>
          </w:rPr>
          <w:t>entre</w:t>
        </w:r>
      </w:ins>
      <w:del w:id="237" w:author="Heidi Clevett" w:date="2024-03-14T09:23:00Z">
        <w:r w:rsidDel="007933C0">
          <w:rPr>
            <w:sz w:val="23"/>
          </w:rPr>
          <w:delText>Station</w:delText>
        </w:r>
      </w:del>
      <w:r>
        <w:rPr>
          <w:sz w:val="23"/>
        </w:rPr>
        <w:t xml:space="preserve"> to establish its position</w:t>
      </w:r>
    </w:p>
    <w:p w14:paraId="7FD363C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br w:type="page"/>
      </w:r>
    </w:p>
    <w:p w14:paraId="6BA8EEC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Separation zone / line</w:t>
      </w:r>
      <w:r>
        <w:rPr>
          <w:sz w:val="23"/>
        </w:rPr>
        <w:tab/>
      </w:r>
      <w:r>
        <w:rPr>
          <w:sz w:val="23"/>
        </w:rPr>
        <w:tab/>
        <w:t xml:space="preserve">A zone or line separating the traffic lanes in which vessels are proceeding in opposite or nearly opposite directions; or separating a traffic lane from the </w:t>
      </w:r>
      <w:r>
        <w:rPr>
          <w:sz w:val="23"/>
        </w:rPr>
        <w:tab/>
        <w:t xml:space="preserve">adjacent sea area; or separating traffic lanes designated for particular classes </w:t>
      </w:r>
      <w:r>
        <w:rPr>
          <w:sz w:val="23"/>
        </w:rPr>
        <w:tab/>
        <w:t>of vessels proceeding in the same direction</w:t>
      </w:r>
    </w:p>
    <w:p w14:paraId="4ADCA4B4"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DA75C9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Traffic clearance</w:t>
      </w:r>
      <w:r>
        <w:rPr>
          <w:sz w:val="23"/>
        </w:rPr>
        <w:tab/>
      </w:r>
      <w:r>
        <w:rPr>
          <w:sz w:val="23"/>
        </w:rPr>
        <w:tab/>
      </w:r>
      <w:r>
        <w:rPr>
          <w:sz w:val="23"/>
        </w:rPr>
        <w:tab/>
        <w:t>VTS authorization for a vessel to proceed under conditions specified</w:t>
      </w:r>
    </w:p>
    <w:p w14:paraId="6897E678"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26716CBA"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Traffic lane</w:t>
      </w:r>
      <w:r>
        <w:rPr>
          <w:sz w:val="23"/>
        </w:rPr>
        <w:tab/>
      </w:r>
      <w:r>
        <w:rPr>
          <w:sz w:val="23"/>
        </w:rPr>
        <w:tab/>
      </w:r>
      <w:r>
        <w:rPr>
          <w:sz w:val="23"/>
        </w:rPr>
        <w:tab/>
      </w:r>
      <w:r>
        <w:rPr>
          <w:sz w:val="23"/>
        </w:rPr>
        <w:tab/>
      </w:r>
      <w:r>
        <w:rPr>
          <w:sz w:val="23"/>
        </w:rPr>
        <w:tab/>
        <w:t>An area within defined limits in which one-way traffic is established</w:t>
      </w:r>
    </w:p>
    <w:p w14:paraId="6864DAF5"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0030DC7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TSS</w:t>
      </w:r>
      <w:r>
        <w:rPr>
          <w:sz w:val="23"/>
        </w:rPr>
        <w:tab/>
      </w:r>
      <w:r>
        <w:rPr>
          <w:sz w:val="23"/>
        </w:rPr>
        <w:tab/>
      </w:r>
      <w:r>
        <w:rPr>
          <w:sz w:val="23"/>
        </w:rPr>
        <w:tab/>
      </w:r>
      <w:r>
        <w:rPr>
          <w:sz w:val="23"/>
        </w:rPr>
        <w:tab/>
      </w:r>
      <w:r>
        <w:rPr>
          <w:sz w:val="23"/>
        </w:rPr>
        <w:tab/>
      </w:r>
      <w:r>
        <w:rPr>
          <w:sz w:val="23"/>
        </w:rPr>
        <w:tab/>
        <w:t>Traffic Separation Scheme: a routeing measure aimed at the separation of opposing streams of traffic by appropriate means and by the establishment of traffic lanes</w:t>
      </w:r>
    </w:p>
    <w:p w14:paraId="6D86BDE9"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65307713"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ind w:left="2520" w:hanging="2520"/>
        <w:rPr>
          <w:sz w:val="23"/>
        </w:rPr>
      </w:pPr>
      <w:r>
        <w:rPr>
          <w:sz w:val="23"/>
        </w:rPr>
        <w:t>VTS</w:t>
      </w:r>
      <w:r>
        <w:rPr>
          <w:sz w:val="23"/>
        </w:rPr>
        <w:tab/>
      </w:r>
      <w:r>
        <w:rPr>
          <w:sz w:val="23"/>
        </w:rPr>
        <w:tab/>
      </w:r>
      <w:r>
        <w:rPr>
          <w:sz w:val="23"/>
        </w:rPr>
        <w:tab/>
      </w:r>
      <w:r>
        <w:rPr>
          <w:sz w:val="23"/>
        </w:rPr>
        <w:tab/>
      </w:r>
      <w:r>
        <w:rPr>
          <w:sz w:val="23"/>
        </w:rPr>
        <w:tab/>
      </w:r>
      <w:r>
        <w:rPr>
          <w:sz w:val="23"/>
        </w:rPr>
        <w:tab/>
        <w:t>Vessel Traffic Services: services designed to improve the safety and efficiency of vessel traffic and to protect the environment</w:t>
      </w:r>
    </w:p>
    <w:p w14:paraId="0F54FDA1"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4A92C847"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r>
        <w:rPr>
          <w:sz w:val="23"/>
        </w:rPr>
        <w:t>VTS area</w:t>
      </w:r>
      <w:r>
        <w:rPr>
          <w:sz w:val="23"/>
        </w:rPr>
        <w:tab/>
      </w:r>
      <w:r>
        <w:rPr>
          <w:sz w:val="23"/>
        </w:rPr>
        <w:tab/>
      </w:r>
      <w:r>
        <w:rPr>
          <w:sz w:val="23"/>
        </w:rPr>
        <w:tab/>
      </w:r>
      <w:r>
        <w:rPr>
          <w:sz w:val="23"/>
        </w:rPr>
        <w:tab/>
      </w:r>
      <w:r>
        <w:rPr>
          <w:sz w:val="23"/>
        </w:rPr>
        <w:tab/>
        <w:t>Area controlled by a VTS Centre</w:t>
      </w:r>
      <w:del w:id="238" w:author="Heidi Clevett" w:date="2024-03-14T09:23:00Z">
        <w:r w:rsidDel="007933C0">
          <w:rPr>
            <w:sz w:val="23"/>
          </w:rPr>
          <w:delText xml:space="preserve"> or VTS Station</w:delText>
        </w:r>
      </w:del>
    </w:p>
    <w:p w14:paraId="7C1A2DDF"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135EBB4D"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444330B"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rPr>
      </w:pPr>
    </w:p>
    <w:p w14:paraId="3766FE12" w14:textId="77777777" w:rsidR="000A7CDE" w:rsidRDefault="005460DE">
      <w:pPr>
        <w:framePr w:w="9386" w:h="13333" w:hRule="exact" w:hSpace="240" w:vSpace="240" w:wrap="auto" w:vAnchor="text" w:hAnchor="margin" w:x="-6" w:y="1"/>
        <w:pBdr>
          <w:top w:val="single" w:sz="6" w:space="0" w:color="FFFFFF"/>
          <w:left w:val="single" w:sz="6" w:space="0" w:color="FFFFFF"/>
          <w:bottom w:val="single" w:sz="6" w:space="0" w:color="FFFFFF"/>
          <w:right w:val="single" w:sz="6" w:space="0" w:color="FFFFFF"/>
        </w:pBdr>
        <w:rPr>
          <w:sz w:val="22"/>
        </w:rPr>
      </w:pPr>
      <w:r>
        <w:lastRenderedPageBreak/>
        <w:pict w14:anchorId="478655C7">
          <v:shape id="_x0000_i1026" type="#_x0000_t75" style="width:469pt;height:666.5pt" fillcolor="window">
            <v:imagedata r:id="rId17" o:title="" croptop="-269f" cropbottom="-269f" cropleft="-271f" cropright="-271f"/>
          </v:shape>
        </w:pict>
      </w:r>
    </w:p>
    <w:p w14:paraId="052DC08D" w14:textId="77777777" w:rsidR="000A7CDE" w:rsidRDefault="000A7CDE">
      <w:pPr>
        <w:jc w:val="left"/>
      </w:pPr>
      <w:r>
        <w:br w:type="page"/>
      </w:r>
    </w:p>
    <w:p w14:paraId="474083B1" w14:textId="77777777" w:rsidR="000A7CDE" w:rsidRDefault="00EA798A">
      <w:pPr>
        <w:jc w:val="left"/>
      </w:pPr>
      <w:r>
        <w:pict w14:anchorId="45155747">
          <v:shape id="_x0000_s1026" type="#_x0000_t75" style="position:absolute;margin-left:36pt;margin-top:22.2pt;width:390.45pt;height:423.35pt;z-index:251657728" o:allowincell="f">
            <v:imagedata r:id="rId18" o:title=""/>
            <w10:wrap type="topAndBottom"/>
          </v:shape>
        </w:pict>
      </w:r>
    </w:p>
    <w:p w14:paraId="1108E60F" w14:textId="77777777" w:rsidR="000A7CDE" w:rsidRDefault="000A7CDE">
      <w:pPr>
        <w:jc w:val="left"/>
      </w:pPr>
    </w:p>
    <w:p w14:paraId="1D6E8F3D" w14:textId="77777777" w:rsidR="000A7CDE" w:rsidRDefault="000A7CDE">
      <w:pPr>
        <w:jc w:val="left"/>
      </w:pPr>
    </w:p>
    <w:p w14:paraId="3579DD12" w14:textId="77777777" w:rsidR="000A7CDE" w:rsidRDefault="000A7CDE">
      <w:pPr>
        <w:jc w:val="left"/>
      </w:pPr>
    </w:p>
    <w:p w14:paraId="1F22C113" w14:textId="77777777" w:rsidR="000A7CDE" w:rsidRDefault="005460DE">
      <w:pPr>
        <w:framePr w:w="9168" w:h="12283" w:hRule="exact" w:hSpace="240" w:vSpace="240" w:wrap="auto" w:vAnchor="text" w:hAnchor="margin" w:x="212" w:y="1"/>
        <w:pBdr>
          <w:top w:val="single" w:sz="6" w:space="0" w:color="FFFFFF"/>
          <w:left w:val="single" w:sz="6" w:space="0" w:color="FFFFFF"/>
          <w:bottom w:val="single" w:sz="6" w:space="0" w:color="FFFFFF"/>
          <w:right w:val="single" w:sz="6" w:space="0" w:color="FFFFFF"/>
        </w:pBdr>
        <w:rPr>
          <w:sz w:val="22"/>
        </w:rPr>
      </w:pPr>
      <w:r>
        <w:lastRenderedPageBreak/>
        <w:pict w14:anchorId="07958B0A">
          <v:shape id="_x0000_i1027" type="#_x0000_t75" style="width:458.5pt;height:614pt" fillcolor="window">
            <v:imagedata r:id="rId19" o:title=""/>
          </v:shape>
        </w:pict>
      </w:r>
    </w:p>
    <w:p w14:paraId="1355BEF6" w14:textId="77777777" w:rsidR="000A7CDE" w:rsidRDefault="000A7CDE">
      <w:pPr>
        <w:rPr>
          <w:b/>
          <w:i/>
          <w:sz w:val="23"/>
          <w:lang w:val="fr-FR"/>
        </w:rPr>
      </w:pPr>
      <w:r>
        <w:rPr>
          <w:lang w:val="fr-FR"/>
        </w:rPr>
        <w:br w:type="page"/>
      </w:r>
      <w:r>
        <w:rPr>
          <w:b/>
          <w:bCs/>
          <w:lang w:val="fr-FR"/>
        </w:rPr>
        <w:lastRenderedPageBreak/>
        <w:t xml:space="preserve">IMO </w:t>
      </w:r>
      <w:r>
        <w:rPr>
          <w:b/>
          <w:sz w:val="23"/>
          <w:lang w:val="fr-FR"/>
        </w:rPr>
        <w:t>STANDARD   MARINE   COMMUNICATION  PHRASES: PART</w:t>
      </w:r>
      <w:r>
        <w:rPr>
          <w:b/>
          <w:i/>
          <w:sz w:val="23"/>
          <w:lang w:val="fr-FR"/>
        </w:rPr>
        <w:t xml:space="preserve"> </w:t>
      </w:r>
      <w:r>
        <w:rPr>
          <w:b/>
          <w:sz w:val="23"/>
          <w:lang w:val="fr-FR"/>
        </w:rPr>
        <w:t>A</w:t>
      </w:r>
    </w:p>
    <w:p w14:paraId="5B8B9AAA" w14:textId="77777777" w:rsidR="000A7CDE" w:rsidRDefault="000A7CDE">
      <w:pPr>
        <w:rPr>
          <w:i/>
          <w:sz w:val="20"/>
          <w:lang w:val="fr-FR"/>
        </w:rPr>
      </w:pPr>
    </w:p>
    <w:p w14:paraId="15B9478C" w14:textId="77777777" w:rsidR="000A7CDE" w:rsidRDefault="000A7CDE">
      <w:pPr>
        <w:rPr>
          <w:i/>
          <w:sz w:val="23"/>
        </w:rPr>
      </w:pPr>
      <w:r>
        <w:rPr>
          <w:i/>
          <w:sz w:val="23"/>
        </w:rPr>
        <w:t xml:space="preserve">Part A covers phrases applicable in external communications from ship to shore, shore to ship and ship to ship as required by STCW 1978, as revised, Table A-II/1, as well as phrases applicable on board vessels in conversations between Pilots and bridge teams as required by Regulation 14(4) of Chapter V of SOLAS 1974, as revised. </w:t>
      </w:r>
    </w:p>
    <w:p w14:paraId="7FFA8CE3" w14:textId="77777777" w:rsidR="000A7CDE" w:rsidRDefault="000A7CDE">
      <w:pPr>
        <w:rPr>
          <w:b/>
          <w:sz w:val="20"/>
        </w:rPr>
      </w:pPr>
    </w:p>
    <w:p w14:paraId="49FBE829" w14:textId="77777777" w:rsidR="000A7CDE" w:rsidRDefault="000A7CDE">
      <w:pPr>
        <w:rPr>
          <w:sz w:val="23"/>
          <w:lang w:val="fr-FR"/>
        </w:rPr>
      </w:pPr>
      <w:r>
        <w:rPr>
          <w:b/>
          <w:sz w:val="23"/>
          <w:lang w:val="fr-FR"/>
        </w:rPr>
        <w:t>A1</w:t>
      </w:r>
      <w:r>
        <w:rPr>
          <w:b/>
          <w:sz w:val="23"/>
          <w:lang w:val="fr-FR"/>
        </w:rPr>
        <w:tab/>
        <w:t>EXTERNAL COMMUNICATION PHRASES</w:t>
      </w:r>
      <w:r>
        <w:rPr>
          <w:sz w:val="23"/>
          <w:lang w:val="fr-FR"/>
        </w:rPr>
        <w:t xml:space="preserve"> </w:t>
      </w:r>
    </w:p>
    <w:p w14:paraId="600644EF" w14:textId="77777777" w:rsidR="000A7CDE" w:rsidRDefault="000A7CDE">
      <w:pPr>
        <w:rPr>
          <w:sz w:val="23"/>
        </w:rPr>
      </w:pPr>
      <w:r>
        <w:rPr>
          <w:sz w:val="23"/>
        </w:rPr>
        <w:t xml:space="preserve">Attention:  The use of Standard Phrases in vessels' external communications does not in any way exempt from application of the radiotelephone procedures as set out in the ITU Radio Regulations. </w:t>
      </w:r>
    </w:p>
    <w:p w14:paraId="6B8F6F12" w14:textId="77777777" w:rsidR="000A7CDE" w:rsidRDefault="000A7CDE">
      <w:pPr>
        <w:pStyle w:val="FootnoteText"/>
      </w:pPr>
    </w:p>
    <w:p w14:paraId="78A4F51B" w14:textId="77777777" w:rsidR="000A7CDE" w:rsidRDefault="000A7CDE">
      <w:pPr>
        <w:rPr>
          <w:b/>
          <w:sz w:val="23"/>
        </w:rPr>
      </w:pPr>
      <w:r>
        <w:rPr>
          <w:b/>
          <w:sz w:val="23"/>
        </w:rPr>
        <w:t>A1/1</w:t>
      </w:r>
      <w:r>
        <w:rPr>
          <w:b/>
          <w:sz w:val="23"/>
        </w:rPr>
        <w:tab/>
        <w:t>Distress traffic</w:t>
      </w:r>
    </w:p>
    <w:p w14:paraId="6B5BF87A" w14:textId="77777777" w:rsidR="000A7CDE" w:rsidRDefault="000A7CDE">
      <w:pPr>
        <w:ind w:left="1440" w:hanging="1440"/>
        <w:rPr>
          <w:b/>
        </w:rPr>
      </w:pPr>
      <w:r>
        <w:rPr>
          <w:b/>
        </w:rPr>
        <w:tab/>
      </w:r>
      <w:r>
        <w:t xml:space="preserve">The distress traffic controlling station/other stations may impose radio silence on any interfering stations by using the term </w:t>
      </w:r>
      <w:r>
        <w:rPr>
          <w:b/>
        </w:rPr>
        <w:t>“Seelonce Mayday/Distress”, unless the latter have messages about the distress.</w:t>
      </w:r>
    </w:p>
    <w:p w14:paraId="42586146" w14:textId="77777777" w:rsidR="000A7CDE" w:rsidRDefault="000A7CDE">
      <w:pPr>
        <w:rPr>
          <w:sz w:val="23"/>
        </w:rPr>
      </w:pPr>
    </w:p>
    <w:p w14:paraId="53988522" w14:textId="77777777" w:rsidR="000A7CDE" w:rsidRDefault="000A7CDE">
      <w:pPr>
        <w:rPr>
          <w:b/>
          <w:sz w:val="23"/>
        </w:rPr>
      </w:pPr>
      <w:r>
        <w:rPr>
          <w:b/>
          <w:sz w:val="23"/>
        </w:rPr>
        <w:t>A1/1.1</w:t>
      </w:r>
      <w:r>
        <w:rPr>
          <w:sz w:val="23"/>
        </w:rPr>
        <w:tab/>
      </w:r>
      <w:r>
        <w:rPr>
          <w:sz w:val="23"/>
        </w:rPr>
        <w:tab/>
      </w:r>
      <w:r>
        <w:rPr>
          <w:b/>
          <w:sz w:val="23"/>
        </w:rPr>
        <w:t>Distress communications</w:t>
      </w:r>
    </w:p>
    <w:p w14:paraId="1D3846DD" w14:textId="77777777" w:rsidR="000A7CDE" w:rsidRDefault="000A7CDE">
      <w:pPr>
        <w:ind w:left="1440"/>
        <w:rPr>
          <w:b/>
          <w:sz w:val="23"/>
        </w:rPr>
      </w:pPr>
      <w:r>
        <w:rPr>
          <w:sz w:val="23"/>
        </w:rPr>
        <w:t>Note: A distress traffic</w:t>
      </w:r>
      <w:r>
        <w:rPr>
          <w:bCs/>
          <w:sz w:val="23"/>
        </w:rPr>
        <w:t xml:space="preserve"> </w:t>
      </w:r>
      <w:r>
        <w:rPr>
          <w:sz w:val="23"/>
        </w:rPr>
        <w:t>always has to commence with stating the position of the vessel in distress as specified in “GENERAL 11 Positions /13 Bearings” if it is not included in the DSC distress alert.</w:t>
      </w:r>
    </w:p>
    <w:p w14:paraId="13035A24" w14:textId="77777777" w:rsidR="000A7CDE" w:rsidRDefault="000A7CDE">
      <w:pPr>
        <w:pStyle w:val="FootnoteText"/>
      </w:pPr>
    </w:p>
    <w:p w14:paraId="02A5BFFE" w14:textId="77777777" w:rsidR="000A7CDE" w:rsidRDefault="000A7CDE">
      <w:pPr>
        <w:rPr>
          <w:sz w:val="23"/>
        </w:rPr>
      </w:pPr>
      <w:r>
        <w:rPr>
          <w:sz w:val="23"/>
        </w:rPr>
        <w:t>.1</w:t>
      </w:r>
      <w:r>
        <w:rPr>
          <w:sz w:val="23"/>
        </w:rPr>
        <w:tab/>
      </w:r>
      <w:r>
        <w:rPr>
          <w:sz w:val="23"/>
        </w:rPr>
        <w:tab/>
      </w:r>
      <w:r>
        <w:rPr>
          <w:b/>
          <w:sz w:val="23"/>
        </w:rPr>
        <w:t>Fire, explosion</w:t>
      </w:r>
    </w:p>
    <w:p w14:paraId="2BC32D7F" w14:textId="77777777" w:rsidR="000A7CDE" w:rsidRDefault="000A7CDE">
      <w:pPr>
        <w:pStyle w:val="FootnoteText"/>
      </w:pPr>
    </w:p>
    <w:p w14:paraId="79B519C8" w14:textId="77777777" w:rsidR="000A7CDE" w:rsidRDefault="000A7CDE">
      <w:pPr>
        <w:rPr>
          <w:sz w:val="23"/>
        </w:rPr>
      </w:pPr>
      <w:r>
        <w:rPr>
          <w:sz w:val="23"/>
        </w:rPr>
        <w:tab/>
        <w:t>.1</w:t>
      </w:r>
      <w:r>
        <w:rPr>
          <w:sz w:val="23"/>
        </w:rPr>
        <w:tab/>
        <w:t xml:space="preserve">I am/MV ...  on fire (- after explosion). </w:t>
      </w:r>
    </w:p>
    <w:p w14:paraId="33AB0ACA" w14:textId="77777777" w:rsidR="000A7CDE" w:rsidRDefault="000A7CDE">
      <w:pPr>
        <w:rPr>
          <w:sz w:val="23"/>
        </w:rPr>
      </w:pPr>
      <w:r>
        <w:rPr>
          <w:sz w:val="23"/>
        </w:rPr>
        <w:tab/>
        <w:t>.2</w:t>
      </w:r>
      <w:r>
        <w:rPr>
          <w:sz w:val="23"/>
        </w:rPr>
        <w:tab/>
        <w:t>Where is the fire?</w:t>
      </w:r>
    </w:p>
    <w:p w14:paraId="43C9A80C" w14:textId="77777777" w:rsidR="000A7CDE" w:rsidRDefault="000A7CDE">
      <w:pPr>
        <w:rPr>
          <w:sz w:val="23"/>
        </w:rPr>
      </w:pPr>
      <w:r>
        <w:rPr>
          <w:sz w:val="23"/>
        </w:rPr>
        <w:tab/>
        <w:t>.2.1</w:t>
      </w:r>
      <w:r>
        <w:rPr>
          <w:sz w:val="23"/>
        </w:rPr>
        <w:tab/>
      </w:r>
      <w:r>
        <w:rPr>
          <w:sz w:val="23"/>
        </w:rPr>
        <w:tab/>
        <w:t>Fire is</w:t>
      </w:r>
    </w:p>
    <w:p w14:paraId="2A40A4D6" w14:textId="77777777" w:rsidR="000A7CDE" w:rsidRDefault="000A7CDE">
      <w:pPr>
        <w:rPr>
          <w:sz w:val="23"/>
        </w:rPr>
      </w:pPr>
      <w:r>
        <w:rPr>
          <w:sz w:val="23"/>
        </w:rPr>
        <w:tab/>
      </w:r>
      <w:r>
        <w:rPr>
          <w:sz w:val="23"/>
        </w:rPr>
        <w:tab/>
      </w:r>
      <w:r>
        <w:rPr>
          <w:sz w:val="23"/>
        </w:rPr>
        <w:tab/>
        <w:t xml:space="preserve">   </w:t>
      </w:r>
      <w:r>
        <w:rPr>
          <w:sz w:val="23"/>
        </w:rPr>
        <w:tab/>
        <w:t>~ on deck.</w:t>
      </w:r>
    </w:p>
    <w:p w14:paraId="0D005C5E" w14:textId="77777777" w:rsidR="000A7CDE" w:rsidRDefault="000A7CDE">
      <w:pPr>
        <w:rPr>
          <w:sz w:val="23"/>
        </w:rPr>
      </w:pPr>
      <w:r>
        <w:rPr>
          <w:sz w:val="23"/>
        </w:rPr>
        <w:tab/>
      </w:r>
      <w:r>
        <w:rPr>
          <w:sz w:val="23"/>
        </w:rPr>
        <w:tab/>
      </w:r>
      <w:r>
        <w:rPr>
          <w:sz w:val="23"/>
        </w:rPr>
        <w:tab/>
      </w:r>
      <w:r>
        <w:rPr>
          <w:sz w:val="23"/>
        </w:rPr>
        <w:tab/>
        <w:t>~ in engine-room.</w:t>
      </w:r>
    </w:p>
    <w:p w14:paraId="61E44595" w14:textId="77777777" w:rsidR="000A7CDE" w:rsidRDefault="000A7CDE">
      <w:pPr>
        <w:rPr>
          <w:sz w:val="23"/>
        </w:rPr>
      </w:pPr>
      <w:r>
        <w:rPr>
          <w:sz w:val="23"/>
        </w:rPr>
        <w:tab/>
      </w:r>
      <w:r>
        <w:rPr>
          <w:sz w:val="23"/>
        </w:rPr>
        <w:tab/>
      </w:r>
      <w:r>
        <w:rPr>
          <w:sz w:val="23"/>
        </w:rPr>
        <w:tab/>
      </w:r>
      <w:r>
        <w:rPr>
          <w:sz w:val="23"/>
        </w:rPr>
        <w:tab/>
        <w:t>~ in hold(s).</w:t>
      </w:r>
    </w:p>
    <w:p w14:paraId="0D4E5141" w14:textId="77777777" w:rsidR="000A7CDE" w:rsidRDefault="000A7CDE">
      <w:pPr>
        <w:rPr>
          <w:sz w:val="23"/>
        </w:rPr>
      </w:pPr>
      <w:r>
        <w:rPr>
          <w:sz w:val="23"/>
        </w:rPr>
        <w:tab/>
      </w:r>
      <w:r>
        <w:rPr>
          <w:sz w:val="23"/>
        </w:rPr>
        <w:tab/>
      </w:r>
      <w:r>
        <w:rPr>
          <w:sz w:val="23"/>
        </w:rPr>
        <w:tab/>
      </w:r>
      <w:r>
        <w:rPr>
          <w:sz w:val="23"/>
        </w:rPr>
        <w:tab/>
        <w:t>~ in superstructure/accommodation/... .</w:t>
      </w:r>
    </w:p>
    <w:p w14:paraId="108FE237" w14:textId="77777777" w:rsidR="000A7CDE" w:rsidRDefault="000A7CDE">
      <w:pPr>
        <w:rPr>
          <w:sz w:val="23"/>
        </w:rPr>
      </w:pPr>
      <w:r>
        <w:rPr>
          <w:sz w:val="23"/>
        </w:rPr>
        <w:tab/>
        <w:t>.3</w:t>
      </w:r>
      <w:r>
        <w:rPr>
          <w:sz w:val="23"/>
        </w:rPr>
        <w:tab/>
        <w:t>Are dangerous goods on fire?</w:t>
      </w:r>
    </w:p>
    <w:p w14:paraId="7AE602E9" w14:textId="77777777" w:rsidR="000A7CDE" w:rsidRDefault="000A7CDE">
      <w:pPr>
        <w:rPr>
          <w:sz w:val="23"/>
        </w:rPr>
      </w:pPr>
      <w:r>
        <w:rPr>
          <w:sz w:val="23"/>
        </w:rPr>
        <w:tab/>
        <w:t>.3.1</w:t>
      </w:r>
      <w:r>
        <w:rPr>
          <w:sz w:val="23"/>
        </w:rPr>
        <w:tab/>
      </w:r>
      <w:r>
        <w:rPr>
          <w:sz w:val="23"/>
        </w:rPr>
        <w:tab/>
        <w:t>Yes, dangerous goods are on fire.</w:t>
      </w:r>
    </w:p>
    <w:p w14:paraId="650AA7EB" w14:textId="77777777" w:rsidR="000A7CDE" w:rsidRDefault="000A7CDE">
      <w:pPr>
        <w:rPr>
          <w:sz w:val="23"/>
        </w:rPr>
      </w:pPr>
      <w:r>
        <w:rPr>
          <w:sz w:val="23"/>
        </w:rPr>
        <w:tab/>
        <w:t>.3.2</w:t>
      </w:r>
      <w:r>
        <w:rPr>
          <w:sz w:val="23"/>
        </w:rPr>
        <w:tab/>
      </w:r>
      <w:r>
        <w:rPr>
          <w:sz w:val="23"/>
        </w:rPr>
        <w:tab/>
        <w:t xml:space="preserve"> No, dangerous goods are not on fire.</w:t>
      </w:r>
    </w:p>
    <w:p w14:paraId="64D8C533" w14:textId="77777777" w:rsidR="000A7CDE" w:rsidRDefault="000A7CDE">
      <w:pPr>
        <w:rPr>
          <w:sz w:val="23"/>
        </w:rPr>
      </w:pPr>
      <w:r>
        <w:rPr>
          <w:sz w:val="23"/>
        </w:rPr>
        <w:tab/>
        <w:t>.4</w:t>
      </w:r>
      <w:r>
        <w:rPr>
          <w:sz w:val="23"/>
        </w:rPr>
        <w:tab/>
        <w:t>Is there danger of explosion?</w:t>
      </w:r>
    </w:p>
    <w:p w14:paraId="6B1225C5" w14:textId="77777777" w:rsidR="000A7CDE" w:rsidRDefault="000A7CDE">
      <w:pPr>
        <w:rPr>
          <w:sz w:val="23"/>
        </w:rPr>
      </w:pPr>
      <w:r>
        <w:rPr>
          <w:sz w:val="23"/>
        </w:rPr>
        <w:tab/>
        <w:t>.4.1</w:t>
      </w:r>
      <w:r>
        <w:rPr>
          <w:sz w:val="23"/>
        </w:rPr>
        <w:tab/>
      </w:r>
      <w:r>
        <w:rPr>
          <w:sz w:val="23"/>
        </w:rPr>
        <w:tab/>
        <w:t>Yes, danger of explosion.</w:t>
      </w:r>
    </w:p>
    <w:p w14:paraId="323FD427" w14:textId="77777777" w:rsidR="000A7CDE" w:rsidRDefault="000A7CDE">
      <w:pPr>
        <w:rPr>
          <w:sz w:val="23"/>
        </w:rPr>
      </w:pPr>
      <w:r>
        <w:rPr>
          <w:sz w:val="23"/>
        </w:rPr>
        <w:tab/>
        <w:t>.4.2</w:t>
      </w:r>
      <w:r>
        <w:rPr>
          <w:sz w:val="23"/>
        </w:rPr>
        <w:tab/>
      </w:r>
      <w:r>
        <w:rPr>
          <w:sz w:val="23"/>
        </w:rPr>
        <w:tab/>
        <w:t>No danger of explosion.</w:t>
      </w:r>
    </w:p>
    <w:p w14:paraId="55BAB110" w14:textId="77777777" w:rsidR="000A7CDE" w:rsidRDefault="000A7CDE">
      <w:pPr>
        <w:rPr>
          <w:sz w:val="23"/>
        </w:rPr>
      </w:pPr>
      <w:r>
        <w:rPr>
          <w:sz w:val="23"/>
        </w:rPr>
        <w:tab/>
        <w:t>.5</w:t>
      </w:r>
      <w:r>
        <w:rPr>
          <w:sz w:val="23"/>
        </w:rPr>
        <w:tab/>
        <w:t>I am / MV  ...  not under command.</w:t>
      </w:r>
    </w:p>
    <w:p w14:paraId="762784EE" w14:textId="77777777" w:rsidR="000A7CDE" w:rsidRDefault="000A7CDE">
      <w:pPr>
        <w:rPr>
          <w:sz w:val="23"/>
        </w:rPr>
      </w:pPr>
      <w:r>
        <w:rPr>
          <w:sz w:val="23"/>
        </w:rPr>
        <w:tab/>
        <w:t>.6</w:t>
      </w:r>
      <w:r>
        <w:rPr>
          <w:sz w:val="23"/>
        </w:rPr>
        <w:tab/>
        <w:t>Is the fire under control?</w:t>
      </w:r>
    </w:p>
    <w:p w14:paraId="6523A1A9" w14:textId="77777777" w:rsidR="000A7CDE" w:rsidRDefault="000A7CDE">
      <w:pPr>
        <w:rPr>
          <w:sz w:val="23"/>
        </w:rPr>
      </w:pPr>
      <w:r>
        <w:rPr>
          <w:sz w:val="23"/>
        </w:rPr>
        <w:tab/>
        <w:t>.6.1</w:t>
      </w:r>
      <w:r>
        <w:rPr>
          <w:sz w:val="23"/>
        </w:rPr>
        <w:tab/>
      </w:r>
      <w:r>
        <w:rPr>
          <w:sz w:val="23"/>
        </w:rPr>
        <w:tab/>
        <w:t>Yes, fire is under control.</w:t>
      </w:r>
    </w:p>
    <w:p w14:paraId="22FDAC55" w14:textId="77777777" w:rsidR="000A7CDE" w:rsidRDefault="000A7CDE">
      <w:pPr>
        <w:rPr>
          <w:sz w:val="23"/>
        </w:rPr>
      </w:pPr>
      <w:r>
        <w:rPr>
          <w:sz w:val="23"/>
        </w:rPr>
        <w:tab/>
        <w:t>.6.2</w:t>
      </w:r>
      <w:r>
        <w:rPr>
          <w:sz w:val="23"/>
        </w:rPr>
        <w:tab/>
      </w:r>
      <w:r>
        <w:rPr>
          <w:sz w:val="23"/>
        </w:rPr>
        <w:tab/>
        <w:t>No, fire is not under control.</w:t>
      </w:r>
    </w:p>
    <w:p w14:paraId="78C90DD8" w14:textId="77777777" w:rsidR="000A7CDE" w:rsidRDefault="000A7CDE">
      <w:pPr>
        <w:rPr>
          <w:sz w:val="23"/>
        </w:rPr>
      </w:pPr>
      <w:r>
        <w:rPr>
          <w:sz w:val="23"/>
        </w:rPr>
        <w:tab/>
        <w:t>.7</w:t>
      </w:r>
      <w:r>
        <w:rPr>
          <w:sz w:val="23"/>
        </w:rPr>
        <w:tab/>
        <w:t>What kind of assistance is required?</w:t>
      </w:r>
    </w:p>
    <w:p w14:paraId="542516EC" w14:textId="77777777" w:rsidR="000A7CDE" w:rsidRDefault="000A7CDE">
      <w:pPr>
        <w:rPr>
          <w:sz w:val="23"/>
        </w:rPr>
      </w:pPr>
      <w:r>
        <w:rPr>
          <w:sz w:val="23"/>
        </w:rPr>
        <w:tab/>
        <w:t>.7.1</w:t>
      </w:r>
      <w:r>
        <w:rPr>
          <w:sz w:val="23"/>
        </w:rPr>
        <w:tab/>
      </w:r>
      <w:r>
        <w:rPr>
          <w:sz w:val="23"/>
        </w:rPr>
        <w:tab/>
        <w:t>I do not / MV ... does not require assistance.</w:t>
      </w:r>
    </w:p>
    <w:p w14:paraId="2DED3487" w14:textId="77777777" w:rsidR="000A7CDE" w:rsidRDefault="000A7CDE">
      <w:pPr>
        <w:rPr>
          <w:sz w:val="23"/>
        </w:rPr>
      </w:pPr>
      <w:r>
        <w:rPr>
          <w:sz w:val="23"/>
        </w:rPr>
        <w:tab/>
        <w:t>.7.2</w:t>
      </w:r>
      <w:r>
        <w:rPr>
          <w:sz w:val="23"/>
        </w:rPr>
        <w:tab/>
      </w:r>
      <w:r>
        <w:rPr>
          <w:sz w:val="23"/>
        </w:rPr>
        <w:tab/>
        <w:t>I require / MV ... requires</w:t>
      </w:r>
    </w:p>
    <w:p w14:paraId="0004DBE4" w14:textId="77777777" w:rsidR="000A7CDE" w:rsidRDefault="000A7CDE">
      <w:pPr>
        <w:rPr>
          <w:sz w:val="23"/>
        </w:rPr>
      </w:pPr>
      <w:r>
        <w:rPr>
          <w:sz w:val="23"/>
        </w:rPr>
        <w:tab/>
      </w:r>
      <w:r>
        <w:rPr>
          <w:sz w:val="23"/>
        </w:rPr>
        <w:tab/>
      </w:r>
      <w:r>
        <w:rPr>
          <w:sz w:val="23"/>
        </w:rPr>
        <w:tab/>
      </w:r>
      <w:r>
        <w:rPr>
          <w:sz w:val="23"/>
        </w:rPr>
        <w:tab/>
        <w:t>~ fire fighting assistance.</w:t>
      </w:r>
    </w:p>
    <w:p w14:paraId="557459D2" w14:textId="77777777" w:rsidR="000A7CDE" w:rsidRDefault="000A7CDE">
      <w:pPr>
        <w:rPr>
          <w:sz w:val="23"/>
        </w:rPr>
      </w:pPr>
      <w:r>
        <w:rPr>
          <w:sz w:val="23"/>
        </w:rPr>
        <w:tab/>
      </w:r>
      <w:r>
        <w:rPr>
          <w:sz w:val="23"/>
        </w:rPr>
        <w:tab/>
      </w:r>
      <w:r>
        <w:rPr>
          <w:sz w:val="23"/>
        </w:rPr>
        <w:tab/>
      </w:r>
      <w:r>
        <w:rPr>
          <w:sz w:val="23"/>
        </w:rPr>
        <w:tab/>
        <w:t>~ breathing apparatus - smoke is toxic.</w:t>
      </w:r>
    </w:p>
    <w:p w14:paraId="6BA6BCA2" w14:textId="77777777" w:rsidR="000A7CDE" w:rsidRDefault="000A7CDE">
      <w:pPr>
        <w:rPr>
          <w:sz w:val="23"/>
        </w:rPr>
      </w:pPr>
      <w:r>
        <w:rPr>
          <w:sz w:val="23"/>
        </w:rPr>
        <w:tab/>
      </w:r>
      <w:r>
        <w:rPr>
          <w:sz w:val="23"/>
        </w:rPr>
        <w:tab/>
      </w:r>
      <w:r>
        <w:rPr>
          <w:sz w:val="23"/>
        </w:rPr>
        <w:tab/>
      </w:r>
      <w:r>
        <w:rPr>
          <w:sz w:val="23"/>
        </w:rPr>
        <w:tab/>
        <w:t>~ foam extinguishers/CO</w:t>
      </w:r>
      <w:r>
        <w:rPr>
          <w:sz w:val="23"/>
          <w:vertAlign w:val="subscript"/>
        </w:rPr>
        <w:t>2</w:t>
      </w:r>
      <w:r>
        <w:rPr>
          <w:sz w:val="23"/>
        </w:rPr>
        <w:t xml:space="preserve">  extinguishers.</w:t>
      </w:r>
    </w:p>
    <w:p w14:paraId="769F7767" w14:textId="77777777" w:rsidR="000A7CDE" w:rsidRDefault="000A7CDE">
      <w:pPr>
        <w:rPr>
          <w:sz w:val="23"/>
        </w:rPr>
      </w:pPr>
      <w:r>
        <w:rPr>
          <w:sz w:val="23"/>
        </w:rPr>
        <w:tab/>
      </w:r>
      <w:r>
        <w:rPr>
          <w:sz w:val="23"/>
        </w:rPr>
        <w:tab/>
      </w:r>
      <w:r>
        <w:rPr>
          <w:sz w:val="23"/>
        </w:rPr>
        <w:tab/>
      </w:r>
      <w:r>
        <w:rPr>
          <w:sz w:val="23"/>
        </w:rPr>
        <w:tab/>
        <w:t>~ fire pumps.</w:t>
      </w:r>
    </w:p>
    <w:p w14:paraId="5EB4A1A1" w14:textId="77777777" w:rsidR="000A7CDE" w:rsidRDefault="000A7CDE">
      <w:pPr>
        <w:rPr>
          <w:sz w:val="23"/>
        </w:rPr>
      </w:pPr>
      <w:r>
        <w:rPr>
          <w:sz w:val="23"/>
        </w:rPr>
        <w:tab/>
      </w:r>
      <w:r>
        <w:rPr>
          <w:sz w:val="23"/>
        </w:rPr>
        <w:tab/>
      </w:r>
      <w:r>
        <w:rPr>
          <w:sz w:val="23"/>
        </w:rPr>
        <w:tab/>
      </w:r>
      <w:r>
        <w:rPr>
          <w:sz w:val="23"/>
        </w:rPr>
        <w:tab/>
        <w:t>~ medical assistance/... .</w:t>
      </w:r>
    </w:p>
    <w:p w14:paraId="52A97707" w14:textId="77777777" w:rsidR="000A7CDE" w:rsidRDefault="000A7CDE">
      <w:pPr>
        <w:rPr>
          <w:sz w:val="23"/>
        </w:rPr>
      </w:pPr>
      <w:r>
        <w:rPr>
          <w:sz w:val="23"/>
        </w:rPr>
        <w:tab/>
        <w:t xml:space="preserve">.8 </w:t>
      </w:r>
      <w:r>
        <w:rPr>
          <w:sz w:val="23"/>
        </w:rPr>
        <w:tab/>
        <w:t>Report injured persons.</w:t>
      </w:r>
    </w:p>
    <w:p w14:paraId="4A4823B4" w14:textId="77777777" w:rsidR="000A7CDE" w:rsidRDefault="000A7CDE">
      <w:pPr>
        <w:rPr>
          <w:sz w:val="23"/>
        </w:rPr>
      </w:pPr>
      <w:r>
        <w:rPr>
          <w:sz w:val="23"/>
        </w:rPr>
        <w:tab/>
        <w:t>.8.1</w:t>
      </w:r>
      <w:r>
        <w:rPr>
          <w:sz w:val="23"/>
        </w:rPr>
        <w:tab/>
      </w:r>
      <w:r>
        <w:rPr>
          <w:sz w:val="23"/>
        </w:rPr>
        <w:tab/>
        <w:t>No persons injured.</w:t>
      </w:r>
    </w:p>
    <w:p w14:paraId="4C8E9A44" w14:textId="77777777" w:rsidR="000A7CDE" w:rsidRDefault="000A7CDE">
      <w:pPr>
        <w:rPr>
          <w:sz w:val="23"/>
        </w:rPr>
      </w:pPr>
      <w:r>
        <w:rPr>
          <w:sz w:val="23"/>
        </w:rPr>
        <w:tab/>
        <w:t>.8.2</w:t>
      </w:r>
      <w:r>
        <w:rPr>
          <w:sz w:val="23"/>
        </w:rPr>
        <w:tab/>
      </w:r>
      <w:r>
        <w:rPr>
          <w:sz w:val="23"/>
        </w:rPr>
        <w:tab/>
        <w:t>Number of injured persons/casualties: ... .</w:t>
      </w:r>
    </w:p>
    <w:p w14:paraId="15C0EF6F" w14:textId="77777777" w:rsidR="000A7CDE" w:rsidRDefault="000A7CDE">
      <w:pPr>
        <w:spacing w:line="215" w:lineRule="auto"/>
        <w:rPr>
          <w:sz w:val="23"/>
        </w:rPr>
      </w:pPr>
      <w:r>
        <w:rPr>
          <w:sz w:val="23"/>
        </w:rPr>
        <w:br w:type="page"/>
      </w:r>
      <w:r>
        <w:rPr>
          <w:sz w:val="23"/>
        </w:rPr>
        <w:lastRenderedPageBreak/>
        <w:t>.2</w:t>
      </w:r>
      <w:r>
        <w:rPr>
          <w:sz w:val="23"/>
        </w:rPr>
        <w:tab/>
      </w:r>
      <w:r>
        <w:rPr>
          <w:sz w:val="23"/>
        </w:rPr>
        <w:tab/>
      </w:r>
      <w:r>
        <w:rPr>
          <w:b/>
          <w:sz w:val="23"/>
        </w:rPr>
        <w:t>Flooding</w:t>
      </w:r>
    </w:p>
    <w:p w14:paraId="25AE28CD" w14:textId="77777777" w:rsidR="000A7CDE" w:rsidRDefault="000A7CDE">
      <w:pPr>
        <w:spacing w:line="215" w:lineRule="auto"/>
        <w:rPr>
          <w:sz w:val="23"/>
        </w:rPr>
      </w:pPr>
    </w:p>
    <w:p w14:paraId="25601225" w14:textId="77777777" w:rsidR="000A7CDE" w:rsidRDefault="000A7CDE">
      <w:pPr>
        <w:rPr>
          <w:sz w:val="23"/>
        </w:rPr>
      </w:pPr>
      <w:r>
        <w:rPr>
          <w:sz w:val="23"/>
        </w:rPr>
        <w:tab/>
        <w:t>.1</w:t>
      </w:r>
      <w:r>
        <w:rPr>
          <w:sz w:val="23"/>
        </w:rPr>
        <w:tab/>
        <w:t>I am/MV ... is flooding below water line/in the engine room/in the hold(s).</w:t>
      </w:r>
    </w:p>
    <w:p w14:paraId="71A4EED4" w14:textId="77777777" w:rsidR="000A7CDE" w:rsidRDefault="000A7CDE">
      <w:pPr>
        <w:rPr>
          <w:sz w:val="23"/>
        </w:rPr>
      </w:pPr>
      <w:r>
        <w:rPr>
          <w:sz w:val="23"/>
        </w:rPr>
        <w:tab/>
        <w:t>.2</w:t>
      </w:r>
      <w:r>
        <w:rPr>
          <w:sz w:val="23"/>
        </w:rPr>
        <w:tab/>
        <w:t>I/MV ...  cannot control flooding.</w:t>
      </w:r>
    </w:p>
    <w:p w14:paraId="5F6B2F9A" w14:textId="77777777" w:rsidR="000A7CDE" w:rsidRDefault="000A7CDE">
      <w:pPr>
        <w:rPr>
          <w:sz w:val="23"/>
        </w:rPr>
      </w:pPr>
      <w:r>
        <w:rPr>
          <w:sz w:val="23"/>
        </w:rPr>
        <w:tab/>
        <w:t>.3</w:t>
      </w:r>
      <w:r>
        <w:rPr>
          <w:sz w:val="23"/>
        </w:rPr>
        <w:tab/>
        <w:t>What kind of assistance is required?</w:t>
      </w:r>
    </w:p>
    <w:p w14:paraId="2E0E1910" w14:textId="77777777" w:rsidR="000A7CDE" w:rsidRDefault="000A7CDE">
      <w:pPr>
        <w:rPr>
          <w:sz w:val="23"/>
        </w:rPr>
      </w:pPr>
      <w:r>
        <w:rPr>
          <w:sz w:val="23"/>
        </w:rPr>
        <w:tab/>
        <w:t>.3.1</w:t>
      </w:r>
      <w:r>
        <w:rPr>
          <w:sz w:val="23"/>
        </w:rPr>
        <w:tab/>
      </w:r>
      <w:r>
        <w:rPr>
          <w:sz w:val="23"/>
        </w:rPr>
        <w:tab/>
        <w:t>I require/MV ... requires  pumps/divers, ... .</w:t>
      </w:r>
    </w:p>
    <w:p w14:paraId="6DE446CA" w14:textId="77777777" w:rsidR="000A7CDE" w:rsidRDefault="000A7CDE">
      <w:pPr>
        <w:pStyle w:val="BodyText2"/>
        <w:spacing w:line="240" w:lineRule="auto"/>
        <w:rPr>
          <w:b w:val="0"/>
          <w:bCs/>
        </w:rPr>
      </w:pPr>
      <w:r>
        <w:rPr>
          <w:b w:val="0"/>
          <w:bCs/>
        </w:rPr>
        <w:tab/>
        <w:t>.3.2</w:t>
      </w:r>
      <w:r>
        <w:rPr>
          <w:b w:val="0"/>
          <w:bCs/>
        </w:rPr>
        <w:tab/>
      </w:r>
      <w:r>
        <w:rPr>
          <w:b w:val="0"/>
          <w:bCs/>
        </w:rPr>
        <w:tab/>
        <w:t>I will send pumps/divers/... .</w:t>
      </w:r>
    </w:p>
    <w:p w14:paraId="697C9443" w14:textId="77777777" w:rsidR="000A7CDE" w:rsidRDefault="000A7CDE">
      <w:pPr>
        <w:rPr>
          <w:sz w:val="23"/>
        </w:rPr>
      </w:pPr>
      <w:r>
        <w:rPr>
          <w:sz w:val="23"/>
        </w:rPr>
        <w:tab/>
        <w:t>.3.3</w:t>
      </w:r>
      <w:r>
        <w:rPr>
          <w:sz w:val="23"/>
        </w:rPr>
        <w:tab/>
      </w:r>
      <w:r>
        <w:rPr>
          <w:sz w:val="23"/>
        </w:rPr>
        <w:tab/>
        <w:t>I cannot send pumps/divers ... .</w:t>
      </w:r>
    </w:p>
    <w:p w14:paraId="6B50C94B" w14:textId="77777777" w:rsidR="000A7CDE" w:rsidRDefault="000A7CDE">
      <w:pPr>
        <w:rPr>
          <w:sz w:val="23"/>
        </w:rPr>
      </w:pPr>
      <w:r>
        <w:rPr>
          <w:sz w:val="23"/>
        </w:rPr>
        <w:tab/>
        <w:t>.4</w:t>
      </w:r>
      <w:r>
        <w:rPr>
          <w:sz w:val="23"/>
        </w:rPr>
        <w:tab/>
        <w:t>I have/MV ... has  dangerous list to port side/starboard.</w:t>
      </w:r>
    </w:p>
    <w:p w14:paraId="15474539" w14:textId="77777777" w:rsidR="000A7CDE" w:rsidRDefault="000A7CDE">
      <w:pPr>
        <w:rPr>
          <w:sz w:val="23"/>
        </w:rPr>
      </w:pPr>
      <w:r>
        <w:rPr>
          <w:sz w:val="23"/>
        </w:rPr>
        <w:tab/>
        <w:t>.5</w:t>
      </w:r>
      <w:r>
        <w:rPr>
          <w:sz w:val="23"/>
        </w:rPr>
        <w:tab/>
        <w:t>I am/MV ...  in critical condition.</w:t>
      </w:r>
    </w:p>
    <w:p w14:paraId="6A3762A9" w14:textId="77777777" w:rsidR="000A7CDE" w:rsidRDefault="000A7CDE">
      <w:pPr>
        <w:rPr>
          <w:sz w:val="23"/>
        </w:rPr>
      </w:pPr>
      <w:r>
        <w:rPr>
          <w:sz w:val="23"/>
        </w:rPr>
        <w:tab/>
        <w:t>.6</w:t>
      </w:r>
      <w:r>
        <w:rPr>
          <w:sz w:val="23"/>
        </w:rPr>
        <w:tab/>
        <w:t>Flooding is under control.</w:t>
      </w:r>
    </w:p>
    <w:p w14:paraId="69D0EE1E" w14:textId="77777777" w:rsidR="000A7CDE" w:rsidRDefault="000A7CDE">
      <w:pPr>
        <w:rPr>
          <w:sz w:val="23"/>
        </w:rPr>
      </w:pPr>
      <w:r>
        <w:rPr>
          <w:sz w:val="23"/>
        </w:rPr>
        <w:tab/>
        <w:t>.7</w:t>
      </w:r>
      <w:r>
        <w:rPr>
          <w:sz w:val="23"/>
        </w:rPr>
        <w:tab/>
        <w:t>I  /MV ... can proceed without assistance.</w:t>
      </w:r>
    </w:p>
    <w:p w14:paraId="0F4BF75A" w14:textId="77777777" w:rsidR="000A7CDE" w:rsidRDefault="000A7CDE">
      <w:pPr>
        <w:rPr>
          <w:sz w:val="23"/>
        </w:rPr>
      </w:pPr>
      <w:r>
        <w:rPr>
          <w:sz w:val="23"/>
        </w:rPr>
        <w:tab/>
        <w:t>.8</w:t>
      </w:r>
      <w:r>
        <w:rPr>
          <w:sz w:val="23"/>
        </w:rPr>
        <w:tab/>
        <w:t>I require/  MV ... requires escort/tug assistance/... .</w:t>
      </w:r>
    </w:p>
    <w:p w14:paraId="705CF43C" w14:textId="77777777" w:rsidR="000A7CDE" w:rsidRDefault="000A7CDE">
      <w:pPr>
        <w:rPr>
          <w:sz w:val="23"/>
        </w:rPr>
      </w:pPr>
    </w:p>
    <w:p w14:paraId="39129902" w14:textId="77777777" w:rsidR="000A7CDE" w:rsidRDefault="000A7CDE">
      <w:pPr>
        <w:rPr>
          <w:sz w:val="23"/>
        </w:rPr>
      </w:pPr>
      <w:r>
        <w:rPr>
          <w:sz w:val="23"/>
        </w:rPr>
        <w:t>.3</w:t>
      </w:r>
      <w:r>
        <w:rPr>
          <w:sz w:val="23"/>
        </w:rPr>
        <w:tab/>
      </w:r>
      <w:r>
        <w:rPr>
          <w:sz w:val="23"/>
        </w:rPr>
        <w:tab/>
      </w:r>
      <w:r>
        <w:rPr>
          <w:b/>
          <w:sz w:val="23"/>
        </w:rPr>
        <w:t>Collision</w:t>
      </w:r>
    </w:p>
    <w:p w14:paraId="1984BB45" w14:textId="77777777" w:rsidR="000A7CDE" w:rsidRDefault="000A7CDE">
      <w:pPr>
        <w:rPr>
          <w:sz w:val="23"/>
        </w:rPr>
      </w:pPr>
    </w:p>
    <w:p w14:paraId="1410FBDE" w14:textId="77777777" w:rsidR="000A7CDE" w:rsidRDefault="000A7CDE">
      <w:pPr>
        <w:rPr>
          <w:sz w:val="23"/>
        </w:rPr>
      </w:pPr>
      <w:r>
        <w:rPr>
          <w:sz w:val="23"/>
        </w:rPr>
        <w:tab/>
        <w:t>.1</w:t>
      </w:r>
      <w:r>
        <w:rPr>
          <w:sz w:val="23"/>
        </w:rPr>
        <w:tab/>
        <w:t>I have /  MV ... has collided</w:t>
      </w:r>
    </w:p>
    <w:p w14:paraId="6A9B3728" w14:textId="77777777" w:rsidR="000A7CDE" w:rsidRDefault="000A7CDE">
      <w:pPr>
        <w:rPr>
          <w:sz w:val="23"/>
        </w:rPr>
      </w:pPr>
      <w:r>
        <w:rPr>
          <w:sz w:val="23"/>
        </w:rPr>
        <w:tab/>
      </w:r>
      <w:r>
        <w:rPr>
          <w:sz w:val="23"/>
        </w:rPr>
        <w:tab/>
      </w:r>
      <w:r>
        <w:rPr>
          <w:sz w:val="23"/>
        </w:rPr>
        <w:tab/>
        <w:t>~ with MV... .</w:t>
      </w:r>
    </w:p>
    <w:p w14:paraId="5F9FEC9F" w14:textId="77777777" w:rsidR="000A7CDE" w:rsidRDefault="000A7CDE">
      <w:pPr>
        <w:rPr>
          <w:sz w:val="23"/>
        </w:rPr>
      </w:pPr>
      <w:r>
        <w:rPr>
          <w:sz w:val="23"/>
        </w:rPr>
        <w:tab/>
      </w:r>
      <w:r>
        <w:rPr>
          <w:sz w:val="23"/>
        </w:rPr>
        <w:tab/>
      </w:r>
      <w:r>
        <w:rPr>
          <w:sz w:val="23"/>
        </w:rPr>
        <w:tab/>
        <w:t>~ with unknown vessel / object / ... .</w:t>
      </w:r>
    </w:p>
    <w:p w14:paraId="1545699B" w14:textId="77777777" w:rsidR="000A7CDE" w:rsidRDefault="000A7CDE">
      <w:pPr>
        <w:rPr>
          <w:sz w:val="23"/>
        </w:rPr>
      </w:pPr>
      <w:r>
        <w:rPr>
          <w:sz w:val="23"/>
        </w:rPr>
        <w:tab/>
      </w:r>
      <w:r>
        <w:rPr>
          <w:sz w:val="23"/>
        </w:rPr>
        <w:tab/>
      </w:r>
      <w:r>
        <w:rPr>
          <w:sz w:val="23"/>
        </w:rPr>
        <w:tab/>
        <w:t>~ with ...</w:t>
      </w:r>
      <w:r>
        <w:rPr>
          <w:i/>
          <w:sz w:val="23"/>
        </w:rPr>
        <w:t>(name)</w:t>
      </w:r>
      <w:r>
        <w:rPr>
          <w:sz w:val="23"/>
        </w:rPr>
        <w:t xml:space="preserve"> light vessel.</w:t>
      </w:r>
    </w:p>
    <w:p w14:paraId="22F10A9F" w14:textId="77777777" w:rsidR="000A7CDE" w:rsidRDefault="000A7CDE">
      <w:pPr>
        <w:rPr>
          <w:sz w:val="23"/>
        </w:rPr>
      </w:pPr>
      <w:r>
        <w:rPr>
          <w:sz w:val="23"/>
        </w:rPr>
        <w:tab/>
      </w:r>
      <w:r>
        <w:rPr>
          <w:sz w:val="23"/>
        </w:rPr>
        <w:tab/>
      </w:r>
      <w:r>
        <w:rPr>
          <w:sz w:val="23"/>
        </w:rPr>
        <w:tab/>
        <w:t xml:space="preserve">~ with seamark ... </w:t>
      </w:r>
      <w:r>
        <w:rPr>
          <w:i/>
          <w:sz w:val="23"/>
        </w:rPr>
        <w:t>(charted name)</w:t>
      </w:r>
      <w:r>
        <w:rPr>
          <w:sz w:val="23"/>
        </w:rPr>
        <w:t>.</w:t>
      </w:r>
    </w:p>
    <w:p w14:paraId="143128CA" w14:textId="77777777" w:rsidR="000A7CDE" w:rsidRDefault="000A7CDE">
      <w:pPr>
        <w:rPr>
          <w:sz w:val="23"/>
        </w:rPr>
      </w:pPr>
      <w:r>
        <w:rPr>
          <w:sz w:val="23"/>
        </w:rPr>
        <w:tab/>
      </w:r>
      <w:r>
        <w:rPr>
          <w:sz w:val="23"/>
        </w:rPr>
        <w:tab/>
      </w:r>
      <w:r>
        <w:rPr>
          <w:sz w:val="23"/>
        </w:rPr>
        <w:tab/>
        <w:t>~ with iceberg/ ... .</w:t>
      </w:r>
    </w:p>
    <w:p w14:paraId="3CF69B9C" w14:textId="77777777" w:rsidR="000A7CDE" w:rsidRDefault="000A7CDE">
      <w:pPr>
        <w:rPr>
          <w:sz w:val="23"/>
        </w:rPr>
      </w:pPr>
      <w:r>
        <w:rPr>
          <w:sz w:val="23"/>
        </w:rPr>
        <w:tab/>
        <w:t>.2</w:t>
      </w:r>
      <w:r>
        <w:rPr>
          <w:sz w:val="23"/>
        </w:rPr>
        <w:tab/>
        <w:t>Report damage.</w:t>
      </w:r>
    </w:p>
    <w:p w14:paraId="5BBC7B6C" w14:textId="77777777" w:rsidR="000A7CDE" w:rsidRDefault="000A7CDE">
      <w:pPr>
        <w:rPr>
          <w:sz w:val="23"/>
        </w:rPr>
      </w:pPr>
      <w:r>
        <w:rPr>
          <w:sz w:val="23"/>
        </w:rPr>
        <w:tab/>
        <w:t>.2.1</w:t>
      </w:r>
      <w:r>
        <w:rPr>
          <w:sz w:val="23"/>
        </w:rPr>
        <w:tab/>
      </w:r>
      <w:r>
        <w:rPr>
          <w:sz w:val="23"/>
        </w:rPr>
        <w:tab/>
        <w:t>I have / MV .. has damage above / below  water line.</w:t>
      </w:r>
    </w:p>
    <w:p w14:paraId="68D7D093" w14:textId="77777777" w:rsidR="000A7CDE" w:rsidRDefault="000A7CDE">
      <w:pPr>
        <w:rPr>
          <w:sz w:val="23"/>
        </w:rPr>
      </w:pPr>
      <w:r>
        <w:rPr>
          <w:sz w:val="23"/>
        </w:rPr>
        <w:tab/>
        <w:t>.2.2</w:t>
      </w:r>
      <w:r>
        <w:rPr>
          <w:sz w:val="23"/>
        </w:rPr>
        <w:tab/>
      </w:r>
      <w:r>
        <w:rPr>
          <w:sz w:val="23"/>
        </w:rPr>
        <w:tab/>
        <w:t>I am / MV ...  not under command.</w:t>
      </w:r>
    </w:p>
    <w:p w14:paraId="3A697849" w14:textId="77777777" w:rsidR="000A7CDE" w:rsidRDefault="000A7CDE">
      <w:pPr>
        <w:rPr>
          <w:sz w:val="23"/>
        </w:rPr>
      </w:pPr>
      <w:r>
        <w:rPr>
          <w:sz w:val="23"/>
        </w:rPr>
        <w:tab/>
        <w:t>.2.3</w:t>
      </w:r>
      <w:r>
        <w:rPr>
          <w:sz w:val="23"/>
        </w:rPr>
        <w:tab/>
      </w:r>
      <w:r>
        <w:rPr>
          <w:sz w:val="23"/>
        </w:rPr>
        <w:tab/>
        <w:t>I/MV ….cannot establish damage.</w:t>
      </w:r>
    </w:p>
    <w:p w14:paraId="7B385D09" w14:textId="77777777" w:rsidR="000A7CDE" w:rsidRDefault="000A7CDE">
      <w:pPr>
        <w:rPr>
          <w:sz w:val="23"/>
        </w:rPr>
      </w:pPr>
      <w:r>
        <w:rPr>
          <w:sz w:val="23"/>
        </w:rPr>
        <w:tab/>
        <w:t>.2.4</w:t>
      </w:r>
      <w:r>
        <w:rPr>
          <w:sz w:val="23"/>
        </w:rPr>
        <w:tab/>
      </w:r>
      <w:r>
        <w:rPr>
          <w:sz w:val="23"/>
        </w:rPr>
        <w:tab/>
        <w:t>I  / MV cannot repair damage.</w:t>
      </w:r>
    </w:p>
    <w:p w14:paraId="3C561E47" w14:textId="77777777" w:rsidR="000A7CDE" w:rsidRDefault="000A7CDE">
      <w:pPr>
        <w:rPr>
          <w:sz w:val="23"/>
        </w:rPr>
      </w:pPr>
      <w:r>
        <w:rPr>
          <w:sz w:val="23"/>
        </w:rPr>
        <w:tab/>
        <w:t>.2.5</w:t>
      </w:r>
      <w:r>
        <w:rPr>
          <w:sz w:val="23"/>
        </w:rPr>
        <w:tab/>
      </w:r>
      <w:r>
        <w:rPr>
          <w:sz w:val="23"/>
        </w:rPr>
        <w:tab/>
        <w:t>I / MV ... can only proceed at slow speed.</w:t>
      </w:r>
    </w:p>
    <w:p w14:paraId="4ED454F2" w14:textId="77777777" w:rsidR="000A7CDE" w:rsidRDefault="000A7CDE">
      <w:pPr>
        <w:rPr>
          <w:sz w:val="23"/>
        </w:rPr>
      </w:pPr>
      <w:r>
        <w:rPr>
          <w:sz w:val="23"/>
        </w:rPr>
        <w:tab/>
        <w:t>.3</w:t>
      </w:r>
      <w:r>
        <w:rPr>
          <w:sz w:val="23"/>
        </w:rPr>
        <w:tab/>
        <w:t>What kind of assistance is required?</w:t>
      </w:r>
    </w:p>
    <w:p w14:paraId="42CBA8DF" w14:textId="77777777" w:rsidR="000A7CDE" w:rsidRDefault="000A7CDE">
      <w:pPr>
        <w:rPr>
          <w:sz w:val="23"/>
        </w:rPr>
      </w:pPr>
      <w:r>
        <w:rPr>
          <w:sz w:val="23"/>
        </w:rPr>
        <w:tab/>
        <w:t>.3.1</w:t>
      </w:r>
      <w:r>
        <w:rPr>
          <w:sz w:val="23"/>
        </w:rPr>
        <w:tab/>
      </w:r>
      <w:r>
        <w:rPr>
          <w:sz w:val="23"/>
        </w:rPr>
        <w:tab/>
        <w:t>I require / MV ... requires / escort / tug assistance /... .</w:t>
      </w:r>
    </w:p>
    <w:p w14:paraId="1A1A4E80" w14:textId="77777777" w:rsidR="000A7CDE" w:rsidRDefault="000A7CDE">
      <w:pPr>
        <w:rPr>
          <w:sz w:val="23"/>
        </w:rPr>
      </w:pPr>
    </w:p>
    <w:p w14:paraId="7E425605" w14:textId="77777777" w:rsidR="000A7CDE" w:rsidRDefault="000A7CDE">
      <w:pPr>
        <w:rPr>
          <w:sz w:val="23"/>
        </w:rPr>
      </w:pPr>
      <w:r>
        <w:rPr>
          <w:sz w:val="23"/>
        </w:rPr>
        <w:t>.4</w:t>
      </w:r>
      <w:r>
        <w:rPr>
          <w:sz w:val="23"/>
        </w:rPr>
        <w:tab/>
      </w:r>
      <w:r>
        <w:rPr>
          <w:sz w:val="23"/>
        </w:rPr>
        <w:tab/>
      </w:r>
      <w:r>
        <w:rPr>
          <w:b/>
          <w:sz w:val="23"/>
        </w:rPr>
        <w:t>Grounding</w:t>
      </w:r>
    </w:p>
    <w:p w14:paraId="51EAEFA2" w14:textId="77777777" w:rsidR="000A7CDE" w:rsidRDefault="000A7CDE">
      <w:pPr>
        <w:rPr>
          <w:sz w:val="23"/>
        </w:rPr>
      </w:pPr>
    </w:p>
    <w:p w14:paraId="3CF7F065" w14:textId="77777777" w:rsidR="000A7CDE" w:rsidRDefault="000A7CDE">
      <w:pPr>
        <w:rPr>
          <w:sz w:val="23"/>
        </w:rPr>
      </w:pPr>
      <w:r>
        <w:rPr>
          <w:sz w:val="23"/>
        </w:rPr>
        <w:tab/>
        <w:t>.1</w:t>
      </w:r>
      <w:r>
        <w:rPr>
          <w:sz w:val="23"/>
        </w:rPr>
        <w:tab/>
        <w:t>I am / MV ... aground.</w:t>
      </w:r>
    </w:p>
    <w:p w14:paraId="0ECE24AB" w14:textId="77777777" w:rsidR="000A7CDE" w:rsidRDefault="000A7CDE">
      <w:pPr>
        <w:rPr>
          <w:sz w:val="23"/>
        </w:rPr>
      </w:pPr>
      <w:r>
        <w:rPr>
          <w:sz w:val="23"/>
        </w:rPr>
        <w:tab/>
        <w:t>.2</w:t>
      </w:r>
      <w:r>
        <w:rPr>
          <w:sz w:val="23"/>
        </w:rPr>
        <w:tab/>
        <w:t>I require / MV ...  requires tug assistance / pumps / ... .</w:t>
      </w:r>
    </w:p>
    <w:p w14:paraId="15615CA9" w14:textId="77777777" w:rsidR="000A7CDE" w:rsidRDefault="000A7CDE">
      <w:pPr>
        <w:rPr>
          <w:sz w:val="23"/>
        </w:rPr>
      </w:pPr>
      <w:r>
        <w:rPr>
          <w:sz w:val="23"/>
        </w:rPr>
        <w:tab/>
        <w:t>.3</w:t>
      </w:r>
      <w:r>
        <w:rPr>
          <w:sz w:val="23"/>
        </w:rPr>
        <w:tab/>
        <w:t>What part of your vessel is aground?</w:t>
      </w:r>
    </w:p>
    <w:p w14:paraId="532C7D22" w14:textId="77777777" w:rsidR="000A7CDE" w:rsidRDefault="000A7CDE">
      <w:pPr>
        <w:rPr>
          <w:sz w:val="23"/>
        </w:rPr>
      </w:pPr>
      <w:r>
        <w:rPr>
          <w:sz w:val="23"/>
        </w:rPr>
        <w:tab/>
        <w:t>.3.1</w:t>
      </w:r>
      <w:r>
        <w:rPr>
          <w:sz w:val="23"/>
        </w:rPr>
        <w:tab/>
      </w:r>
      <w:r>
        <w:rPr>
          <w:sz w:val="23"/>
        </w:rPr>
        <w:tab/>
        <w:t>Aground forward / amidships /aft / full length.</w:t>
      </w:r>
    </w:p>
    <w:p w14:paraId="6CC974F7" w14:textId="77777777" w:rsidR="000A7CDE" w:rsidRDefault="000A7CDE">
      <w:pPr>
        <w:rPr>
          <w:sz w:val="23"/>
        </w:rPr>
      </w:pPr>
      <w:r>
        <w:rPr>
          <w:sz w:val="23"/>
        </w:rPr>
        <w:tab/>
        <w:t>.3.2</w:t>
      </w:r>
      <w:r>
        <w:rPr>
          <w:sz w:val="23"/>
        </w:rPr>
        <w:tab/>
      </w:r>
      <w:r>
        <w:rPr>
          <w:sz w:val="23"/>
        </w:rPr>
        <w:tab/>
        <w:t>I cannot establish which part is aground.</w:t>
      </w:r>
    </w:p>
    <w:p w14:paraId="07990BFD" w14:textId="77777777" w:rsidR="000A7CDE" w:rsidRDefault="000A7CDE">
      <w:pPr>
        <w:rPr>
          <w:sz w:val="23"/>
        </w:rPr>
      </w:pPr>
      <w:r>
        <w:rPr>
          <w:sz w:val="23"/>
        </w:rPr>
        <w:tab/>
        <w:t>.4</w:t>
      </w:r>
      <w:r>
        <w:rPr>
          <w:sz w:val="23"/>
        </w:rPr>
        <w:tab/>
        <w:t>Warning. Uncharted rocks in position ... .</w:t>
      </w:r>
    </w:p>
    <w:p w14:paraId="156D9DE3" w14:textId="77777777" w:rsidR="000A7CDE" w:rsidRDefault="000A7CDE">
      <w:pPr>
        <w:rPr>
          <w:sz w:val="23"/>
        </w:rPr>
      </w:pPr>
      <w:r>
        <w:rPr>
          <w:sz w:val="23"/>
        </w:rPr>
        <w:tab/>
        <w:t>.5</w:t>
      </w:r>
      <w:r>
        <w:rPr>
          <w:sz w:val="23"/>
        </w:rPr>
        <w:tab/>
        <w:t>Risk of grounding at low water.</w:t>
      </w:r>
    </w:p>
    <w:p w14:paraId="294ED10D" w14:textId="77777777" w:rsidR="000A7CDE" w:rsidRDefault="000A7CDE">
      <w:pPr>
        <w:rPr>
          <w:sz w:val="23"/>
        </w:rPr>
      </w:pPr>
      <w:r>
        <w:rPr>
          <w:sz w:val="23"/>
        </w:rPr>
        <w:tab/>
        <w:t>.6</w:t>
      </w:r>
      <w:r>
        <w:rPr>
          <w:sz w:val="23"/>
        </w:rPr>
        <w:tab/>
        <w:t>I / MV ... will jettison cargo to refloat.</w:t>
      </w:r>
    </w:p>
    <w:p w14:paraId="4FB6B36B" w14:textId="77777777" w:rsidR="000A7CDE" w:rsidRDefault="000A7CDE">
      <w:pPr>
        <w:rPr>
          <w:sz w:val="23"/>
        </w:rPr>
      </w:pPr>
      <w:r>
        <w:rPr>
          <w:sz w:val="23"/>
        </w:rPr>
        <w:tab/>
        <w:t>.6.1</w:t>
      </w:r>
      <w:r>
        <w:rPr>
          <w:sz w:val="23"/>
        </w:rPr>
        <w:tab/>
      </w:r>
      <w:r>
        <w:rPr>
          <w:sz w:val="23"/>
        </w:rPr>
        <w:tab/>
        <w:t>Warning! Do not jettison IMO-Class cargo!</w:t>
      </w:r>
    </w:p>
    <w:p w14:paraId="2F0DE597" w14:textId="77777777" w:rsidR="000A7CDE" w:rsidRDefault="000A7CDE">
      <w:pPr>
        <w:rPr>
          <w:sz w:val="23"/>
        </w:rPr>
      </w:pPr>
      <w:r>
        <w:rPr>
          <w:sz w:val="23"/>
        </w:rPr>
        <w:tab/>
        <w:t>.7</w:t>
      </w:r>
      <w:r>
        <w:rPr>
          <w:sz w:val="23"/>
        </w:rPr>
        <w:tab/>
        <w:t>When do you / does MV ...   expect to refloat?</w:t>
      </w:r>
    </w:p>
    <w:p w14:paraId="432DA3E7" w14:textId="77777777" w:rsidR="000A7CDE" w:rsidRDefault="000A7CDE">
      <w:pPr>
        <w:rPr>
          <w:sz w:val="23"/>
        </w:rPr>
      </w:pPr>
      <w:r>
        <w:rPr>
          <w:sz w:val="23"/>
        </w:rPr>
        <w:tab/>
        <w:t>.7.1</w:t>
      </w:r>
      <w:r>
        <w:rPr>
          <w:sz w:val="23"/>
        </w:rPr>
        <w:tab/>
      </w:r>
      <w:r>
        <w:rPr>
          <w:sz w:val="23"/>
        </w:rPr>
        <w:tab/>
        <w:t xml:space="preserve">I expect /  MV ... expects to refloat </w:t>
      </w:r>
    </w:p>
    <w:p w14:paraId="48F5AAC9" w14:textId="77777777" w:rsidR="000A7CDE" w:rsidRDefault="000A7CDE">
      <w:pPr>
        <w:rPr>
          <w:sz w:val="23"/>
        </w:rPr>
      </w:pPr>
      <w:r>
        <w:rPr>
          <w:sz w:val="23"/>
        </w:rPr>
        <w:tab/>
      </w:r>
      <w:r>
        <w:rPr>
          <w:sz w:val="23"/>
        </w:rPr>
        <w:tab/>
      </w:r>
      <w:r>
        <w:rPr>
          <w:sz w:val="23"/>
        </w:rPr>
        <w:tab/>
      </w:r>
      <w:r>
        <w:rPr>
          <w:sz w:val="23"/>
        </w:rPr>
        <w:tab/>
        <w:t>~ at ... UTC.</w:t>
      </w:r>
    </w:p>
    <w:p w14:paraId="13A5C101" w14:textId="77777777" w:rsidR="000A7CDE" w:rsidRDefault="000A7CDE">
      <w:pPr>
        <w:rPr>
          <w:sz w:val="23"/>
        </w:rPr>
      </w:pPr>
      <w:r>
        <w:rPr>
          <w:sz w:val="23"/>
        </w:rPr>
        <w:tab/>
      </w:r>
      <w:r>
        <w:rPr>
          <w:sz w:val="23"/>
        </w:rPr>
        <w:tab/>
      </w:r>
      <w:r>
        <w:rPr>
          <w:sz w:val="23"/>
        </w:rPr>
        <w:tab/>
      </w:r>
      <w:r>
        <w:rPr>
          <w:sz w:val="23"/>
        </w:rPr>
        <w:tab/>
        <w:t>~ when tide rises.</w:t>
      </w:r>
    </w:p>
    <w:p w14:paraId="58EA10FD" w14:textId="77777777" w:rsidR="000A7CDE" w:rsidRDefault="000A7CDE">
      <w:pPr>
        <w:rPr>
          <w:sz w:val="23"/>
        </w:rPr>
      </w:pPr>
      <w:r>
        <w:rPr>
          <w:sz w:val="23"/>
        </w:rPr>
        <w:tab/>
      </w:r>
      <w:r>
        <w:rPr>
          <w:sz w:val="23"/>
        </w:rPr>
        <w:tab/>
      </w:r>
      <w:r>
        <w:rPr>
          <w:sz w:val="23"/>
        </w:rPr>
        <w:tab/>
      </w:r>
      <w:r>
        <w:rPr>
          <w:sz w:val="23"/>
        </w:rPr>
        <w:tab/>
        <w:t>~ when weather improves.</w:t>
      </w:r>
    </w:p>
    <w:p w14:paraId="269A9AA5" w14:textId="77777777" w:rsidR="000A7CDE" w:rsidRDefault="000A7CDE">
      <w:pPr>
        <w:rPr>
          <w:sz w:val="23"/>
        </w:rPr>
      </w:pPr>
      <w:r>
        <w:rPr>
          <w:sz w:val="23"/>
        </w:rPr>
        <w:tab/>
      </w:r>
      <w:r>
        <w:rPr>
          <w:sz w:val="23"/>
        </w:rPr>
        <w:tab/>
      </w:r>
      <w:r>
        <w:rPr>
          <w:sz w:val="23"/>
        </w:rPr>
        <w:tab/>
      </w:r>
      <w:r>
        <w:rPr>
          <w:sz w:val="23"/>
        </w:rPr>
        <w:tab/>
        <w:t>~ when draft decreases.</w:t>
      </w:r>
    </w:p>
    <w:p w14:paraId="142B7287" w14:textId="77777777" w:rsidR="000A7CDE" w:rsidRDefault="000A7CDE">
      <w:pPr>
        <w:rPr>
          <w:sz w:val="23"/>
        </w:rPr>
      </w:pPr>
      <w:r>
        <w:rPr>
          <w:sz w:val="23"/>
        </w:rPr>
        <w:tab/>
      </w:r>
      <w:r>
        <w:rPr>
          <w:sz w:val="23"/>
        </w:rPr>
        <w:tab/>
      </w:r>
      <w:r>
        <w:rPr>
          <w:sz w:val="23"/>
        </w:rPr>
        <w:tab/>
      </w:r>
      <w:r>
        <w:rPr>
          <w:sz w:val="23"/>
        </w:rPr>
        <w:tab/>
        <w:t>~ with tug assistance / ... .</w:t>
      </w:r>
    </w:p>
    <w:p w14:paraId="61D55C90" w14:textId="77777777" w:rsidR="000A7CDE" w:rsidRDefault="000A7CDE">
      <w:pPr>
        <w:rPr>
          <w:sz w:val="23"/>
        </w:rPr>
      </w:pPr>
      <w:r>
        <w:rPr>
          <w:sz w:val="23"/>
        </w:rPr>
        <w:tab/>
        <w:t>.8</w:t>
      </w:r>
      <w:r>
        <w:rPr>
          <w:sz w:val="23"/>
        </w:rPr>
        <w:tab/>
        <w:t>Can you / can MV ...  beach?</w:t>
      </w:r>
    </w:p>
    <w:p w14:paraId="514CF101" w14:textId="77777777" w:rsidR="000A7CDE" w:rsidRDefault="000A7CDE">
      <w:pPr>
        <w:rPr>
          <w:sz w:val="23"/>
        </w:rPr>
      </w:pPr>
      <w:r>
        <w:rPr>
          <w:sz w:val="23"/>
        </w:rPr>
        <w:tab/>
        <w:t>.8.1</w:t>
      </w:r>
      <w:r>
        <w:rPr>
          <w:sz w:val="23"/>
        </w:rPr>
        <w:tab/>
      </w:r>
      <w:r>
        <w:rPr>
          <w:sz w:val="23"/>
        </w:rPr>
        <w:tab/>
        <w:t>I / MV ... can / will beach in position ... .</w:t>
      </w:r>
    </w:p>
    <w:p w14:paraId="0FC69466" w14:textId="77777777" w:rsidR="000A7CDE" w:rsidRDefault="000A7CDE">
      <w:pPr>
        <w:rPr>
          <w:sz w:val="23"/>
        </w:rPr>
      </w:pPr>
      <w:r>
        <w:rPr>
          <w:sz w:val="23"/>
        </w:rPr>
        <w:tab/>
        <w:t>.8.2</w:t>
      </w:r>
      <w:r>
        <w:rPr>
          <w:sz w:val="23"/>
        </w:rPr>
        <w:tab/>
      </w:r>
      <w:r>
        <w:rPr>
          <w:sz w:val="23"/>
        </w:rPr>
        <w:tab/>
        <w:t>I / MV ... cannot beach.</w:t>
      </w:r>
    </w:p>
    <w:p w14:paraId="5037C926" w14:textId="77777777" w:rsidR="000A7CDE" w:rsidRDefault="000A7CDE">
      <w:pPr>
        <w:rPr>
          <w:sz w:val="23"/>
        </w:rPr>
      </w:pPr>
    </w:p>
    <w:p w14:paraId="072C8436" w14:textId="77777777" w:rsidR="000A7CDE" w:rsidRDefault="000A7CDE">
      <w:pPr>
        <w:rPr>
          <w:sz w:val="23"/>
        </w:rPr>
      </w:pPr>
      <w:r>
        <w:rPr>
          <w:sz w:val="23"/>
        </w:rPr>
        <w:br w:type="page"/>
      </w:r>
      <w:r>
        <w:rPr>
          <w:sz w:val="23"/>
        </w:rPr>
        <w:lastRenderedPageBreak/>
        <w:t>.5</w:t>
      </w:r>
      <w:r>
        <w:rPr>
          <w:sz w:val="23"/>
        </w:rPr>
        <w:tab/>
      </w:r>
      <w:r>
        <w:rPr>
          <w:sz w:val="23"/>
        </w:rPr>
        <w:tab/>
      </w:r>
      <w:r>
        <w:rPr>
          <w:b/>
          <w:sz w:val="23"/>
        </w:rPr>
        <w:t>List - danger of capsizing</w:t>
      </w:r>
    </w:p>
    <w:p w14:paraId="51D8B115" w14:textId="77777777" w:rsidR="000A7CDE" w:rsidRDefault="000A7CDE">
      <w:pPr>
        <w:rPr>
          <w:sz w:val="23"/>
        </w:rPr>
      </w:pPr>
    </w:p>
    <w:p w14:paraId="010E4594" w14:textId="77777777" w:rsidR="000A7CDE" w:rsidRDefault="000A7CDE">
      <w:pPr>
        <w:rPr>
          <w:sz w:val="23"/>
        </w:rPr>
      </w:pPr>
      <w:r>
        <w:rPr>
          <w:sz w:val="23"/>
        </w:rPr>
        <w:tab/>
        <w:t>.1</w:t>
      </w:r>
      <w:r>
        <w:rPr>
          <w:sz w:val="23"/>
        </w:rPr>
        <w:tab/>
        <w:t>I have / MV ... has  dangerous list to port / starboard.</w:t>
      </w:r>
    </w:p>
    <w:p w14:paraId="1B8FF52B" w14:textId="77777777" w:rsidR="000A7CDE" w:rsidRDefault="000A7CDE">
      <w:pPr>
        <w:rPr>
          <w:sz w:val="23"/>
        </w:rPr>
      </w:pPr>
      <w:r>
        <w:rPr>
          <w:sz w:val="23"/>
        </w:rPr>
        <w:tab/>
        <w:t>.2</w:t>
      </w:r>
      <w:r>
        <w:rPr>
          <w:sz w:val="23"/>
        </w:rPr>
        <w:tab/>
        <w:t>I / MV ...  will</w:t>
      </w:r>
    </w:p>
    <w:p w14:paraId="7CBD2126" w14:textId="77777777" w:rsidR="000A7CDE" w:rsidRDefault="000A7CDE">
      <w:pPr>
        <w:rPr>
          <w:sz w:val="23"/>
        </w:rPr>
      </w:pPr>
      <w:r>
        <w:rPr>
          <w:sz w:val="23"/>
        </w:rPr>
        <w:tab/>
      </w:r>
      <w:r>
        <w:rPr>
          <w:sz w:val="23"/>
        </w:rPr>
        <w:tab/>
      </w:r>
      <w:r>
        <w:rPr>
          <w:sz w:val="23"/>
        </w:rPr>
        <w:tab/>
        <w:t>~ transfer cargo / bunkers to stop listing.</w:t>
      </w:r>
    </w:p>
    <w:p w14:paraId="7EADB2CA" w14:textId="77777777" w:rsidR="000A7CDE" w:rsidRDefault="000A7CDE">
      <w:pPr>
        <w:rPr>
          <w:sz w:val="23"/>
        </w:rPr>
      </w:pPr>
      <w:r>
        <w:rPr>
          <w:sz w:val="23"/>
        </w:rPr>
        <w:tab/>
      </w:r>
      <w:r>
        <w:rPr>
          <w:sz w:val="23"/>
        </w:rPr>
        <w:tab/>
      </w:r>
      <w:r>
        <w:rPr>
          <w:sz w:val="23"/>
        </w:rPr>
        <w:tab/>
        <w:t>~ jettison cargo to stop listing.</w:t>
      </w:r>
    </w:p>
    <w:p w14:paraId="68B0DAE7" w14:textId="77777777" w:rsidR="000A7CDE" w:rsidRDefault="000A7CDE">
      <w:pPr>
        <w:rPr>
          <w:sz w:val="23"/>
        </w:rPr>
      </w:pPr>
      <w:r>
        <w:rPr>
          <w:sz w:val="23"/>
        </w:rPr>
        <w:tab/>
        <w:t>.3</w:t>
      </w:r>
      <w:r>
        <w:rPr>
          <w:sz w:val="23"/>
        </w:rPr>
        <w:tab/>
        <w:t>I am / MV ... in danger of capsizing (list increasing).</w:t>
      </w:r>
    </w:p>
    <w:p w14:paraId="63CAC2EE" w14:textId="77777777" w:rsidR="000A7CDE" w:rsidRDefault="000A7CDE">
      <w:pPr>
        <w:rPr>
          <w:sz w:val="23"/>
        </w:rPr>
      </w:pPr>
    </w:p>
    <w:p w14:paraId="74A51DB1" w14:textId="77777777" w:rsidR="000A7CDE" w:rsidRDefault="000A7CDE">
      <w:pPr>
        <w:rPr>
          <w:sz w:val="23"/>
        </w:rPr>
      </w:pPr>
      <w:r>
        <w:rPr>
          <w:sz w:val="23"/>
        </w:rPr>
        <w:t>.6</w:t>
      </w:r>
      <w:r>
        <w:rPr>
          <w:sz w:val="23"/>
        </w:rPr>
        <w:tab/>
      </w:r>
      <w:r>
        <w:rPr>
          <w:sz w:val="23"/>
        </w:rPr>
        <w:tab/>
      </w:r>
      <w:r>
        <w:rPr>
          <w:b/>
          <w:sz w:val="23"/>
        </w:rPr>
        <w:t>Sinking</w:t>
      </w:r>
    </w:p>
    <w:p w14:paraId="7D710B74" w14:textId="77777777" w:rsidR="000A7CDE" w:rsidRDefault="000A7CDE">
      <w:pPr>
        <w:ind w:firstLine="708"/>
        <w:rPr>
          <w:sz w:val="23"/>
        </w:rPr>
      </w:pPr>
      <w:r>
        <w:rPr>
          <w:sz w:val="23"/>
        </w:rPr>
        <w:t>.1</w:t>
      </w:r>
      <w:r>
        <w:rPr>
          <w:sz w:val="23"/>
        </w:rPr>
        <w:tab/>
        <w:t>I am / MV ... sinking after collision / grounding / flooding / explosion /.</w:t>
      </w:r>
    </w:p>
    <w:p w14:paraId="74D16097" w14:textId="77777777" w:rsidR="000A7CDE" w:rsidRDefault="000A7CDE">
      <w:pPr>
        <w:rPr>
          <w:sz w:val="23"/>
        </w:rPr>
      </w:pPr>
      <w:r>
        <w:rPr>
          <w:sz w:val="23"/>
        </w:rPr>
        <w:tab/>
        <w:t>.2</w:t>
      </w:r>
      <w:r>
        <w:rPr>
          <w:sz w:val="23"/>
        </w:rPr>
        <w:tab/>
        <w:t>I require / MV ... requires assistance.</w:t>
      </w:r>
    </w:p>
    <w:p w14:paraId="1F738003" w14:textId="77777777" w:rsidR="000A7CDE" w:rsidRDefault="000A7CDE">
      <w:pPr>
        <w:rPr>
          <w:sz w:val="23"/>
        </w:rPr>
      </w:pPr>
      <w:r>
        <w:rPr>
          <w:sz w:val="23"/>
        </w:rPr>
        <w:tab/>
        <w:t>.3</w:t>
      </w:r>
      <w:r>
        <w:rPr>
          <w:sz w:val="23"/>
        </w:rPr>
        <w:tab/>
        <w:t>I am / MV ... proceeding to your assistance.</w:t>
      </w:r>
    </w:p>
    <w:p w14:paraId="2D02B002" w14:textId="77777777" w:rsidR="000A7CDE" w:rsidRDefault="000A7CDE">
      <w:pPr>
        <w:rPr>
          <w:sz w:val="23"/>
        </w:rPr>
      </w:pPr>
      <w:r>
        <w:rPr>
          <w:sz w:val="23"/>
        </w:rPr>
        <w:tab/>
        <w:t>.4</w:t>
      </w:r>
      <w:r>
        <w:rPr>
          <w:sz w:val="23"/>
        </w:rPr>
        <w:tab/>
        <w:t>ETA at distress position within ... hours / at ... UTC.</w:t>
      </w:r>
    </w:p>
    <w:p w14:paraId="5B270A0D" w14:textId="77777777" w:rsidR="000A7CDE" w:rsidRDefault="000A7CDE">
      <w:pPr>
        <w:rPr>
          <w:sz w:val="23"/>
        </w:rPr>
      </w:pPr>
    </w:p>
    <w:p w14:paraId="03B97FF3" w14:textId="77777777" w:rsidR="000A7CDE" w:rsidRDefault="000A7CDE">
      <w:pPr>
        <w:rPr>
          <w:sz w:val="23"/>
        </w:rPr>
      </w:pPr>
      <w:r>
        <w:rPr>
          <w:sz w:val="23"/>
        </w:rPr>
        <w:t>.7</w:t>
      </w:r>
      <w:r>
        <w:rPr>
          <w:sz w:val="23"/>
        </w:rPr>
        <w:tab/>
      </w:r>
      <w:r>
        <w:rPr>
          <w:sz w:val="23"/>
        </w:rPr>
        <w:tab/>
      </w:r>
      <w:r>
        <w:rPr>
          <w:b/>
          <w:sz w:val="23"/>
        </w:rPr>
        <w:t>Disabled and adrift</w:t>
      </w:r>
    </w:p>
    <w:p w14:paraId="7E6E3DFA" w14:textId="77777777" w:rsidR="000A7CDE" w:rsidRDefault="000A7CDE">
      <w:pPr>
        <w:rPr>
          <w:sz w:val="23"/>
        </w:rPr>
      </w:pPr>
    </w:p>
    <w:p w14:paraId="664CA291" w14:textId="77777777" w:rsidR="000A7CDE" w:rsidRDefault="000A7CDE">
      <w:pPr>
        <w:rPr>
          <w:sz w:val="23"/>
        </w:rPr>
      </w:pPr>
      <w:r>
        <w:rPr>
          <w:sz w:val="23"/>
        </w:rPr>
        <w:tab/>
        <w:t>.1</w:t>
      </w:r>
      <w:r>
        <w:rPr>
          <w:sz w:val="23"/>
        </w:rPr>
        <w:tab/>
        <w:t>I am / MV ...</w:t>
      </w:r>
    </w:p>
    <w:p w14:paraId="25059388" w14:textId="77777777" w:rsidR="000A7CDE" w:rsidRDefault="000A7CDE">
      <w:pPr>
        <w:rPr>
          <w:sz w:val="23"/>
        </w:rPr>
      </w:pPr>
      <w:r>
        <w:rPr>
          <w:sz w:val="23"/>
        </w:rPr>
        <w:tab/>
      </w:r>
      <w:r>
        <w:rPr>
          <w:sz w:val="23"/>
        </w:rPr>
        <w:tab/>
      </w:r>
      <w:r>
        <w:rPr>
          <w:sz w:val="23"/>
        </w:rPr>
        <w:tab/>
        <w:t>~ not under command.</w:t>
      </w:r>
    </w:p>
    <w:p w14:paraId="61F98FBC" w14:textId="77777777" w:rsidR="000A7CDE" w:rsidRDefault="000A7CDE">
      <w:pPr>
        <w:rPr>
          <w:sz w:val="23"/>
        </w:rPr>
      </w:pPr>
      <w:r>
        <w:rPr>
          <w:sz w:val="23"/>
        </w:rPr>
        <w:tab/>
      </w:r>
      <w:r>
        <w:rPr>
          <w:sz w:val="23"/>
        </w:rPr>
        <w:tab/>
      </w:r>
      <w:r>
        <w:rPr>
          <w:sz w:val="23"/>
        </w:rPr>
        <w:tab/>
        <w:t>~ adrift.</w:t>
      </w:r>
    </w:p>
    <w:p w14:paraId="3E0C1C81" w14:textId="77777777" w:rsidR="000A7CDE" w:rsidRDefault="000A7CDE">
      <w:pPr>
        <w:rPr>
          <w:i/>
          <w:sz w:val="23"/>
        </w:rPr>
      </w:pPr>
      <w:r>
        <w:rPr>
          <w:sz w:val="23"/>
        </w:rPr>
        <w:tab/>
      </w:r>
      <w:r>
        <w:rPr>
          <w:sz w:val="23"/>
        </w:rPr>
        <w:tab/>
      </w:r>
      <w:r>
        <w:rPr>
          <w:sz w:val="23"/>
        </w:rPr>
        <w:tab/>
        <w:t>~ drifting at ... knots to  ...</w:t>
      </w:r>
      <w:r>
        <w:rPr>
          <w:i/>
          <w:sz w:val="23"/>
        </w:rPr>
        <w:t xml:space="preserve"> (cardinal points).</w:t>
      </w:r>
    </w:p>
    <w:p w14:paraId="71AE4858" w14:textId="77777777" w:rsidR="000A7CDE" w:rsidRDefault="000A7CDE">
      <w:pPr>
        <w:rPr>
          <w:sz w:val="23"/>
        </w:rPr>
      </w:pPr>
      <w:r>
        <w:rPr>
          <w:i/>
          <w:sz w:val="23"/>
        </w:rPr>
        <w:tab/>
      </w:r>
      <w:r>
        <w:rPr>
          <w:i/>
          <w:sz w:val="23"/>
        </w:rPr>
        <w:tab/>
      </w:r>
      <w:r>
        <w:rPr>
          <w:i/>
          <w:sz w:val="23"/>
        </w:rPr>
        <w:tab/>
      </w:r>
      <w:r>
        <w:rPr>
          <w:sz w:val="23"/>
        </w:rPr>
        <w:t>~ drifting into danger.</w:t>
      </w:r>
    </w:p>
    <w:p w14:paraId="461A3CBF" w14:textId="77777777" w:rsidR="000A7CDE" w:rsidRDefault="000A7CDE">
      <w:pPr>
        <w:rPr>
          <w:sz w:val="23"/>
        </w:rPr>
      </w:pPr>
      <w:r>
        <w:rPr>
          <w:sz w:val="23"/>
        </w:rPr>
        <w:tab/>
        <w:t>.2</w:t>
      </w:r>
      <w:r>
        <w:rPr>
          <w:sz w:val="23"/>
        </w:rPr>
        <w:tab/>
        <w:t>I require / MV ...  requires tug assistance.</w:t>
      </w:r>
    </w:p>
    <w:p w14:paraId="77995110" w14:textId="77777777" w:rsidR="000A7CDE" w:rsidRDefault="000A7CDE">
      <w:pPr>
        <w:rPr>
          <w:sz w:val="23"/>
        </w:rPr>
      </w:pPr>
    </w:p>
    <w:p w14:paraId="4FC7BF4F" w14:textId="77777777" w:rsidR="000A7CDE" w:rsidRDefault="000A7CDE">
      <w:pPr>
        <w:rPr>
          <w:sz w:val="23"/>
        </w:rPr>
      </w:pPr>
      <w:r>
        <w:rPr>
          <w:sz w:val="23"/>
        </w:rPr>
        <w:t>.8</w:t>
      </w:r>
      <w:r>
        <w:rPr>
          <w:sz w:val="23"/>
        </w:rPr>
        <w:tab/>
      </w:r>
      <w:r>
        <w:rPr>
          <w:sz w:val="23"/>
        </w:rPr>
        <w:tab/>
      </w:r>
      <w:r>
        <w:rPr>
          <w:b/>
          <w:sz w:val="23"/>
        </w:rPr>
        <w:t>Armed attack / piracy</w:t>
      </w:r>
    </w:p>
    <w:p w14:paraId="3D031423" w14:textId="77777777" w:rsidR="000A7CDE" w:rsidRDefault="000A7CDE">
      <w:pPr>
        <w:rPr>
          <w:sz w:val="23"/>
        </w:rPr>
      </w:pPr>
    </w:p>
    <w:p w14:paraId="3A2865C5" w14:textId="77777777" w:rsidR="000A7CDE" w:rsidRDefault="000A7CDE">
      <w:pPr>
        <w:rPr>
          <w:sz w:val="23"/>
        </w:rPr>
      </w:pPr>
      <w:r>
        <w:rPr>
          <w:sz w:val="23"/>
        </w:rPr>
        <w:tab/>
        <w:t>.1</w:t>
      </w:r>
      <w:r>
        <w:rPr>
          <w:sz w:val="23"/>
        </w:rPr>
        <w:tab/>
        <w:t xml:space="preserve">I am / MV </w:t>
      </w:r>
      <w:r>
        <w:rPr>
          <w:b/>
          <w:sz w:val="23"/>
        </w:rPr>
        <w:t xml:space="preserve"> </w:t>
      </w:r>
      <w:r>
        <w:rPr>
          <w:sz w:val="23"/>
        </w:rPr>
        <w:t>... under attack by pirates.</w:t>
      </w:r>
    </w:p>
    <w:p w14:paraId="3AD5155A" w14:textId="77777777" w:rsidR="000A7CDE" w:rsidRDefault="000A7CDE">
      <w:pPr>
        <w:rPr>
          <w:sz w:val="23"/>
        </w:rPr>
      </w:pPr>
      <w:r>
        <w:rPr>
          <w:sz w:val="23"/>
        </w:rPr>
        <w:tab/>
        <w:t>.1.1</w:t>
      </w:r>
      <w:r>
        <w:rPr>
          <w:sz w:val="23"/>
        </w:rPr>
        <w:tab/>
      </w:r>
      <w:r>
        <w:rPr>
          <w:sz w:val="23"/>
        </w:rPr>
        <w:tab/>
        <w:t>I / MV ... was under attack by pirates.</w:t>
      </w:r>
    </w:p>
    <w:p w14:paraId="1BA0EEEC" w14:textId="77777777" w:rsidR="000A7CDE" w:rsidRDefault="000A7CDE">
      <w:pPr>
        <w:rPr>
          <w:sz w:val="23"/>
        </w:rPr>
      </w:pPr>
      <w:r>
        <w:rPr>
          <w:sz w:val="23"/>
        </w:rPr>
        <w:tab/>
        <w:t>.2</w:t>
      </w:r>
      <w:r>
        <w:rPr>
          <w:sz w:val="23"/>
        </w:rPr>
        <w:tab/>
        <w:t>I require / MV ... requires  assistance.</w:t>
      </w:r>
    </w:p>
    <w:p w14:paraId="07FA8351" w14:textId="77777777" w:rsidR="000A7CDE" w:rsidRDefault="000A7CDE">
      <w:pPr>
        <w:rPr>
          <w:sz w:val="23"/>
        </w:rPr>
      </w:pPr>
      <w:r>
        <w:rPr>
          <w:sz w:val="23"/>
        </w:rPr>
        <w:tab/>
        <w:t>.3</w:t>
      </w:r>
      <w:r>
        <w:rPr>
          <w:sz w:val="23"/>
        </w:rPr>
        <w:tab/>
        <w:t>What kind of assistance is required?</w:t>
      </w:r>
    </w:p>
    <w:p w14:paraId="308C7B04" w14:textId="77777777" w:rsidR="000A7CDE" w:rsidRDefault="000A7CDE">
      <w:pPr>
        <w:rPr>
          <w:sz w:val="23"/>
        </w:rPr>
      </w:pPr>
      <w:r>
        <w:rPr>
          <w:sz w:val="23"/>
        </w:rPr>
        <w:tab/>
        <w:t>.3.1</w:t>
      </w:r>
      <w:r>
        <w:rPr>
          <w:sz w:val="23"/>
        </w:rPr>
        <w:tab/>
      </w:r>
      <w:r>
        <w:rPr>
          <w:sz w:val="23"/>
        </w:rPr>
        <w:tab/>
        <w:t>I require / MV ... requires</w:t>
      </w:r>
    </w:p>
    <w:p w14:paraId="185811F6" w14:textId="77777777" w:rsidR="000A7CDE" w:rsidRDefault="000A7CDE">
      <w:pPr>
        <w:rPr>
          <w:sz w:val="23"/>
        </w:rPr>
      </w:pPr>
      <w:r>
        <w:rPr>
          <w:sz w:val="23"/>
        </w:rPr>
        <w:tab/>
      </w:r>
      <w:r>
        <w:rPr>
          <w:sz w:val="23"/>
        </w:rPr>
        <w:tab/>
      </w:r>
      <w:r>
        <w:rPr>
          <w:sz w:val="23"/>
        </w:rPr>
        <w:tab/>
      </w:r>
      <w:r>
        <w:rPr>
          <w:sz w:val="23"/>
        </w:rPr>
        <w:tab/>
        <w:t>~ medical assistance.</w:t>
      </w:r>
    </w:p>
    <w:p w14:paraId="05B5C51D" w14:textId="77777777" w:rsidR="000A7CDE" w:rsidRDefault="000A7CDE">
      <w:pPr>
        <w:rPr>
          <w:sz w:val="23"/>
        </w:rPr>
      </w:pPr>
      <w:r>
        <w:rPr>
          <w:sz w:val="23"/>
        </w:rPr>
        <w:tab/>
      </w:r>
      <w:r>
        <w:rPr>
          <w:sz w:val="23"/>
        </w:rPr>
        <w:tab/>
      </w:r>
      <w:r>
        <w:rPr>
          <w:sz w:val="23"/>
        </w:rPr>
        <w:tab/>
      </w:r>
      <w:r>
        <w:rPr>
          <w:sz w:val="23"/>
        </w:rPr>
        <w:tab/>
        <w:t>~ navigational assistance.</w:t>
      </w:r>
    </w:p>
    <w:p w14:paraId="2957AC99" w14:textId="77777777" w:rsidR="000A7CDE" w:rsidRDefault="000A7CDE">
      <w:pPr>
        <w:rPr>
          <w:sz w:val="23"/>
        </w:rPr>
      </w:pPr>
      <w:r>
        <w:rPr>
          <w:sz w:val="23"/>
        </w:rPr>
        <w:tab/>
      </w:r>
      <w:r>
        <w:rPr>
          <w:sz w:val="23"/>
        </w:rPr>
        <w:tab/>
      </w:r>
      <w:r>
        <w:rPr>
          <w:sz w:val="23"/>
        </w:rPr>
        <w:tab/>
      </w:r>
      <w:r>
        <w:rPr>
          <w:sz w:val="23"/>
        </w:rPr>
        <w:tab/>
        <w:t>~ military assistance.</w:t>
      </w:r>
    </w:p>
    <w:p w14:paraId="238532DD" w14:textId="77777777" w:rsidR="000A7CDE" w:rsidRDefault="000A7CDE">
      <w:pPr>
        <w:rPr>
          <w:sz w:val="23"/>
        </w:rPr>
      </w:pPr>
      <w:r>
        <w:rPr>
          <w:sz w:val="23"/>
        </w:rPr>
        <w:tab/>
      </w:r>
      <w:r>
        <w:rPr>
          <w:sz w:val="23"/>
        </w:rPr>
        <w:tab/>
      </w:r>
      <w:r>
        <w:rPr>
          <w:sz w:val="23"/>
        </w:rPr>
        <w:tab/>
      </w:r>
      <w:r>
        <w:rPr>
          <w:sz w:val="23"/>
        </w:rPr>
        <w:tab/>
        <w:t>~ tug assistance.</w:t>
      </w:r>
    </w:p>
    <w:p w14:paraId="47FD147D" w14:textId="77777777" w:rsidR="000A7CDE" w:rsidRDefault="000A7CDE">
      <w:pPr>
        <w:rPr>
          <w:sz w:val="23"/>
        </w:rPr>
      </w:pPr>
      <w:r>
        <w:rPr>
          <w:sz w:val="23"/>
        </w:rPr>
        <w:tab/>
      </w:r>
      <w:r>
        <w:rPr>
          <w:sz w:val="23"/>
        </w:rPr>
        <w:tab/>
      </w:r>
      <w:r>
        <w:rPr>
          <w:sz w:val="23"/>
        </w:rPr>
        <w:tab/>
      </w:r>
      <w:r>
        <w:rPr>
          <w:sz w:val="23"/>
        </w:rPr>
        <w:tab/>
        <w:t>~ escort / ... .</w:t>
      </w:r>
    </w:p>
    <w:p w14:paraId="5307CED5" w14:textId="77777777" w:rsidR="000A7CDE" w:rsidRDefault="000A7CDE">
      <w:pPr>
        <w:rPr>
          <w:sz w:val="23"/>
        </w:rPr>
      </w:pPr>
      <w:r>
        <w:rPr>
          <w:sz w:val="23"/>
        </w:rPr>
        <w:tab/>
        <w:t>.4</w:t>
      </w:r>
      <w:r>
        <w:rPr>
          <w:sz w:val="23"/>
        </w:rPr>
        <w:tab/>
        <w:t>Report damage.</w:t>
      </w:r>
    </w:p>
    <w:p w14:paraId="6D96AFE5" w14:textId="77777777" w:rsidR="000A7CDE" w:rsidRDefault="000A7CDE">
      <w:pPr>
        <w:rPr>
          <w:sz w:val="23"/>
        </w:rPr>
      </w:pPr>
      <w:r>
        <w:rPr>
          <w:sz w:val="23"/>
        </w:rPr>
        <w:tab/>
        <w:t>.4.1</w:t>
      </w:r>
      <w:r>
        <w:rPr>
          <w:sz w:val="23"/>
        </w:rPr>
        <w:tab/>
      </w:r>
      <w:r>
        <w:rPr>
          <w:sz w:val="23"/>
        </w:rPr>
        <w:tab/>
        <w:t>I have / MV .. has</w:t>
      </w:r>
    </w:p>
    <w:p w14:paraId="48E6E152" w14:textId="77777777" w:rsidR="000A7CDE" w:rsidRDefault="000A7CDE">
      <w:pPr>
        <w:rPr>
          <w:sz w:val="23"/>
        </w:rPr>
      </w:pPr>
      <w:r>
        <w:rPr>
          <w:sz w:val="23"/>
        </w:rPr>
        <w:tab/>
      </w:r>
      <w:r>
        <w:rPr>
          <w:sz w:val="23"/>
        </w:rPr>
        <w:tab/>
      </w:r>
      <w:r>
        <w:rPr>
          <w:sz w:val="23"/>
        </w:rPr>
        <w:tab/>
      </w:r>
      <w:r>
        <w:rPr>
          <w:sz w:val="23"/>
        </w:rPr>
        <w:tab/>
        <w:t>~  no damage.</w:t>
      </w:r>
    </w:p>
    <w:p w14:paraId="5C5EEDD0" w14:textId="77777777" w:rsidR="000A7CDE" w:rsidRDefault="000A7CDE">
      <w:pPr>
        <w:rPr>
          <w:sz w:val="23"/>
        </w:rPr>
      </w:pPr>
      <w:r>
        <w:rPr>
          <w:sz w:val="23"/>
        </w:rPr>
        <w:tab/>
      </w:r>
      <w:r>
        <w:rPr>
          <w:sz w:val="23"/>
        </w:rPr>
        <w:tab/>
      </w:r>
      <w:r>
        <w:rPr>
          <w:sz w:val="23"/>
        </w:rPr>
        <w:tab/>
      </w:r>
      <w:r>
        <w:rPr>
          <w:sz w:val="23"/>
        </w:rPr>
        <w:tab/>
        <w:t>~ damage to navigational equipment / ... .</w:t>
      </w:r>
    </w:p>
    <w:p w14:paraId="40D63B66" w14:textId="77777777" w:rsidR="000A7CDE" w:rsidRDefault="000A7CDE">
      <w:pPr>
        <w:rPr>
          <w:sz w:val="23"/>
        </w:rPr>
      </w:pPr>
      <w:r>
        <w:rPr>
          <w:sz w:val="23"/>
        </w:rPr>
        <w:tab/>
        <w:t>.4.2</w:t>
      </w:r>
      <w:r>
        <w:rPr>
          <w:sz w:val="23"/>
        </w:rPr>
        <w:tab/>
      </w:r>
      <w:r>
        <w:rPr>
          <w:sz w:val="23"/>
        </w:rPr>
        <w:tab/>
      </w:r>
      <w:r>
        <w:rPr>
          <w:sz w:val="23"/>
        </w:rPr>
        <w:tab/>
        <w:t>I am / MV ... not under command.</w:t>
      </w:r>
    </w:p>
    <w:p w14:paraId="75B1950A" w14:textId="77777777" w:rsidR="000A7CDE" w:rsidRDefault="000A7CDE">
      <w:pPr>
        <w:rPr>
          <w:sz w:val="23"/>
        </w:rPr>
      </w:pPr>
      <w:r>
        <w:rPr>
          <w:sz w:val="23"/>
        </w:rPr>
        <w:tab/>
        <w:t>.5</w:t>
      </w:r>
      <w:r>
        <w:rPr>
          <w:sz w:val="23"/>
        </w:rPr>
        <w:tab/>
        <w:t>Can you / can MV ...  proceed?</w:t>
      </w:r>
    </w:p>
    <w:p w14:paraId="38AF8A6F" w14:textId="77777777" w:rsidR="000A7CDE" w:rsidRDefault="000A7CDE">
      <w:pPr>
        <w:rPr>
          <w:sz w:val="23"/>
        </w:rPr>
      </w:pPr>
      <w:r>
        <w:rPr>
          <w:sz w:val="23"/>
        </w:rPr>
        <w:tab/>
        <w:t>.5.1</w:t>
      </w:r>
      <w:r>
        <w:rPr>
          <w:sz w:val="23"/>
        </w:rPr>
        <w:tab/>
      </w:r>
      <w:r>
        <w:rPr>
          <w:sz w:val="23"/>
        </w:rPr>
        <w:tab/>
        <w:t>Yes, I / MV ... can proceed.</w:t>
      </w:r>
    </w:p>
    <w:p w14:paraId="415E8A15" w14:textId="77777777" w:rsidR="000A7CDE" w:rsidRDefault="000A7CDE">
      <w:pPr>
        <w:rPr>
          <w:sz w:val="23"/>
        </w:rPr>
      </w:pPr>
      <w:r>
        <w:rPr>
          <w:sz w:val="23"/>
        </w:rPr>
        <w:tab/>
        <w:t>.5.2</w:t>
      </w:r>
      <w:r>
        <w:rPr>
          <w:sz w:val="23"/>
        </w:rPr>
        <w:tab/>
      </w:r>
      <w:r>
        <w:rPr>
          <w:sz w:val="23"/>
        </w:rPr>
        <w:tab/>
        <w:t xml:space="preserve">No,  I / MV ... cannot proceed. </w:t>
      </w:r>
    </w:p>
    <w:p w14:paraId="62E42596" w14:textId="77777777" w:rsidR="000A7CDE" w:rsidRDefault="000A7CDE">
      <w:pPr>
        <w:rPr>
          <w:sz w:val="23"/>
        </w:rPr>
      </w:pPr>
    </w:p>
    <w:p w14:paraId="6582E327" w14:textId="77777777" w:rsidR="000A7CDE" w:rsidRDefault="000A7CDE">
      <w:pPr>
        <w:rPr>
          <w:sz w:val="23"/>
        </w:rPr>
      </w:pPr>
      <w:r>
        <w:rPr>
          <w:sz w:val="23"/>
        </w:rPr>
        <w:t>.9</w:t>
      </w:r>
      <w:r>
        <w:rPr>
          <w:sz w:val="23"/>
        </w:rPr>
        <w:tab/>
      </w:r>
      <w:r>
        <w:rPr>
          <w:sz w:val="23"/>
        </w:rPr>
        <w:tab/>
      </w:r>
      <w:r>
        <w:rPr>
          <w:b/>
          <w:sz w:val="23"/>
        </w:rPr>
        <w:t>Undesignated distress</w:t>
      </w:r>
    </w:p>
    <w:p w14:paraId="69512C14" w14:textId="77777777" w:rsidR="000A7CDE" w:rsidRDefault="000A7CDE">
      <w:pPr>
        <w:rPr>
          <w:sz w:val="23"/>
        </w:rPr>
      </w:pPr>
    </w:p>
    <w:p w14:paraId="6A14DE18" w14:textId="77777777" w:rsidR="000A7CDE" w:rsidRDefault="000A7CDE">
      <w:pPr>
        <w:rPr>
          <w:sz w:val="23"/>
        </w:rPr>
      </w:pPr>
      <w:r>
        <w:rPr>
          <w:sz w:val="23"/>
        </w:rPr>
        <w:tab/>
        <w:t>.1</w:t>
      </w:r>
      <w:r>
        <w:rPr>
          <w:sz w:val="23"/>
        </w:rPr>
        <w:tab/>
        <w:t>I have / MV ... has problems with cargo / engine(s) / navigation / ... .</w:t>
      </w:r>
    </w:p>
    <w:p w14:paraId="3D992EF6" w14:textId="77777777" w:rsidR="000A7CDE" w:rsidRDefault="000A7CDE">
      <w:pPr>
        <w:rPr>
          <w:sz w:val="23"/>
        </w:rPr>
      </w:pPr>
      <w:r>
        <w:rPr>
          <w:sz w:val="23"/>
        </w:rPr>
        <w:tab/>
        <w:t>.2</w:t>
      </w:r>
      <w:r>
        <w:rPr>
          <w:sz w:val="23"/>
        </w:rPr>
        <w:tab/>
        <w:t>I require / MV ... requires ... .</w:t>
      </w:r>
    </w:p>
    <w:p w14:paraId="38AB70F4" w14:textId="77777777" w:rsidR="000A7CDE" w:rsidRDefault="000A7CDE">
      <w:pPr>
        <w:rPr>
          <w:sz w:val="23"/>
        </w:rPr>
      </w:pPr>
    </w:p>
    <w:p w14:paraId="24191576" w14:textId="77777777" w:rsidR="000A7CDE" w:rsidRDefault="000A7CDE">
      <w:pPr>
        <w:rPr>
          <w:sz w:val="23"/>
        </w:rPr>
      </w:pPr>
      <w:r>
        <w:rPr>
          <w:sz w:val="23"/>
        </w:rPr>
        <w:br w:type="page"/>
      </w:r>
      <w:r>
        <w:rPr>
          <w:sz w:val="23"/>
        </w:rPr>
        <w:lastRenderedPageBreak/>
        <w:t>.10</w:t>
      </w:r>
      <w:r>
        <w:rPr>
          <w:sz w:val="23"/>
        </w:rPr>
        <w:tab/>
      </w:r>
      <w:r>
        <w:rPr>
          <w:sz w:val="23"/>
        </w:rPr>
        <w:tab/>
      </w:r>
      <w:r>
        <w:rPr>
          <w:b/>
          <w:sz w:val="23"/>
        </w:rPr>
        <w:t>Abandoning vessel</w:t>
      </w:r>
    </w:p>
    <w:p w14:paraId="71591B05" w14:textId="77777777" w:rsidR="000A7CDE" w:rsidRDefault="000A7CDE">
      <w:pPr>
        <w:rPr>
          <w:sz w:val="23"/>
        </w:rPr>
      </w:pPr>
    </w:p>
    <w:p w14:paraId="026E6FC7" w14:textId="77777777" w:rsidR="000A7CDE" w:rsidRDefault="000A7CDE">
      <w:pPr>
        <w:rPr>
          <w:sz w:val="23"/>
        </w:rPr>
      </w:pPr>
      <w:r>
        <w:rPr>
          <w:sz w:val="23"/>
        </w:rPr>
        <w:tab/>
        <w:t>.1</w:t>
      </w:r>
      <w:r>
        <w:rPr>
          <w:sz w:val="23"/>
        </w:rPr>
        <w:tab/>
        <w:t xml:space="preserve"> I / crew of MV ... must abandon vessel ... after explosion / collision /</w:t>
      </w:r>
    </w:p>
    <w:p w14:paraId="61C2DA91" w14:textId="77777777" w:rsidR="000A7CDE" w:rsidRDefault="000A7CDE">
      <w:pPr>
        <w:rPr>
          <w:sz w:val="23"/>
        </w:rPr>
      </w:pPr>
      <w:r>
        <w:rPr>
          <w:sz w:val="23"/>
        </w:rPr>
        <w:tab/>
      </w:r>
      <w:r>
        <w:rPr>
          <w:sz w:val="23"/>
        </w:rPr>
        <w:tab/>
        <w:t>grounding / flooding / piracy / armed attack / ... .</w:t>
      </w:r>
      <w:r>
        <w:rPr>
          <w:sz w:val="23"/>
        </w:rPr>
        <w:tab/>
      </w:r>
      <w:r>
        <w:rPr>
          <w:sz w:val="23"/>
        </w:rPr>
        <w:tab/>
      </w:r>
      <w:r>
        <w:rPr>
          <w:sz w:val="23"/>
        </w:rPr>
        <w:tab/>
      </w:r>
    </w:p>
    <w:p w14:paraId="0B47CC24" w14:textId="77777777" w:rsidR="000A7CDE" w:rsidRDefault="000A7CDE">
      <w:pPr>
        <w:rPr>
          <w:sz w:val="23"/>
        </w:rPr>
      </w:pPr>
    </w:p>
    <w:p w14:paraId="5C6F34ED" w14:textId="77777777" w:rsidR="000A7CDE" w:rsidRDefault="000A7CDE">
      <w:pPr>
        <w:rPr>
          <w:sz w:val="23"/>
        </w:rPr>
      </w:pPr>
      <w:r>
        <w:rPr>
          <w:sz w:val="23"/>
        </w:rPr>
        <w:t>.11</w:t>
      </w:r>
      <w:r>
        <w:rPr>
          <w:sz w:val="23"/>
        </w:rPr>
        <w:tab/>
      </w:r>
      <w:r>
        <w:rPr>
          <w:sz w:val="23"/>
        </w:rPr>
        <w:tab/>
      </w:r>
      <w:r>
        <w:rPr>
          <w:b/>
          <w:sz w:val="23"/>
        </w:rPr>
        <w:t>Person overboard</w:t>
      </w:r>
    </w:p>
    <w:p w14:paraId="314E5C9D" w14:textId="77777777" w:rsidR="000A7CDE" w:rsidRDefault="000A7CDE">
      <w:pPr>
        <w:rPr>
          <w:sz w:val="23"/>
        </w:rPr>
      </w:pPr>
    </w:p>
    <w:p w14:paraId="2643B7D2" w14:textId="77777777" w:rsidR="000A7CDE" w:rsidRDefault="000A7CDE">
      <w:pPr>
        <w:rPr>
          <w:sz w:val="23"/>
        </w:rPr>
      </w:pPr>
      <w:r>
        <w:rPr>
          <w:sz w:val="23"/>
        </w:rPr>
        <w:tab/>
        <w:t>. 1</w:t>
      </w:r>
      <w:r>
        <w:rPr>
          <w:sz w:val="23"/>
        </w:rPr>
        <w:tab/>
        <w:t>I have / MV ... has lost person(s) overboard in position ... .</w:t>
      </w:r>
    </w:p>
    <w:p w14:paraId="0EEFC364" w14:textId="77777777" w:rsidR="000A7CDE" w:rsidRDefault="000A7CDE">
      <w:pPr>
        <w:rPr>
          <w:sz w:val="23"/>
        </w:rPr>
      </w:pPr>
      <w:r>
        <w:rPr>
          <w:sz w:val="23"/>
        </w:rPr>
        <w:tab/>
        <w:t>. 2</w:t>
      </w:r>
      <w:r>
        <w:rPr>
          <w:sz w:val="23"/>
        </w:rPr>
        <w:tab/>
        <w:t>Assist with search in vicinity of position ... .</w:t>
      </w:r>
    </w:p>
    <w:p w14:paraId="1F278D7A" w14:textId="77777777" w:rsidR="000A7CDE" w:rsidRDefault="000A7CDE">
      <w:pPr>
        <w:rPr>
          <w:sz w:val="23"/>
        </w:rPr>
      </w:pPr>
      <w:r>
        <w:rPr>
          <w:sz w:val="23"/>
        </w:rPr>
        <w:tab/>
        <w:t>. 3</w:t>
      </w:r>
      <w:r>
        <w:rPr>
          <w:sz w:val="23"/>
        </w:rPr>
        <w:tab/>
        <w:t>All vessels in vicinity of position ... keep sharp lookout and report to ... .</w:t>
      </w:r>
    </w:p>
    <w:p w14:paraId="4B6B32FF" w14:textId="77777777" w:rsidR="000A7CDE" w:rsidRDefault="000A7CDE">
      <w:pPr>
        <w:rPr>
          <w:sz w:val="23"/>
        </w:rPr>
      </w:pPr>
      <w:r>
        <w:rPr>
          <w:sz w:val="23"/>
        </w:rPr>
        <w:tab/>
        <w:t>. 4</w:t>
      </w:r>
      <w:r>
        <w:rPr>
          <w:sz w:val="23"/>
        </w:rPr>
        <w:tab/>
        <w:t xml:space="preserve">I am / MV… is proceeding for assistance.  ETA at ... UTC / within ... hours.   </w:t>
      </w:r>
    </w:p>
    <w:p w14:paraId="6A904AE2" w14:textId="77777777" w:rsidR="000A7CDE" w:rsidRDefault="000A7CDE">
      <w:pPr>
        <w:rPr>
          <w:sz w:val="23"/>
        </w:rPr>
      </w:pPr>
      <w:r>
        <w:rPr>
          <w:sz w:val="23"/>
        </w:rPr>
        <w:tab/>
        <w:t>. 5</w:t>
      </w:r>
      <w:r>
        <w:rPr>
          <w:sz w:val="23"/>
        </w:rPr>
        <w:tab/>
        <w:t>Search in vicinity of position ... .</w:t>
      </w:r>
    </w:p>
    <w:p w14:paraId="3C95AFAC" w14:textId="77777777" w:rsidR="000A7CDE" w:rsidRDefault="000A7CDE">
      <w:pPr>
        <w:rPr>
          <w:sz w:val="23"/>
        </w:rPr>
      </w:pPr>
      <w:r>
        <w:rPr>
          <w:sz w:val="23"/>
        </w:rPr>
        <w:tab/>
        <w:t>. 5.1</w:t>
      </w:r>
      <w:r>
        <w:rPr>
          <w:sz w:val="23"/>
        </w:rPr>
        <w:tab/>
      </w:r>
      <w:r>
        <w:rPr>
          <w:sz w:val="23"/>
        </w:rPr>
        <w:tab/>
        <w:t>I am / MV ... is searching in vicinity of position ... .</w:t>
      </w:r>
    </w:p>
    <w:p w14:paraId="55811EB8" w14:textId="77777777" w:rsidR="000A7CDE" w:rsidRDefault="000A7CDE">
      <w:pPr>
        <w:rPr>
          <w:sz w:val="23"/>
        </w:rPr>
      </w:pPr>
      <w:r>
        <w:rPr>
          <w:sz w:val="23"/>
        </w:rPr>
        <w:tab/>
        <w:t>. 6</w:t>
      </w:r>
      <w:r>
        <w:rPr>
          <w:sz w:val="23"/>
        </w:rPr>
        <w:tab/>
        <w:t>Aircraft ETA at ... UTC / within ... hours to assist in search.</w:t>
      </w:r>
    </w:p>
    <w:p w14:paraId="55844C63" w14:textId="77777777" w:rsidR="000A7CDE" w:rsidRDefault="000A7CDE">
      <w:pPr>
        <w:rPr>
          <w:sz w:val="23"/>
        </w:rPr>
      </w:pPr>
      <w:r>
        <w:rPr>
          <w:sz w:val="23"/>
        </w:rPr>
        <w:tab/>
        <w:t>. 7</w:t>
      </w:r>
      <w:r>
        <w:rPr>
          <w:sz w:val="23"/>
        </w:rPr>
        <w:tab/>
        <w:t>Can you continue search?</w:t>
      </w:r>
    </w:p>
    <w:p w14:paraId="4F73601C" w14:textId="77777777" w:rsidR="000A7CDE" w:rsidRDefault="000A7CDE">
      <w:pPr>
        <w:rPr>
          <w:sz w:val="23"/>
        </w:rPr>
      </w:pPr>
      <w:r>
        <w:rPr>
          <w:sz w:val="23"/>
        </w:rPr>
        <w:tab/>
        <w:t>. 7.1</w:t>
      </w:r>
      <w:r>
        <w:rPr>
          <w:sz w:val="23"/>
        </w:rPr>
        <w:tab/>
      </w:r>
      <w:r>
        <w:rPr>
          <w:sz w:val="23"/>
        </w:rPr>
        <w:tab/>
        <w:t>Yes, I can continue search.</w:t>
      </w:r>
    </w:p>
    <w:p w14:paraId="183AEC77" w14:textId="77777777" w:rsidR="000A7CDE" w:rsidRDefault="000A7CDE">
      <w:pPr>
        <w:pStyle w:val="BodyText2"/>
        <w:rPr>
          <w:b w:val="0"/>
          <w:bCs/>
        </w:rPr>
      </w:pPr>
      <w:r>
        <w:rPr>
          <w:b w:val="0"/>
          <w:bCs/>
        </w:rPr>
        <w:tab/>
        <w:t>. 7.2</w:t>
      </w:r>
      <w:r>
        <w:rPr>
          <w:b w:val="0"/>
          <w:bCs/>
        </w:rPr>
        <w:tab/>
      </w:r>
      <w:r>
        <w:rPr>
          <w:b w:val="0"/>
          <w:bCs/>
        </w:rPr>
        <w:tab/>
        <w:t xml:space="preserve"> No, I cannot continue search.</w:t>
      </w:r>
    </w:p>
    <w:p w14:paraId="278E3FFD" w14:textId="77777777" w:rsidR="000A7CDE" w:rsidRDefault="000A7CDE">
      <w:pPr>
        <w:rPr>
          <w:sz w:val="23"/>
        </w:rPr>
      </w:pPr>
      <w:r>
        <w:rPr>
          <w:sz w:val="23"/>
        </w:rPr>
        <w:tab/>
        <w:t>. 8</w:t>
      </w:r>
      <w:r>
        <w:rPr>
          <w:sz w:val="23"/>
        </w:rPr>
        <w:tab/>
        <w:t>Stop search.</w:t>
      </w:r>
    </w:p>
    <w:p w14:paraId="17398D93" w14:textId="77777777" w:rsidR="000A7CDE" w:rsidRDefault="000A7CDE">
      <w:pPr>
        <w:rPr>
          <w:sz w:val="23"/>
        </w:rPr>
      </w:pPr>
      <w:r>
        <w:rPr>
          <w:sz w:val="23"/>
        </w:rPr>
        <w:tab/>
        <w:t>. 8.1</w:t>
      </w:r>
      <w:r>
        <w:rPr>
          <w:sz w:val="23"/>
        </w:rPr>
        <w:tab/>
      </w:r>
      <w:r>
        <w:rPr>
          <w:sz w:val="23"/>
        </w:rPr>
        <w:tab/>
        <w:t>Return to ... .</w:t>
      </w:r>
    </w:p>
    <w:p w14:paraId="15F910E1" w14:textId="77777777" w:rsidR="000A7CDE" w:rsidRDefault="000A7CDE">
      <w:pPr>
        <w:rPr>
          <w:sz w:val="23"/>
        </w:rPr>
      </w:pPr>
      <w:r>
        <w:rPr>
          <w:sz w:val="23"/>
        </w:rPr>
        <w:tab/>
        <w:t>. 8.2</w:t>
      </w:r>
      <w:r>
        <w:rPr>
          <w:sz w:val="23"/>
        </w:rPr>
        <w:tab/>
      </w:r>
      <w:r>
        <w:rPr>
          <w:sz w:val="23"/>
        </w:rPr>
        <w:tab/>
        <w:t>Proceed with your voyage.</w:t>
      </w:r>
    </w:p>
    <w:p w14:paraId="0F093E5D" w14:textId="77777777" w:rsidR="000A7CDE" w:rsidRDefault="000A7CDE">
      <w:pPr>
        <w:rPr>
          <w:sz w:val="23"/>
        </w:rPr>
      </w:pPr>
      <w:r>
        <w:rPr>
          <w:sz w:val="23"/>
        </w:rPr>
        <w:tab/>
        <w:t>.10</w:t>
      </w:r>
      <w:r>
        <w:rPr>
          <w:sz w:val="23"/>
        </w:rPr>
        <w:tab/>
        <w:t>What is the result of search?</w:t>
      </w:r>
    </w:p>
    <w:p w14:paraId="70AA3938" w14:textId="77777777" w:rsidR="000A7CDE" w:rsidRDefault="000A7CDE">
      <w:pPr>
        <w:rPr>
          <w:sz w:val="23"/>
        </w:rPr>
      </w:pPr>
      <w:r>
        <w:rPr>
          <w:sz w:val="23"/>
        </w:rPr>
        <w:tab/>
        <w:t>.10.1</w:t>
      </w:r>
      <w:r>
        <w:rPr>
          <w:sz w:val="23"/>
        </w:rPr>
        <w:tab/>
      </w:r>
      <w:r>
        <w:rPr>
          <w:sz w:val="23"/>
        </w:rPr>
        <w:tab/>
        <w:t>The result of  search is negative.</w:t>
      </w:r>
    </w:p>
    <w:p w14:paraId="4D620577" w14:textId="77777777" w:rsidR="000A7CDE" w:rsidRDefault="000A7CDE">
      <w:pPr>
        <w:rPr>
          <w:sz w:val="23"/>
        </w:rPr>
      </w:pPr>
      <w:r>
        <w:rPr>
          <w:sz w:val="23"/>
        </w:rPr>
        <w:tab/>
        <w:t>.11</w:t>
      </w:r>
      <w:r>
        <w:rPr>
          <w:sz w:val="23"/>
        </w:rPr>
        <w:tab/>
        <w:t>I / MV ... located / picked up  person(s) in position ... .</w:t>
      </w:r>
    </w:p>
    <w:p w14:paraId="44788444" w14:textId="77777777" w:rsidR="000A7CDE" w:rsidRDefault="000A7CDE">
      <w:pPr>
        <w:rPr>
          <w:sz w:val="23"/>
        </w:rPr>
      </w:pPr>
      <w:r>
        <w:rPr>
          <w:sz w:val="23"/>
        </w:rPr>
        <w:tab/>
        <w:t>.12</w:t>
      </w:r>
      <w:r>
        <w:rPr>
          <w:sz w:val="23"/>
        </w:rPr>
        <w:tab/>
        <w:t>Person picked up is crew/member / passenger of MV ... .</w:t>
      </w:r>
    </w:p>
    <w:p w14:paraId="5E76FCF8" w14:textId="77777777" w:rsidR="000A7CDE" w:rsidRDefault="000A7CDE">
      <w:pPr>
        <w:rPr>
          <w:sz w:val="23"/>
        </w:rPr>
      </w:pPr>
      <w:r>
        <w:rPr>
          <w:sz w:val="23"/>
        </w:rPr>
        <w:tab/>
        <w:t>.13</w:t>
      </w:r>
      <w:r>
        <w:rPr>
          <w:sz w:val="23"/>
        </w:rPr>
        <w:tab/>
        <w:t>What is condition of person(s)?</w:t>
      </w:r>
    </w:p>
    <w:p w14:paraId="15D38EE3" w14:textId="77777777" w:rsidR="000A7CDE" w:rsidRDefault="000A7CDE">
      <w:pPr>
        <w:rPr>
          <w:sz w:val="23"/>
        </w:rPr>
      </w:pPr>
      <w:r>
        <w:rPr>
          <w:sz w:val="23"/>
        </w:rPr>
        <w:tab/>
        <w:t>.13.1</w:t>
      </w:r>
      <w:r>
        <w:rPr>
          <w:sz w:val="23"/>
        </w:rPr>
        <w:tab/>
      </w:r>
      <w:r>
        <w:rPr>
          <w:sz w:val="23"/>
        </w:rPr>
        <w:tab/>
        <w:t>Condition of person(s) bad / good.</w:t>
      </w:r>
    </w:p>
    <w:p w14:paraId="701D574E" w14:textId="77777777" w:rsidR="000A7CDE" w:rsidRDefault="000A7CDE">
      <w:pPr>
        <w:rPr>
          <w:sz w:val="23"/>
        </w:rPr>
      </w:pPr>
      <w:r>
        <w:rPr>
          <w:sz w:val="23"/>
        </w:rPr>
        <w:tab/>
        <w:t>.13.2</w:t>
      </w:r>
      <w:r>
        <w:rPr>
          <w:sz w:val="23"/>
        </w:rPr>
        <w:tab/>
      </w:r>
      <w:r>
        <w:rPr>
          <w:sz w:val="23"/>
        </w:rPr>
        <w:tab/>
        <w:t>Person(s) dead.</w:t>
      </w:r>
    </w:p>
    <w:p w14:paraId="30AB380F" w14:textId="77777777" w:rsidR="000A7CDE" w:rsidRDefault="000A7CDE">
      <w:pPr>
        <w:rPr>
          <w:sz w:val="23"/>
        </w:rPr>
      </w:pPr>
    </w:p>
    <w:p w14:paraId="33926081" w14:textId="77777777" w:rsidR="000A7CDE" w:rsidRDefault="000A7CDE">
      <w:pPr>
        <w:rPr>
          <w:sz w:val="23"/>
        </w:rPr>
      </w:pPr>
      <w:r>
        <w:rPr>
          <w:sz w:val="23"/>
        </w:rPr>
        <w:tab/>
      </w:r>
    </w:p>
    <w:p w14:paraId="118D1287" w14:textId="77777777" w:rsidR="000A7CDE" w:rsidRDefault="000A7CDE">
      <w:pPr>
        <w:rPr>
          <w:sz w:val="23"/>
        </w:rPr>
      </w:pPr>
      <w:r>
        <w:rPr>
          <w:b/>
          <w:sz w:val="23"/>
        </w:rPr>
        <w:t>A1/1.2</w:t>
      </w:r>
      <w:r>
        <w:rPr>
          <w:sz w:val="23"/>
        </w:rPr>
        <w:tab/>
      </w:r>
      <w:r>
        <w:rPr>
          <w:b/>
          <w:sz w:val="23"/>
        </w:rPr>
        <w:t>Search and Rescue communication</w:t>
      </w:r>
    </w:p>
    <w:p w14:paraId="6C0C7A77" w14:textId="77777777" w:rsidR="000A7CDE" w:rsidRDefault="000A7CDE">
      <w:pPr>
        <w:rPr>
          <w:sz w:val="23"/>
        </w:rPr>
      </w:pPr>
    </w:p>
    <w:p w14:paraId="35C314A0" w14:textId="77777777" w:rsidR="000A7CDE" w:rsidRDefault="000A7CDE">
      <w:pPr>
        <w:rPr>
          <w:sz w:val="23"/>
        </w:rPr>
      </w:pPr>
      <w:r>
        <w:rPr>
          <w:sz w:val="23"/>
        </w:rPr>
        <w:t>.1</w:t>
      </w:r>
      <w:r>
        <w:rPr>
          <w:sz w:val="23"/>
        </w:rPr>
        <w:tab/>
      </w:r>
      <w:r>
        <w:rPr>
          <w:sz w:val="23"/>
        </w:rPr>
        <w:tab/>
      </w:r>
      <w:r>
        <w:rPr>
          <w:b/>
          <w:sz w:val="23"/>
        </w:rPr>
        <w:t>SAR communications</w:t>
      </w:r>
      <w:r>
        <w:rPr>
          <w:sz w:val="23"/>
        </w:rPr>
        <w:t xml:space="preserve"> (specifying or supplementary to 1.1)</w:t>
      </w:r>
    </w:p>
    <w:p w14:paraId="17FB1F76" w14:textId="77777777" w:rsidR="000A7CDE" w:rsidRDefault="000A7CDE">
      <w:pPr>
        <w:rPr>
          <w:sz w:val="23"/>
        </w:rPr>
      </w:pPr>
    </w:p>
    <w:p w14:paraId="17F2A379" w14:textId="77777777" w:rsidR="000A7CDE" w:rsidRDefault="000A7CDE">
      <w:pPr>
        <w:rPr>
          <w:sz w:val="23"/>
        </w:rPr>
      </w:pPr>
      <w:r>
        <w:rPr>
          <w:sz w:val="23"/>
        </w:rPr>
        <w:tab/>
        <w:t>. 1</w:t>
      </w:r>
      <w:r>
        <w:rPr>
          <w:sz w:val="23"/>
        </w:rPr>
        <w:tab/>
        <w:t>I require / MV ... requires assistance.</w:t>
      </w:r>
    </w:p>
    <w:p w14:paraId="527615DF" w14:textId="77777777" w:rsidR="000A7CDE" w:rsidRDefault="000A7CDE">
      <w:pPr>
        <w:rPr>
          <w:sz w:val="23"/>
        </w:rPr>
      </w:pPr>
      <w:r>
        <w:rPr>
          <w:sz w:val="23"/>
        </w:rPr>
        <w:tab/>
        <w:t>. 2</w:t>
      </w:r>
      <w:r>
        <w:rPr>
          <w:sz w:val="23"/>
        </w:rPr>
        <w:tab/>
        <w:t>I am / MV ... proceeding to your assistance.</w:t>
      </w:r>
    </w:p>
    <w:p w14:paraId="1731FFB4" w14:textId="77777777" w:rsidR="000A7CDE" w:rsidRDefault="000A7CDE">
      <w:pPr>
        <w:rPr>
          <w:sz w:val="23"/>
        </w:rPr>
      </w:pPr>
      <w:r>
        <w:rPr>
          <w:sz w:val="23"/>
        </w:rPr>
        <w:tab/>
        <w:t>. 3</w:t>
      </w:r>
      <w:r>
        <w:rPr>
          <w:sz w:val="23"/>
        </w:rPr>
        <w:tab/>
        <w:t>What is your MMSI number?</w:t>
      </w:r>
    </w:p>
    <w:p w14:paraId="742B613F" w14:textId="77777777" w:rsidR="000A7CDE" w:rsidRDefault="000A7CDE">
      <w:pPr>
        <w:rPr>
          <w:sz w:val="23"/>
        </w:rPr>
      </w:pPr>
      <w:r>
        <w:rPr>
          <w:sz w:val="23"/>
        </w:rPr>
        <w:tab/>
        <w:t>. 3.1</w:t>
      </w:r>
      <w:r>
        <w:rPr>
          <w:sz w:val="23"/>
        </w:rPr>
        <w:tab/>
      </w:r>
      <w:r>
        <w:rPr>
          <w:sz w:val="23"/>
        </w:rPr>
        <w:tab/>
        <w:t>My MMSI number is …. .</w:t>
      </w:r>
    </w:p>
    <w:p w14:paraId="3F3EAB51" w14:textId="77777777" w:rsidR="000A7CDE" w:rsidRDefault="000A7CDE">
      <w:pPr>
        <w:ind w:firstLine="720"/>
        <w:rPr>
          <w:sz w:val="23"/>
        </w:rPr>
      </w:pPr>
      <w:r>
        <w:rPr>
          <w:sz w:val="23"/>
        </w:rPr>
        <w:t>. 4</w:t>
      </w:r>
      <w:r>
        <w:rPr>
          <w:sz w:val="23"/>
        </w:rPr>
        <w:tab/>
        <w:t>What is your position?</w:t>
      </w:r>
    </w:p>
    <w:p w14:paraId="623F1EF6" w14:textId="77777777" w:rsidR="000A7CDE" w:rsidRDefault="000A7CDE">
      <w:pPr>
        <w:pStyle w:val="BodyText2"/>
        <w:rPr>
          <w:b w:val="0"/>
          <w:bCs/>
        </w:rPr>
      </w:pPr>
      <w:r>
        <w:rPr>
          <w:b w:val="0"/>
          <w:bCs/>
        </w:rPr>
        <w:tab/>
        <w:t>. 4.1</w:t>
      </w:r>
      <w:r>
        <w:rPr>
          <w:b w:val="0"/>
          <w:bCs/>
        </w:rPr>
        <w:tab/>
      </w:r>
      <w:r>
        <w:rPr>
          <w:b w:val="0"/>
          <w:bCs/>
        </w:rPr>
        <w:tab/>
        <w:t>My position ... .</w:t>
      </w:r>
    </w:p>
    <w:p w14:paraId="2A93A9B9" w14:textId="77777777" w:rsidR="000A7CDE" w:rsidRDefault="000A7CDE">
      <w:pPr>
        <w:pStyle w:val="BodyText2"/>
        <w:rPr>
          <w:b w:val="0"/>
          <w:bCs/>
        </w:rPr>
      </w:pPr>
      <w:r>
        <w:rPr>
          <w:b w:val="0"/>
          <w:bCs/>
        </w:rPr>
        <w:tab/>
        <w:t>. 5</w:t>
      </w:r>
      <w:r>
        <w:rPr>
          <w:b w:val="0"/>
          <w:bCs/>
        </w:rPr>
        <w:tab/>
        <w:t>What is your present course and speed?</w:t>
      </w:r>
    </w:p>
    <w:p w14:paraId="7DE2D653" w14:textId="77777777" w:rsidR="000A7CDE" w:rsidRDefault="000A7CDE">
      <w:pPr>
        <w:rPr>
          <w:sz w:val="23"/>
        </w:rPr>
      </w:pPr>
      <w:r>
        <w:rPr>
          <w:sz w:val="23"/>
        </w:rPr>
        <w:tab/>
        <w:t>. 5.1</w:t>
      </w:r>
      <w:r>
        <w:rPr>
          <w:sz w:val="23"/>
        </w:rPr>
        <w:tab/>
      </w:r>
      <w:r>
        <w:rPr>
          <w:sz w:val="23"/>
        </w:rPr>
        <w:tab/>
        <w:t>My present course  ... degrees, my speed  ...  knots.</w:t>
      </w:r>
    </w:p>
    <w:p w14:paraId="0245303B" w14:textId="77777777" w:rsidR="000A7CDE" w:rsidRDefault="000A7CDE">
      <w:pPr>
        <w:pStyle w:val="BodyText2"/>
        <w:rPr>
          <w:b w:val="0"/>
          <w:bCs/>
        </w:rPr>
      </w:pPr>
      <w:r>
        <w:rPr>
          <w:b w:val="0"/>
          <w:bCs/>
        </w:rPr>
        <w:tab/>
        <w:t>. 6</w:t>
      </w:r>
      <w:r>
        <w:rPr>
          <w:b w:val="0"/>
          <w:bCs/>
        </w:rPr>
        <w:tab/>
        <w:t>Report number of persons on board.</w:t>
      </w:r>
    </w:p>
    <w:p w14:paraId="33580780" w14:textId="77777777" w:rsidR="000A7CDE" w:rsidRDefault="000A7CDE">
      <w:pPr>
        <w:rPr>
          <w:sz w:val="23"/>
        </w:rPr>
      </w:pPr>
      <w:r>
        <w:rPr>
          <w:sz w:val="23"/>
        </w:rPr>
        <w:tab/>
        <w:t>. 6.1</w:t>
      </w:r>
      <w:r>
        <w:rPr>
          <w:sz w:val="23"/>
        </w:rPr>
        <w:tab/>
      </w:r>
      <w:r>
        <w:rPr>
          <w:sz w:val="23"/>
        </w:rPr>
        <w:tab/>
        <w:t>Number of persons on board: ... .</w:t>
      </w:r>
    </w:p>
    <w:p w14:paraId="53247897" w14:textId="77777777" w:rsidR="000A7CDE" w:rsidRDefault="000A7CDE">
      <w:pPr>
        <w:rPr>
          <w:sz w:val="23"/>
        </w:rPr>
      </w:pPr>
      <w:r>
        <w:rPr>
          <w:sz w:val="23"/>
        </w:rPr>
        <w:tab/>
        <w:t>. 7</w:t>
      </w:r>
      <w:r>
        <w:rPr>
          <w:sz w:val="23"/>
        </w:rPr>
        <w:tab/>
        <w:t>Report injured persons.</w:t>
      </w:r>
    </w:p>
    <w:p w14:paraId="39332773" w14:textId="77777777" w:rsidR="000A7CDE" w:rsidRDefault="000A7CDE">
      <w:pPr>
        <w:rPr>
          <w:sz w:val="23"/>
        </w:rPr>
      </w:pPr>
      <w:r>
        <w:rPr>
          <w:sz w:val="23"/>
        </w:rPr>
        <w:tab/>
        <w:t>. 7.1</w:t>
      </w:r>
      <w:r>
        <w:rPr>
          <w:sz w:val="23"/>
        </w:rPr>
        <w:tab/>
      </w:r>
      <w:r>
        <w:rPr>
          <w:sz w:val="23"/>
        </w:rPr>
        <w:tab/>
        <w:t>No person injured</w:t>
      </w:r>
    </w:p>
    <w:p w14:paraId="7A7D4482" w14:textId="77777777" w:rsidR="000A7CDE" w:rsidRDefault="000A7CDE">
      <w:pPr>
        <w:pStyle w:val="BodyText2"/>
        <w:rPr>
          <w:b w:val="0"/>
          <w:bCs/>
        </w:rPr>
      </w:pPr>
      <w:r>
        <w:rPr>
          <w:b w:val="0"/>
          <w:bCs/>
        </w:rPr>
        <w:tab/>
        <w:t>. 7.2</w:t>
      </w:r>
      <w:r>
        <w:rPr>
          <w:b w:val="0"/>
          <w:bCs/>
        </w:rPr>
        <w:tab/>
      </w:r>
      <w:r>
        <w:rPr>
          <w:b w:val="0"/>
          <w:bCs/>
        </w:rPr>
        <w:tab/>
        <w:t>Number of injured persons / casualties:  ... .</w:t>
      </w:r>
    </w:p>
    <w:p w14:paraId="32BA3859" w14:textId="77777777" w:rsidR="000A7CDE" w:rsidRDefault="000A7CDE">
      <w:pPr>
        <w:rPr>
          <w:sz w:val="23"/>
        </w:rPr>
      </w:pPr>
      <w:r>
        <w:rPr>
          <w:sz w:val="23"/>
        </w:rPr>
        <w:tab/>
        <w:t>. 8</w:t>
      </w:r>
      <w:r>
        <w:rPr>
          <w:sz w:val="23"/>
        </w:rPr>
        <w:tab/>
        <w:t>Will you abandon vessel?</w:t>
      </w:r>
    </w:p>
    <w:p w14:paraId="2D107165" w14:textId="77777777" w:rsidR="000A7CDE" w:rsidRDefault="000A7CDE">
      <w:pPr>
        <w:rPr>
          <w:sz w:val="23"/>
        </w:rPr>
      </w:pPr>
      <w:r>
        <w:rPr>
          <w:sz w:val="23"/>
        </w:rPr>
        <w:tab/>
        <w:t>. 8.1</w:t>
      </w:r>
      <w:r>
        <w:rPr>
          <w:sz w:val="23"/>
        </w:rPr>
        <w:tab/>
      </w:r>
      <w:r>
        <w:rPr>
          <w:sz w:val="23"/>
        </w:rPr>
        <w:tab/>
        <w:t>I will not abandon vessel.</w:t>
      </w:r>
    </w:p>
    <w:p w14:paraId="6ADAF8F8" w14:textId="77777777" w:rsidR="000A7CDE" w:rsidRDefault="000A7CDE">
      <w:pPr>
        <w:pStyle w:val="BodyText2"/>
        <w:rPr>
          <w:b w:val="0"/>
          <w:bCs/>
        </w:rPr>
      </w:pPr>
      <w:r>
        <w:rPr>
          <w:b w:val="0"/>
          <w:bCs/>
        </w:rPr>
        <w:tab/>
        <w:t>. 8.2</w:t>
      </w:r>
      <w:r>
        <w:rPr>
          <w:b w:val="0"/>
          <w:bCs/>
        </w:rPr>
        <w:tab/>
      </w:r>
      <w:r>
        <w:rPr>
          <w:b w:val="0"/>
          <w:bCs/>
        </w:rPr>
        <w:tab/>
        <w:t>I will abandon vessel at ... UTC.</w:t>
      </w:r>
    </w:p>
    <w:p w14:paraId="6D8E34A8" w14:textId="77777777" w:rsidR="000A7CDE" w:rsidRDefault="000A7CDE">
      <w:pPr>
        <w:rPr>
          <w:sz w:val="23"/>
        </w:rPr>
      </w:pPr>
      <w:r>
        <w:rPr>
          <w:sz w:val="23"/>
        </w:rPr>
        <w:tab/>
        <w:t>. 9</w:t>
      </w:r>
      <w:r>
        <w:rPr>
          <w:sz w:val="23"/>
        </w:rPr>
        <w:tab/>
        <w:t>Is your EPIRB/SART transmitting?</w:t>
      </w:r>
    </w:p>
    <w:p w14:paraId="038706E6" w14:textId="77777777" w:rsidR="000A7CDE" w:rsidRDefault="000A7CDE">
      <w:pPr>
        <w:rPr>
          <w:sz w:val="23"/>
        </w:rPr>
      </w:pPr>
      <w:r>
        <w:rPr>
          <w:sz w:val="23"/>
        </w:rPr>
        <w:tab/>
        <w:t>. 9.1</w:t>
      </w:r>
      <w:r>
        <w:rPr>
          <w:sz w:val="23"/>
        </w:rPr>
        <w:tab/>
      </w:r>
      <w:r>
        <w:rPr>
          <w:sz w:val="23"/>
        </w:rPr>
        <w:tab/>
        <w:t>Yes, my EPIRB/SART is transmitting.</w:t>
      </w:r>
    </w:p>
    <w:p w14:paraId="6E204E63" w14:textId="77777777" w:rsidR="000A7CDE" w:rsidRDefault="000A7CDE">
      <w:pPr>
        <w:rPr>
          <w:sz w:val="23"/>
        </w:rPr>
      </w:pPr>
      <w:r>
        <w:rPr>
          <w:sz w:val="23"/>
        </w:rPr>
        <w:lastRenderedPageBreak/>
        <w:tab/>
        <w:t>. 9.2</w:t>
      </w:r>
      <w:r>
        <w:rPr>
          <w:sz w:val="23"/>
        </w:rPr>
        <w:tab/>
      </w:r>
      <w:r>
        <w:rPr>
          <w:sz w:val="23"/>
        </w:rPr>
        <w:tab/>
        <w:t>Yes, my EPIRB/SART is transmitting by mistake.</w:t>
      </w:r>
    </w:p>
    <w:p w14:paraId="686C2BF1" w14:textId="77777777" w:rsidR="000A7CDE" w:rsidRDefault="000A7CDE">
      <w:pPr>
        <w:rPr>
          <w:sz w:val="23"/>
        </w:rPr>
      </w:pPr>
      <w:r>
        <w:rPr>
          <w:sz w:val="23"/>
        </w:rPr>
        <w:tab/>
        <w:t>.10</w:t>
      </w:r>
      <w:r>
        <w:rPr>
          <w:sz w:val="23"/>
        </w:rPr>
        <w:tab/>
        <w:t>Did you transmit a DSC distress alert?</w:t>
      </w:r>
    </w:p>
    <w:p w14:paraId="18DE9FAF" w14:textId="77777777" w:rsidR="000A7CDE" w:rsidRDefault="000A7CDE">
      <w:pPr>
        <w:rPr>
          <w:sz w:val="23"/>
        </w:rPr>
      </w:pPr>
      <w:r>
        <w:rPr>
          <w:sz w:val="23"/>
        </w:rPr>
        <w:tab/>
        <w:t>.10.1</w:t>
      </w:r>
      <w:r>
        <w:rPr>
          <w:sz w:val="23"/>
        </w:rPr>
        <w:tab/>
      </w:r>
      <w:r>
        <w:rPr>
          <w:sz w:val="23"/>
        </w:rPr>
        <w:tab/>
        <w:t>Yes, I transmitted a DSC alert.</w:t>
      </w:r>
    </w:p>
    <w:p w14:paraId="2FA0BBF7" w14:textId="77777777" w:rsidR="000A7CDE" w:rsidRDefault="000A7CDE">
      <w:pPr>
        <w:rPr>
          <w:sz w:val="23"/>
        </w:rPr>
      </w:pPr>
      <w:r>
        <w:rPr>
          <w:sz w:val="23"/>
        </w:rPr>
        <w:tab/>
        <w:t>.10.2</w:t>
      </w:r>
      <w:r>
        <w:rPr>
          <w:sz w:val="23"/>
        </w:rPr>
        <w:tab/>
      </w:r>
      <w:r>
        <w:rPr>
          <w:sz w:val="23"/>
        </w:rPr>
        <w:tab/>
        <w:t>Yes, I transmitted a DSC alert by mistake.</w:t>
      </w:r>
    </w:p>
    <w:p w14:paraId="4457BFD5" w14:textId="77777777" w:rsidR="000A7CDE" w:rsidRDefault="000A7CDE">
      <w:pPr>
        <w:ind w:firstLine="720"/>
        <w:rPr>
          <w:sz w:val="23"/>
        </w:rPr>
      </w:pPr>
      <w:r>
        <w:rPr>
          <w:sz w:val="23"/>
        </w:rPr>
        <w:t>.11</w:t>
      </w:r>
      <w:r>
        <w:rPr>
          <w:sz w:val="23"/>
        </w:rPr>
        <w:tab/>
        <w:t>How many lifeboats / liferafts (with how many persons) will you launch?</w:t>
      </w:r>
    </w:p>
    <w:p w14:paraId="756724B2" w14:textId="77777777" w:rsidR="000A7CDE" w:rsidRDefault="000A7CDE">
      <w:pPr>
        <w:rPr>
          <w:sz w:val="23"/>
        </w:rPr>
      </w:pPr>
      <w:r>
        <w:rPr>
          <w:sz w:val="23"/>
        </w:rPr>
        <w:tab/>
        <w:t>.11.1</w:t>
      </w:r>
      <w:r>
        <w:rPr>
          <w:sz w:val="23"/>
        </w:rPr>
        <w:tab/>
      </w:r>
      <w:r>
        <w:rPr>
          <w:sz w:val="23"/>
        </w:rPr>
        <w:tab/>
        <w:t>I will launch ... lifeboats / liferafts (with ... persons).</w:t>
      </w:r>
    </w:p>
    <w:p w14:paraId="10F7A419" w14:textId="77777777" w:rsidR="000A7CDE" w:rsidRDefault="000A7CDE">
      <w:pPr>
        <w:rPr>
          <w:sz w:val="23"/>
        </w:rPr>
      </w:pPr>
      <w:r>
        <w:rPr>
          <w:sz w:val="23"/>
        </w:rPr>
        <w:tab/>
        <w:t>.12</w:t>
      </w:r>
      <w:r>
        <w:rPr>
          <w:sz w:val="23"/>
        </w:rPr>
        <w:tab/>
        <w:t>How many persons will stay on board?</w:t>
      </w:r>
    </w:p>
    <w:p w14:paraId="075F080F" w14:textId="77777777" w:rsidR="000A7CDE" w:rsidRDefault="000A7CDE">
      <w:pPr>
        <w:rPr>
          <w:sz w:val="23"/>
        </w:rPr>
      </w:pPr>
      <w:r>
        <w:rPr>
          <w:sz w:val="23"/>
        </w:rPr>
        <w:tab/>
        <w:t>.12.1</w:t>
      </w:r>
      <w:r>
        <w:rPr>
          <w:sz w:val="23"/>
        </w:rPr>
        <w:tab/>
      </w:r>
      <w:r>
        <w:rPr>
          <w:sz w:val="23"/>
        </w:rPr>
        <w:tab/>
        <w:t>No person will stay on board.</w:t>
      </w:r>
    </w:p>
    <w:p w14:paraId="63C4EB08" w14:textId="77777777" w:rsidR="000A7CDE" w:rsidRDefault="000A7CDE">
      <w:pPr>
        <w:rPr>
          <w:sz w:val="23"/>
        </w:rPr>
      </w:pPr>
      <w:r>
        <w:rPr>
          <w:sz w:val="23"/>
        </w:rPr>
        <w:tab/>
        <w:t>.12.2</w:t>
      </w:r>
      <w:r>
        <w:rPr>
          <w:sz w:val="23"/>
        </w:rPr>
        <w:tab/>
      </w:r>
      <w:r>
        <w:rPr>
          <w:sz w:val="23"/>
        </w:rPr>
        <w:tab/>
        <w:t xml:space="preserve"> ... persons will stay on board.</w:t>
      </w:r>
    </w:p>
    <w:p w14:paraId="14798BF8" w14:textId="77777777" w:rsidR="000A7CDE" w:rsidRDefault="000A7CDE">
      <w:pPr>
        <w:rPr>
          <w:sz w:val="23"/>
        </w:rPr>
      </w:pPr>
      <w:r>
        <w:rPr>
          <w:sz w:val="23"/>
        </w:rPr>
        <w:tab/>
        <w:t>.13</w:t>
      </w:r>
      <w:r>
        <w:rPr>
          <w:sz w:val="23"/>
        </w:rPr>
        <w:tab/>
        <w:t>What is the weather situation in your position?</w:t>
      </w:r>
    </w:p>
    <w:p w14:paraId="15FB5874" w14:textId="77777777" w:rsidR="000A7CDE" w:rsidRDefault="000A7CDE">
      <w:pPr>
        <w:rPr>
          <w:sz w:val="23"/>
        </w:rPr>
      </w:pPr>
      <w:r>
        <w:rPr>
          <w:sz w:val="23"/>
        </w:rPr>
        <w:tab/>
        <w:t>.13.1</w:t>
      </w:r>
      <w:r>
        <w:rPr>
          <w:sz w:val="23"/>
        </w:rPr>
        <w:tab/>
        <w:t>Wind ...</w:t>
      </w:r>
      <w:r>
        <w:rPr>
          <w:i/>
          <w:sz w:val="23"/>
        </w:rPr>
        <w:t>( cardinal points)</w:t>
      </w:r>
      <w:r>
        <w:rPr>
          <w:sz w:val="23"/>
        </w:rPr>
        <w:t xml:space="preserve"> force Beaufort ... .</w:t>
      </w:r>
    </w:p>
    <w:p w14:paraId="667D05D2" w14:textId="77777777" w:rsidR="000A7CDE" w:rsidRDefault="000A7CDE">
      <w:pPr>
        <w:ind w:left="2160" w:hanging="1440"/>
        <w:rPr>
          <w:sz w:val="23"/>
        </w:rPr>
      </w:pPr>
      <w:r>
        <w:rPr>
          <w:sz w:val="23"/>
        </w:rPr>
        <w:t>.13.2</w:t>
      </w:r>
      <w:r>
        <w:rPr>
          <w:sz w:val="23"/>
        </w:rPr>
        <w:tab/>
        <w:t>Visibility good/moderate/poor.</w:t>
      </w:r>
    </w:p>
    <w:p w14:paraId="65554585" w14:textId="77777777" w:rsidR="000A7CDE" w:rsidRDefault="000A7CDE">
      <w:pPr>
        <w:ind w:left="2160" w:hanging="1440"/>
        <w:rPr>
          <w:sz w:val="23"/>
        </w:rPr>
      </w:pPr>
      <w:r>
        <w:rPr>
          <w:sz w:val="23"/>
        </w:rPr>
        <w:t xml:space="preserve">.13.3  </w:t>
      </w:r>
      <w:r>
        <w:rPr>
          <w:sz w:val="23"/>
        </w:rPr>
        <w:tab/>
        <w:t>Smooth/moderate/rough/high sea / slight/moderate/heavy swell …</w:t>
      </w:r>
      <w:r>
        <w:rPr>
          <w:i/>
          <w:sz w:val="23"/>
        </w:rPr>
        <w:t>(cardinal points)</w:t>
      </w:r>
      <w:r>
        <w:rPr>
          <w:sz w:val="23"/>
        </w:rPr>
        <w:t>.</w:t>
      </w:r>
    </w:p>
    <w:p w14:paraId="1358DF4D" w14:textId="77777777" w:rsidR="000A7CDE" w:rsidRDefault="000A7CDE">
      <w:pPr>
        <w:pStyle w:val="BodyText2"/>
        <w:rPr>
          <w:b w:val="0"/>
          <w:bCs/>
        </w:rPr>
      </w:pPr>
      <w:r>
        <w:rPr>
          <w:b w:val="0"/>
          <w:bCs/>
        </w:rPr>
        <w:tab/>
        <w:t>.13.4</w:t>
      </w:r>
      <w:r>
        <w:rPr>
          <w:b w:val="0"/>
          <w:bCs/>
        </w:rPr>
        <w:tab/>
      </w:r>
      <w:r>
        <w:rPr>
          <w:b w:val="0"/>
          <w:bCs/>
        </w:rPr>
        <w:tab/>
        <w:t>Current ... knots, to …</w:t>
      </w:r>
      <w:r>
        <w:rPr>
          <w:b w:val="0"/>
          <w:bCs/>
          <w:i/>
        </w:rPr>
        <w:t>(cardinal points)</w:t>
      </w:r>
      <w:r>
        <w:rPr>
          <w:b w:val="0"/>
          <w:bCs/>
        </w:rPr>
        <w:t xml:space="preserve">. </w:t>
      </w:r>
      <w:r>
        <w:rPr>
          <w:b w:val="0"/>
          <w:bCs/>
        </w:rPr>
        <w:tab/>
      </w:r>
    </w:p>
    <w:p w14:paraId="537B5A99" w14:textId="77777777" w:rsidR="000A7CDE" w:rsidRDefault="000A7CDE">
      <w:pPr>
        <w:pStyle w:val="BodyText2"/>
        <w:rPr>
          <w:b w:val="0"/>
          <w:bCs/>
        </w:rPr>
      </w:pPr>
      <w:r>
        <w:rPr>
          <w:b w:val="0"/>
          <w:bCs/>
        </w:rPr>
        <w:tab/>
        <w:t>.14</w:t>
      </w:r>
      <w:r>
        <w:rPr>
          <w:b w:val="0"/>
          <w:bCs/>
        </w:rPr>
        <w:tab/>
        <w:t>Are there dangers to navigation?</w:t>
      </w:r>
    </w:p>
    <w:p w14:paraId="3E4F8051" w14:textId="77777777" w:rsidR="000A7CDE" w:rsidRDefault="000A7CDE">
      <w:pPr>
        <w:pStyle w:val="BodyText2"/>
        <w:rPr>
          <w:b w:val="0"/>
          <w:bCs/>
        </w:rPr>
      </w:pPr>
      <w:r>
        <w:rPr>
          <w:b w:val="0"/>
          <w:bCs/>
        </w:rPr>
        <w:tab/>
        <w:t>.14.1</w:t>
      </w:r>
      <w:r>
        <w:rPr>
          <w:b w:val="0"/>
          <w:bCs/>
        </w:rPr>
        <w:tab/>
      </w:r>
      <w:r>
        <w:rPr>
          <w:b w:val="0"/>
          <w:bCs/>
        </w:rPr>
        <w:tab/>
        <w:t>No dangers to navigation.</w:t>
      </w:r>
    </w:p>
    <w:p w14:paraId="0AFA6A03" w14:textId="77777777" w:rsidR="000A7CDE" w:rsidRDefault="000A7CDE">
      <w:pPr>
        <w:rPr>
          <w:sz w:val="23"/>
        </w:rPr>
      </w:pPr>
      <w:r>
        <w:rPr>
          <w:sz w:val="23"/>
        </w:rPr>
        <w:tab/>
        <w:t>.14.2</w:t>
      </w:r>
      <w:r>
        <w:rPr>
          <w:sz w:val="23"/>
        </w:rPr>
        <w:tab/>
      </w:r>
      <w:r>
        <w:rPr>
          <w:sz w:val="23"/>
        </w:rPr>
        <w:tab/>
        <w:t>Warning! Uncharted rocks / ice / abnormally low tides / mines / ... .</w:t>
      </w:r>
    </w:p>
    <w:p w14:paraId="43C1AC9D" w14:textId="77777777" w:rsidR="000A7CDE" w:rsidRDefault="000A7CDE">
      <w:pPr>
        <w:rPr>
          <w:sz w:val="23"/>
        </w:rPr>
      </w:pPr>
    </w:p>
    <w:p w14:paraId="7807CD5C" w14:textId="77777777" w:rsidR="000A7CDE" w:rsidRDefault="000A7CDE">
      <w:pPr>
        <w:rPr>
          <w:sz w:val="23"/>
        </w:rPr>
      </w:pPr>
      <w:r>
        <w:rPr>
          <w:sz w:val="23"/>
        </w:rPr>
        <w:t>.2</w:t>
      </w:r>
      <w:r>
        <w:rPr>
          <w:sz w:val="23"/>
        </w:rPr>
        <w:tab/>
      </w:r>
      <w:r>
        <w:rPr>
          <w:sz w:val="23"/>
        </w:rPr>
        <w:tab/>
      </w:r>
      <w:r>
        <w:rPr>
          <w:b/>
          <w:sz w:val="23"/>
        </w:rPr>
        <w:t>Acknowledgement and / or relay of SAR messages</w:t>
      </w:r>
    </w:p>
    <w:p w14:paraId="5E5E49D1" w14:textId="77777777" w:rsidR="000A7CDE" w:rsidRDefault="000A7CDE">
      <w:pPr>
        <w:rPr>
          <w:sz w:val="23"/>
        </w:rPr>
      </w:pPr>
    </w:p>
    <w:p w14:paraId="6242B974" w14:textId="77777777" w:rsidR="000A7CDE" w:rsidRDefault="000A7CDE">
      <w:pPr>
        <w:pStyle w:val="BodyText"/>
        <w:rPr>
          <w:b w:val="0"/>
          <w:bCs/>
        </w:rPr>
      </w:pPr>
      <w:r>
        <w:rPr>
          <w:b w:val="0"/>
          <w:bCs/>
        </w:rPr>
        <w:tab/>
        <w:t>. 1</w:t>
      </w:r>
      <w:r>
        <w:rPr>
          <w:b w:val="0"/>
          <w:bCs/>
        </w:rPr>
        <w:tab/>
        <w:t>Received MAYDAY from MV ... at UTC on VHF Channel.../ frequency ....</w:t>
      </w:r>
    </w:p>
    <w:p w14:paraId="34D191E0" w14:textId="77777777" w:rsidR="000A7CDE" w:rsidRDefault="000A7CDE">
      <w:pPr>
        <w:rPr>
          <w:sz w:val="23"/>
        </w:rPr>
      </w:pPr>
      <w:r>
        <w:rPr>
          <w:sz w:val="23"/>
        </w:rPr>
        <w:tab/>
        <w:t>. 2</w:t>
      </w:r>
      <w:r>
        <w:rPr>
          <w:sz w:val="23"/>
        </w:rPr>
        <w:tab/>
        <w:t xml:space="preserve">Vessel in position ... </w:t>
      </w:r>
    </w:p>
    <w:p w14:paraId="66D60614" w14:textId="77777777" w:rsidR="000A7CDE" w:rsidRDefault="000A7CDE">
      <w:pPr>
        <w:rPr>
          <w:sz w:val="23"/>
        </w:rPr>
      </w:pPr>
      <w:r>
        <w:rPr>
          <w:sz w:val="23"/>
        </w:rPr>
        <w:tab/>
      </w:r>
      <w:r>
        <w:rPr>
          <w:sz w:val="23"/>
        </w:rPr>
        <w:tab/>
      </w:r>
      <w:r>
        <w:rPr>
          <w:sz w:val="23"/>
        </w:rPr>
        <w:tab/>
        <w:t xml:space="preserve">~ on fire </w:t>
      </w:r>
    </w:p>
    <w:p w14:paraId="3BB426F3" w14:textId="77777777" w:rsidR="000A7CDE" w:rsidRDefault="000A7CDE">
      <w:pPr>
        <w:rPr>
          <w:sz w:val="23"/>
        </w:rPr>
      </w:pPr>
      <w:r>
        <w:rPr>
          <w:sz w:val="23"/>
        </w:rPr>
        <w:tab/>
      </w:r>
      <w:r>
        <w:rPr>
          <w:sz w:val="23"/>
        </w:rPr>
        <w:tab/>
      </w:r>
      <w:r>
        <w:rPr>
          <w:sz w:val="23"/>
        </w:rPr>
        <w:tab/>
        <w:t>~ had explosion.</w:t>
      </w:r>
    </w:p>
    <w:p w14:paraId="09471185" w14:textId="77777777" w:rsidR="000A7CDE" w:rsidRDefault="000A7CDE">
      <w:pPr>
        <w:rPr>
          <w:sz w:val="23"/>
        </w:rPr>
      </w:pPr>
      <w:r>
        <w:rPr>
          <w:sz w:val="23"/>
        </w:rPr>
        <w:tab/>
      </w:r>
      <w:r>
        <w:rPr>
          <w:sz w:val="23"/>
        </w:rPr>
        <w:tab/>
      </w:r>
      <w:r>
        <w:rPr>
          <w:sz w:val="23"/>
        </w:rPr>
        <w:tab/>
        <w:t>~ flooded.</w:t>
      </w:r>
    </w:p>
    <w:p w14:paraId="0677DB9C" w14:textId="77777777" w:rsidR="000A7CDE" w:rsidRDefault="000A7CDE">
      <w:pPr>
        <w:rPr>
          <w:sz w:val="23"/>
        </w:rPr>
      </w:pPr>
      <w:r>
        <w:rPr>
          <w:sz w:val="23"/>
        </w:rPr>
        <w:tab/>
      </w:r>
      <w:r>
        <w:rPr>
          <w:sz w:val="23"/>
        </w:rPr>
        <w:tab/>
      </w:r>
      <w:r>
        <w:rPr>
          <w:sz w:val="23"/>
        </w:rPr>
        <w:tab/>
        <w:t>~ in collision (with .. ).</w:t>
      </w:r>
    </w:p>
    <w:p w14:paraId="3F309D4E" w14:textId="77777777" w:rsidR="000A7CDE" w:rsidRDefault="000A7CDE">
      <w:pPr>
        <w:rPr>
          <w:sz w:val="23"/>
        </w:rPr>
      </w:pPr>
      <w:r>
        <w:rPr>
          <w:sz w:val="23"/>
        </w:rPr>
        <w:tab/>
      </w:r>
      <w:r>
        <w:rPr>
          <w:sz w:val="23"/>
        </w:rPr>
        <w:tab/>
      </w:r>
      <w:r>
        <w:rPr>
          <w:sz w:val="23"/>
        </w:rPr>
        <w:tab/>
        <w:t>~ listing / in danger of capsizing.</w:t>
      </w:r>
    </w:p>
    <w:p w14:paraId="470F8490" w14:textId="77777777" w:rsidR="000A7CDE" w:rsidRDefault="000A7CDE">
      <w:pPr>
        <w:rPr>
          <w:sz w:val="23"/>
        </w:rPr>
      </w:pPr>
      <w:r>
        <w:rPr>
          <w:sz w:val="23"/>
        </w:rPr>
        <w:tab/>
      </w:r>
      <w:r>
        <w:rPr>
          <w:sz w:val="23"/>
        </w:rPr>
        <w:tab/>
      </w:r>
      <w:r>
        <w:rPr>
          <w:sz w:val="23"/>
        </w:rPr>
        <w:tab/>
        <w:t>~ sinking.</w:t>
      </w:r>
    </w:p>
    <w:p w14:paraId="395D703D" w14:textId="77777777" w:rsidR="000A7CDE" w:rsidRDefault="000A7CDE">
      <w:pPr>
        <w:rPr>
          <w:sz w:val="23"/>
        </w:rPr>
      </w:pPr>
      <w:r>
        <w:rPr>
          <w:sz w:val="23"/>
        </w:rPr>
        <w:tab/>
      </w:r>
      <w:r>
        <w:rPr>
          <w:sz w:val="23"/>
        </w:rPr>
        <w:tab/>
      </w:r>
      <w:r>
        <w:rPr>
          <w:sz w:val="23"/>
        </w:rPr>
        <w:tab/>
        <w:t>~ disabled and adrift.</w:t>
      </w:r>
    </w:p>
    <w:p w14:paraId="50A7AB87" w14:textId="77777777" w:rsidR="000A7CDE" w:rsidRDefault="000A7CDE">
      <w:pPr>
        <w:rPr>
          <w:sz w:val="23"/>
        </w:rPr>
      </w:pPr>
      <w:r>
        <w:rPr>
          <w:sz w:val="23"/>
        </w:rPr>
        <w:tab/>
      </w:r>
      <w:r>
        <w:rPr>
          <w:sz w:val="23"/>
        </w:rPr>
        <w:tab/>
      </w:r>
      <w:r>
        <w:rPr>
          <w:sz w:val="23"/>
        </w:rPr>
        <w:tab/>
        <w:t>~ abandoned / ... .</w:t>
      </w:r>
    </w:p>
    <w:p w14:paraId="4B6C2BF0" w14:textId="77777777" w:rsidR="000A7CDE" w:rsidRDefault="000A7CDE">
      <w:pPr>
        <w:rPr>
          <w:sz w:val="23"/>
        </w:rPr>
      </w:pPr>
      <w:r>
        <w:rPr>
          <w:sz w:val="23"/>
        </w:rPr>
        <w:tab/>
        <w:t>. 3</w:t>
      </w:r>
      <w:r>
        <w:rPr>
          <w:sz w:val="23"/>
        </w:rPr>
        <w:tab/>
        <w:t>Vessel requires assistance.</w:t>
      </w:r>
    </w:p>
    <w:p w14:paraId="0FDE847C" w14:textId="77777777" w:rsidR="000A7CDE" w:rsidRDefault="000A7CDE">
      <w:pPr>
        <w:rPr>
          <w:sz w:val="23"/>
        </w:rPr>
      </w:pPr>
      <w:r>
        <w:rPr>
          <w:sz w:val="23"/>
        </w:rPr>
        <w:tab/>
        <w:t>. 4</w:t>
      </w:r>
      <w:r>
        <w:rPr>
          <w:sz w:val="23"/>
        </w:rPr>
        <w:tab/>
        <w:t>Received your MAYDAY.</w:t>
      </w:r>
    </w:p>
    <w:p w14:paraId="668D4AE8" w14:textId="77777777" w:rsidR="000A7CDE" w:rsidRDefault="000A7CDE">
      <w:pPr>
        <w:rPr>
          <w:sz w:val="23"/>
        </w:rPr>
      </w:pPr>
      <w:r>
        <w:rPr>
          <w:sz w:val="23"/>
        </w:rPr>
        <w:tab/>
        <w:t>. 4.1</w:t>
      </w:r>
      <w:r>
        <w:rPr>
          <w:sz w:val="23"/>
        </w:rPr>
        <w:tab/>
      </w:r>
      <w:r>
        <w:rPr>
          <w:sz w:val="23"/>
        </w:rPr>
        <w:tab/>
        <w:t>My position  ... .</w:t>
      </w:r>
    </w:p>
    <w:p w14:paraId="557F9985" w14:textId="77777777" w:rsidR="000A7CDE" w:rsidRDefault="000A7CDE">
      <w:pPr>
        <w:rPr>
          <w:sz w:val="23"/>
        </w:rPr>
      </w:pPr>
      <w:r>
        <w:rPr>
          <w:sz w:val="23"/>
        </w:rPr>
        <w:tab/>
        <w:t>. 4.2</w:t>
      </w:r>
      <w:r>
        <w:rPr>
          <w:sz w:val="23"/>
        </w:rPr>
        <w:tab/>
      </w:r>
      <w:r>
        <w:rPr>
          <w:sz w:val="23"/>
        </w:rPr>
        <w:tab/>
        <w:t>I / MV ... will proceed to your assistance.</w:t>
      </w:r>
    </w:p>
    <w:p w14:paraId="1B316B18" w14:textId="77777777" w:rsidR="000A7CDE" w:rsidRDefault="000A7CDE">
      <w:pPr>
        <w:rPr>
          <w:sz w:val="23"/>
        </w:rPr>
      </w:pPr>
      <w:r>
        <w:rPr>
          <w:sz w:val="23"/>
        </w:rPr>
        <w:tab/>
        <w:t>. 4.3</w:t>
      </w:r>
      <w:r>
        <w:rPr>
          <w:sz w:val="23"/>
        </w:rPr>
        <w:tab/>
      </w:r>
      <w:r>
        <w:rPr>
          <w:sz w:val="23"/>
        </w:rPr>
        <w:tab/>
        <w:t>ETA at distress position within ... hours / at ... UTC.</w:t>
      </w:r>
    </w:p>
    <w:p w14:paraId="51E64126" w14:textId="77777777" w:rsidR="000A7CDE" w:rsidRDefault="000A7CDE">
      <w:pPr>
        <w:rPr>
          <w:sz w:val="23"/>
        </w:rPr>
      </w:pPr>
    </w:p>
    <w:p w14:paraId="095E28F2" w14:textId="77777777" w:rsidR="000A7CDE" w:rsidRDefault="000A7CDE">
      <w:pPr>
        <w:rPr>
          <w:sz w:val="23"/>
        </w:rPr>
      </w:pPr>
      <w:r>
        <w:rPr>
          <w:sz w:val="23"/>
        </w:rPr>
        <w:t>.3</w:t>
      </w:r>
      <w:r>
        <w:rPr>
          <w:sz w:val="23"/>
        </w:rPr>
        <w:tab/>
      </w:r>
      <w:r>
        <w:rPr>
          <w:sz w:val="23"/>
        </w:rPr>
        <w:tab/>
      </w:r>
      <w:r>
        <w:rPr>
          <w:b/>
          <w:sz w:val="23"/>
        </w:rPr>
        <w:t>Performing / co</w:t>
      </w:r>
      <w:r>
        <w:rPr>
          <w:b/>
          <w:sz w:val="23"/>
        </w:rPr>
        <w:noBreakHyphen/>
        <w:t>ordinating SAR operations</w:t>
      </w:r>
    </w:p>
    <w:p w14:paraId="7C559318" w14:textId="77777777" w:rsidR="000A7CDE" w:rsidRDefault="000A7CDE">
      <w:pPr>
        <w:ind w:left="1440"/>
        <w:rPr>
          <w:sz w:val="23"/>
        </w:rPr>
      </w:pPr>
      <w:r>
        <w:rPr>
          <w:sz w:val="23"/>
        </w:rPr>
        <w:t>The questions are normally asked and advice given by the On-scene Co</w:t>
      </w:r>
      <w:r>
        <w:rPr>
          <w:sz w:val="23"/>
        </w:rPr>
        <w:noBreakHyphen/>
        <w:t xml:space="preserve">ordinator (OSC).  </w:t>
      </w:r>
    </w:p>
    <w:p w14:paraId="79F8EEFC" w14:textId="77777777" w:rsidR="000A7CDE" w:rsidRDefault="000A7CDE">
      <w:pPr>
        <w:ind w:left="1440"/>
        <w:rPr>
          <w:sz w:val="23"/>
        </w:rPr>
      </w:pPr>
      <w:r>
        <w:rPr>
          <w:sz w:val="23"/>
        </w:rPr>
        <w:t>For further information see IAMSAR Manual, London/Montreal,1998.</w:t>
      </w:r>
    </w:p>
    <w:p w14:paraId="5DF52FB5" w14:textId="77777777" w:rsidR="000A7CDE" w:rsidRDefault="000A7CDE">
      <w:pPr>
        <w:rPr>
          <w:sz w:val="23"/>
        </w:rPr>
      </w:pPr>
    </w:p>
    <w:p w14:paraId="22341DD4" w14:textId="77777777" w:rsidR="000A7CDE" w:rsidRDefault="000A7CDE">
      <w:pPr>
        <w:rPr>
          <w:sz w:val="23"/>
        </w:rPr>
      </w:pPr>
      <w:r>
        <w:rPr>
          <w:sz w:val="23"/>
        </w:rPr>
        <w:tab/>
        <w:t>. 1</w:t>
      </w:r>
      <w:r>
        <w:rPr>
          <w:sz w:val="23"/>
        </w:rPr>
        <w:tab/>
        <w:t>I will act as On-scene Co</w:t>
      </w:r>
      <w:r>
        <w:rPr>
          <w:sz w:val="23"/>
        </w:rPr>
        <w:noBreakHyphen/>
        <w:t>ordinator.</w:t>
      </w:r>
    </w:p>
    <w:p w14:paraId="44691725" w14:textId="77777777" w:rsidR="000A7CDE" w:rsidRDefault="000A7CDE">
      <w:pPr>
        <w:rPr>
          <w:sz w:val="23"/>
        </w:rPr>
      </w:pPr>
      <w:r>
        <w:rPr>
          <w:sz w:val="23"/>
        </w:rPr>
        <w:tab/>
        <w:t>. 1.1</w:t>
      </w:r>
      <w:r>
        <w:rPr>
          <w:sz w:val="23"/>
        </w:rPr>
        <w:tab/>
      </w:r>
      <w:r>
        <w:rPr>
          <w:sz w:val="23"/>
        </w:rPr>
        <w:tab/>
        <w:t>I will show</w:t>
      </w:r>
      <w:del w:id="239" w:author="Heidi Clevett" w:date="2024-03-14T13:42:00Z">
        <w:r w:rsidDel="005D3613">
          <w:rPr>
            <w:sz w:val="23"/>
          </w:rPr>
          <w:delText xml:space="preserve"> </w:delText>
        </w:r>
      </w:del>
      <w:r>
        <w:rPr>
          <w:sz w:val="23"/>
        </w:rPr>
        <w:t xml:space="preserve"> following signals / lights: ... .</w:t>
      </w:r>
    </w:p>
    <w:p w14:paraId="0EA9CB13" w14:textId="77777777" w:rsidR="000A7CDE" w:rsidRDefault="000A7CDE">
      <w:pPr>
        <w:pStyle w:val="BodyText2"/>
        <w:spacing w:line="240" w:lineRule="auto"/>
        <w:rPr>
          <w:b w:val="0"/>
          <w:bCs/>
        </w:rPr>
      </w:pPr>
      <w:r>
        <w:rPr>
          <w:b w:val="0"/>
          <w:bCs/>
        </w:rPr>
        <w:tab/>
        <w:t>. 2</w:t>
      </w:r>
      <w:r>
        <w:rPr>
          <w:b w:val="0"/>
          <w:bCs/>
        </w:rPr>
        <w:tab/>
        <w:t>Can you proceed to distress position?</w:t>
      </w:r>
    </w:p>
    <w:p w14:paraId="22E04935" w14:textId="77777777" w:rsidR="000A7CDE" w:rsidRDefault="000A7CDE">
      <w:pPr>
        <w:pStyle w:val="BodyText2"/>
        <w:spacing w:line="240" w:lineRule="auto"/>
        <w:rPr>
          <w:b w:val="0"/>
          <w:bCs/>
        </w:rPr>
      </w:pPr>
      <w:r>
        <w:rPr>
          <w:b w:val="0"/>
          <w:bCs/>
        </w:rPr>
        <w:tab/>
        <w:t>. 2.1</w:t>
      </w:r>
      <w:r>
        <w:rPr>
          <w:b w:val="0"/>
          <w:bCs/>
        </w:rPr>
        <w:tab/>
      </w:r>
      <w:r>
        <w:rPr>
          <w:b w:val="0"/>
          <w:bCs/>
        </w:rPr>
        <w:tab/>
        <w:t>Yes, I can proceed to distress position.</w:t>
      </w:r>
    </w:p>
    <w:p w14:paraId="11653DAA" w14:textId="77777777" w:rsidR="000A7CDE" w:rsidRDefault="000A7CDE">
      <w:pPr>
        <w:rPr>
          <w:sz w:val="23"/>
        </w:rPr>
      </w:pPr>
      <w:r>
        <w:rPr>
          <w:sz w:val="23"/>
        </w:rPr>
        <w:tab/>
        <w:t xml:space="preserve">. 2.2 </w:t>
      </w:r>
      <w:r>
        <w:rPr>
          <w:sz w:val="23"/>
        </w:rPr>
        <w:tab/>
      </w:r>
      <w:r>
        <w:rPr>
          <w:sz w:val="23"/>
        </w:rPr>
        <w:tab/>
        <w:t>No, I cannot</w:t>
      </w:r>
      <w:del w:id="240" w:author="Heidi Clevett" w:date="2024-03-14T13:42:00Z">
        <w:r w:rsidDel="005D3613">
          <w:rPr>
            <w:sz w:val="23"/>
          </w:rPr>
          <w:delText xml:space="preserve"> </w:delText>
        </w:r>
      </w:del>
      <w:r>
        <w:rPr>
          <w:sz w:val="23"/>
        </w:rPr>
        <w:t xml:space="preserve"> proceed to distress position.</w:t>
      </w:r>
    </w:p>
    <w:p w14:paraId="73FB5A34" w14:textId="77777777" w:rsidR="000A7CDE" w:rsidRDefault="000A7CDE">
      <w:pPr>
        <w:rPr>
          <w:sz w:val="23"/>
        </w:rPr>
      </w:pPr>
      <w:r>
        <w:rPr>
          <w:sz w:val="23"/>
        </w:rPr>
        <w:tab/>
        <w:t>. 3</w:t>
      </w:r>
      <w:r>
        <w:rPr>
          <w:sz w:val="23"/>
        </w:rPr>
        <w:tab/>
        <w:t>What is your ETA at distress position?</w:t>
      </w:r>
    </w:p>
    <w:p w14:paraId="0CC0669E" w14:textId="77777777" w:rsidR="000A7CDE" w:rsidRDefault="000A7CDE">
      <w:pPr>
        <w:rPr>
          <w:sz w:val="23"/>
        </w:rPr>
      </w:pPr>
      <w:r>
        <w:rPr>
          <w:sz w:val="23"/>
        </w:rPr>
        <w:tab/>
        <w:t>. 3.1</w:t>
      </w:r>
      <w:r>
        <w:rPr>
          <w:sz w:val="23"/>
        </w:rPr>
        <w:tab/>
      </w:r>
      <w:r>
        <w:rPr>
          <w:sz w:val="23"/>
        </w:rPr>
        <w:tab/>
        <w:t>My ETA at distress position within ... hours / at ... UTC.</w:t>
      </w:r>
    </w:p>
    <w:p w14:paraId="4C2D7A43" w14:textId="77777777" w:rsidR="000A7CDE" w:rsidRDefault="000A7CDE">
      <w:pPr>
        <w:rPr>
          <w:sz w:val="23"/>
        </w:rPr>
      </w:pPr>
      <w:r>
        <w:rPr>
          <w:sz w:val="23"/>
        </w:rPr>
        <w:tab/>
        <w:t>. 4</w:t>
      </w:r>
      <w:r>
        <w:rPr>
          <w:sz w:val="23"/>
        </w:rPr>
        <w:tab/>
        <w:t xml:space="preserve"> MAYDAY position is not correct.</w:t>
      </w:r>
    </w:p>
    <w:p w14:paraId="07B84565" w14:textId="77777777" w:rsidR="000A7CDE" w:rsidRDefault="000A7CDE">
      <w:pPr>
        <w:pStyle w:val="BodyText"/>
        <w:rPr>
          <w:b w:val="0"/>
          <w:bCs/>
        </w:rPr>
      </w:pPr>
      <w:r>
        <w:rPr>
          <w:b w:val="0"/>
          <w:bCs/>
        </w:rPr>
        <w:tab/>
        <w:t>. 4.1</w:t>
      </w:r>
      <w:r>
        <w:rPr>
          <w:b w:val="0"/>
          <w:bCs/>
        </w:rPr>
        <w:tab/>
      </w:r>
      <w:r>
        <w:rPr>
          <w:b w:val="0"/>
          <w:bCs/>
        </w:rPr>
        <w:tab/>
        <w:t>Correct MAYDAY position is ... .</w:t>
      </w:r>
    </w:p>
    <w:p w14:paraId="434ADA21" w14:textId="77777777" w:rsidR="000A7CDE" w:rsidRDefault="000A7CDE">
      <w:pPr>
        <w:rPr>
          <w:sz w:val="23"/>
        </w:rPr>
      </w:pPr>
      <w:r>
        <w:rPr>
          <w:sz w:val="23"/>
        </w:rPr>
        <w:tab/>
        <w:t>. 5</w:t>
      </w:r>
      <w:r>
        <w:rPr>
          <w:sz w:val="23"/>
        </w:rPr>
        <w:tab/>
        <w:t>Vessels are advised to proceed to position ... to start rescue.</w:t>
      </w:r>
    </w:p>
    <w:p w14:paraId="299F04CC" w14:textId="77777777" w:rsidR="000A7CDE" w:rsidRDefault="000A7CDE">
      <w:pPr>
        <w:rPr>
          <w:sz w:val="23"/>
        </w:rPr>
      </w:pPr>
    </w:p>
    <w:p w14:paraId="5487D3A9" w14:textId="77777777" w:rsidR="000A7CDE" w:rsidRDefault="000A7CDE">
      <w:pPr>
        <w:rPr>
          <w:sz w:val="23"/>
        </w:rPr>
      </w:pPr>
      <w:r>
        <w:rPr>
          <w:sz w:val="23"/>
        </w:rPr>
        <w:lastRenderedPageBreak/>
        <w:tab/>
        <w:t>. 6</w:t>
      </w:r>
      <w:r>
        <w:rPr>
          <w:sz w:val="23"/>
        </w:rPr>
        <w:tab/>
        <w:t>Carry out search pattern ... starting at ... UTC.</w:t>
      </w:r>
    </w:p>
    <w:p w14:paraId="79CFD428" w14:textId="77777777" w:rsidR="000A7CDE" w:rsidRDefault="000A7CDE">
      <w:pPr>
        <w:rPr>
          <w:sz w:val="23"/>
        </w:rPr>
      </w:pPr>
      <w:r>
        <w:rPr>
          <w:sz w:val="23"/>
        </w:rPr>
        <w:tab/>
        <w:t>. 7</w:t>
      </w:r>
      <w:r>
        <w:rPr>
          <w:sz w:val="23"/>
        </w:rPr>
        <w:tab/>
        <w:t>Initial course ... degrees, search speed ... knots.</w:t>
      </w:r>
    </w:p>
    <w:p w14:paraId="350AF399" w14:textId="77777777" w:rsidR="000A7CDE" w:rsidRDefault="000A7CDE">
      <w:pPr>
        <w:rPr>
          <w:sz w:val="23"/>
        </w:rPr>
      </w:pPr>
      <w:r>
        <w:rPr>
          <w:sz w:val="23"/>
        </w:rPr>
        <w:tab/>
        <w:t>. 8</w:t>
      </w:r>
      <w:r>
        <w:rPr>
          <w:sz w:val="23"/>
        </w:rPr>
        <w:tab/>
        <w:t>Carry out radar search.</w:t>
      </w:r>
    </w:p>
    <w:p w14:paraId="0030122C" w14:textId="77777777" w:rsidR="000A7CDE" w:rsidRDefault="000A7CDE">
      <w:pPr>
        <w:rPr>
          <w:sz w:val="23"/>
        </w:rPr>
      </w:pPr>
      <w:r>
        <w:rPr>
          <w:sz w:val="23"/>
        </w:rPr>
        <w:tab/>
        <w:t>. 9</w:t>
      </w:r>
      <w:r>
        <w:rPr>
          <w:sz w:val="23"/>
        </w:rPr>
        <w:tab/>
        <w:t>MV ...  allocated track number ... .</w:t>
      </w:r>
    </w:p>
    <w:p w14:paraId="4F35D070" w14:textId="77777777" w:rsidR="000A7CDE" w:rsidRDefault="000A7CDE">
      <w:pPr>
        <w:rPr>
          <w:sz w:val="23"/>
        </w:rPr>
      </w:pPr>
      <w:r>
        <w:rPr>
          <w:sz w:val="23"/>
        </w:rPr>
        <w:tab/>
        <w:t>.10</w:t>
      </w:r>
      <w:r>
        <w:rPr>
          <w:sz w:val="23"/>
        </w:rPr>
        <w:tab/>
        <w:t>MV / MVs ... adjust interval between vessels to ...kilometres / nautical miles.</w:t>
      </w:r>
    </w:p>
    <w:p w14:paraId="5E8A4A34" w14:textId="77777777" w:rsidR="000A7CDE" w:rsidRDefault="000A7CDE">
      <w:pPr>
        <w:rPr>
          <w:sz w:val="23"/>
        </w:rPr>
      </w:pPr>
      <w:r>
        <w:rPr>
          <w:sz w:val="23"/>
        </w:rPr>
        <w:tab/>
        <w:t>.11</w:t>
      </w:r>
      <w:r>
        <w:rPr>
          <w:sz w:val="23"/>
        </w:rPr>
        <w:tab/>
        <w:t>Adjust track spacing to ...kilometres / nautical miles.</w:t>
      </w:r>
    </w:p>
    <w:p w14:paraId="7A4D9C3B" w14:textId="77777777" w:rsidR="000A7CDE" w:rsidRDefault="000A7CDE">
      <w:pPr>
        <w:rPr>
          <w:sz w:val="23"/>
        </w:rPr>
      </w:pPr>
      <w:r>
        <w:rPr>
          <w:sz w:val="23"/>
        </w:rPr>
        <w:tab/>
        <w:t>.12</w:t>
      </w:r>
      <w:r>
        <w:rPr>
          <w:sz w:val="23"/>
        </w:rPr>
        <w:tab/>
        <w:t>Search speed</w:t>
      </w:r>
      <w:del w:id="241" w:author="Heidi Clevett" w:date="2024-03-14T13:43:00Z">
        <w:r w:rsidDel="005D3613">
          <w:rPr>
            <w:sz w:val="23"/>
          </w:rPr>
          <w:delText xml:space="preserve"> </w:delText>
        </w:r>
      </w:del>
      <w:r>
        <w:rPr>
          <w:sz w:val="23"/>
        </w:rPr>
        <w:t xml:space="preserve"> now  ... knots.</w:t>
      </w:r>
    </w:p>
    <w:p w14:paraId="0E6F807E" w14:textId="77777777" w:rsidR="000A7CDE" w:rsidRDefault="000A7CDE">
      <w:pPr>
        <w:rPr>
          <w:sz w:val="23"/>
        </w:rPr>
      </w:pPr>
      <w:r>
        <w:rPr>
          <w:sz w:val="23"/>
        </w:rPr>
        <w:tab/>
        <w:t>.13</w:t>
      </w:r>
      <w:r>
        <w:rPr>
          <w:sz w:val="23"/>
        </w:rPr>
        <w:tab/>
        <w:t xml:space="preserve">Alter course </w:t>
      </w:r>
    </w:p>
    <w:p w14:paraId="66A11B64" w14:textId="77777777" w:rsidR="000A7CDE" w:rsidRDefault="000A7CDE">
      <w:pPr>
        <w:rPr>
          <w:sz w:val="23"/>
        </w:rPr>
      </w:pPr>
      <w:r>
        <w:rPr>
          <w:sz w:val="23"/>
        </w:rPr>
        <w:tab/>
      </w:r>
      <w:r>
        <w:rPr>
          <w:sz w:val="23"/>
        </w:rPr>
        <w:tab/>
      </w:r>
      <w:r>
        <w:rPr>
          <w:sz w:val="23"/>
        </w:rPr>
        <w:tab/>
        <w:t>~ to ... degrees (- at ... UTC).</w:t>
      </w:r>
    </w:p>
    <w:p w14:paraId="4DA4BF51" w14:textId="77777777" w:rsidR="000A7CDE" w:rsidRDefault="000A7CDE">
      <w:pPr>
        <w:rPr>
          <w:sz w:val="23"/>
        </w:rPr>
      </w:pPr>
      <w:r>
        <w:rPr>
          <w:sz w:val="23"/>
        </w:rPr>
        <w:tab/>
      </w:r>
      <w:r>
        <w:rPr>
          <w:sz w:val="23"/>
        </w:rPr>
        <w:tab/>
      </w:r>
      <w:r>
        <w:rPr>
          <w:sz w:val="23"/>
        </w:rPr>
        <w:tab/>
        <w:t>~ for next leg of track now / at ... UTC.</w:t>
      </w:r>
    </w:p>
    <w:p w14:paraId="444C6729" w14:textId="77777777" w:rsidR="000A7CDE" w:rsidRDefault="000A7CDE">
      <w:pPr>
        <w:rPr>
          <w:sz w:val="23"/>
        </w:rPr>
      </w:pPr>
      <w:r>
        <w:rPr>
          <w:sz w:val="23"/>
        </w:rPr>
        <w:tab/>
        <w:t>.14</w:t>
      </w:r>
      <w:r>
        <w:rPr>
          <w:sz w:val="23"/>
        </w:rPr>
        <w:tab/>
        <w:t>We resume search in position ... .</w:t>
      </w:r>
    </w:p>
    <w:p w14:paraId="421E567A" w14:textId="77777777" w:rsidR="000A7CDE" w:rsidRDefault="000A7CDE">
      <w:pPr>
        <w:rPr>
          <w:sz w:val="23"/>
        </w:rPr>
      </w:pPr>
      <w:r>
        <w:rPr>
          <w:sz w:val="23"/>
        </w:rPr>
        <w:tab/>
        <w:t>.15</w:t>
      </w:r>
      <w:r>
        <w:rPr>
          <w:sz w:val="23"/>
        </w:rPr>
        <w:tab/>
        <w:t>Crew has abandoned vessel / MV ... .</w:t>
      </w:r>
    </w:p>
    <w:p w14:paraId="20E86435" w14:textId="77777777" w:rsidR="000A7CDE" w:rsidRDefault="000A7CDE">
      <w:pPr>
        <w:rPr>
          <w:sz w:val="23"/>
        </w:rPr>
      </w:pPr>
      <w:r>
        <w:rPr>
          <w:sz w:val="23"/>
        </w:rPr>
        <w:tab/>
        <w:t>.16</w:t>
      </w:r>
      <w:r>
        <w:rPr>
          <w:sz w:val="23"/>
        </w:rPr>
        <w:tab/>
        <w:t>Keep sharp lookout for lifeboats / liferafts / persons in water / ... .</w:t>
      </w:r>
    </w:p>
    <w:p w14:paraId="0E590F96" w14:textId="77777777" w:rsidR="000A7CDE" w:rsidRDefault="000A7CDE">
      <w:pPr>
        <w:rPr>
          <w:sz w:val="23"/>
        </w:rPr>
      </w:pPr>
    </w:p>
    <w:p w14:paraId="09B7A82A" w14:textId="77777777" w:rsidR="000A7CDE" w:rsidRDefault="000A7CDE">
      <w:pPr>
        <w:rPr>
          <w:sz w:val="23"/>
        </w:rPr>
      </w:pPr>
      <w:r>
        <w:rPr>
          <w:sz w:val="23"/>
        </w:rPr>
        <w:t>.4</w:t>
      </w:r>
      <w:r>
        <w:rPr>
          <w:sz w:val="23"/>
        </w:rPr>
        <w:tab/>
      </w:r>
      <w:r>
        <w:rPr>
          <w:sz w:val="23"/>
        </w:rPr>
        <w:tab/>
      </w:r>
      <w:r>
        <w:rPr>
          <w:b/>
          <w:sz w:val="23"/>
        </w:rPr>
        <w:t>Finishing with SAR operations</w:t>
      </w:r>
    </w:p>
    <w:p w14:paraId="65BB0F59" w14:textId="77777777" w:rsidR="000A7CDE" w:rsidRDefault="000A7CDE">
      <w:pPr>
        <w:rPr>
          <w:sz w:val="23"/>
        </w:rPr>
      </w:pPr>
    </w:p>
    <w:p w14:paraId="5448BD18" w14:textId="77777777" w:rsidR="000A7CDE" w:rsidRDefault="000A7CDE">
      <w:pPr>
        <w:rPr>
          <w:sz w:val="23"/>
        </w:rPr>
      </w:pPr>
      <w:r>
        <w:rPr>
          <w:sz w:val="23"/>
        </w:rPr>
        <w:tab/>
        <w:t>.1</w:t>
      </w:r>
      <w:r>
        <w:rPr>
          <w:sz w:val="23"/>
        </w:rPr>
        <w:tab/>
        <w:t>What is the result of search?</w:t>
      </w:r>
    </w:p>
    <w:p w14:paraId="058B33EA" w14:textId="77777777" w:rsidR="000A7CDE" w:rsidRDefault="000A7CDE">
      <w:pPr>
        <w:rPr>
          <w:sz w:val="23"/>
        </w:rPr>
      </w:pPr>
      <w:r>
        <w:rPr>
          <w:sz w:val="23"/>
        </w:rPr>
        <w:tab/>
        <w:t>.1.1</w:t>
      </w:r>
      <w:r>
        <w:rPr>
          <w:sz w:val="23"/>
        </w:rPr>
        <w:tab/>
      </w:r>
      <w:r>
        <w:rPr>
          <w:sz w:val="23"/>
        </w:rPr>
        <w:tab/>
        <w:t>The result of</w:t>
      </w:r>
      <w:del w:id="242" w:author="Heidi Clevett" w:date="2024-03-14T13:42:00Z">
        <w:r w:rsidDel="005D3613">
          <w:rPr>
            <w:sz w:val="23"/>
          </w:rPr>
          <w:delText xml:space="preserve"> </w:delText>
        </w:r>
      </w:del>
      <w:r>
        <w:rPr>
          <w:sz w:val="23"/>
        </w:rPr>
        <w:t xml:space="preserve"> search is negative.</w:t>
      </w:r>
    </w:p>
    <w:p w14:paraId="48534497" w14:textId="77777777" w:rsidR="000A7CDE" w:rsidRDefault="000A7CDE">
      <w:pPr>
        <w:rPr>
          <w:sz w:val="23"/>
        </w:rPr>
      </w:pPr>
      <w:r>
        <w:rPr>
          <w:sz w:val="23"/>
        </w:rPr>
        <w:tab/>
        <w:t>.2</w:t>
      </w:r>
      <w:r>
        <w:rPr>
          <w:sz w:val="23"/>
        </w:rPr>
        <w:tab/>
        <w:t xml:space="preserve">Sighted </w:t>
      </w:r>
    </w:p>
    <w:p w14:paraId="3D7B319E" w14:textId="77777777" w:rsidR="000A7CDE" w:rsidRDefault="000A7CDE">
      <w:pPr>
        <w:rPr>
          <w:sz w:val="23"/>
        </w:rPr>
      </w:pPr>
      <w:r>
        <w:rPr>
          <w:sz w:val="23"/>
        </w:rPr>
        <w:tab/>
      </w:r>
      <w:r>
        <w:rPr>
          <w:sz w:val="23"/>
        </w:rPr>
        <w:tab/>
      </w:r>
      <w:r>
        <w:rPr>
          <w:sz w:val="23"/>
        </w:rPr>
        <w:tab/>
        <w:t>~ vessel in position ... .</w:t>
      </w:r>
    </w:p>
    <w:p w14:paraId="3A2B4F4B" w14:textId="77777777" w:rsidR="000A7CDE" w:rsidRDefault="000A7CDE">
      <w:pPr>
        <w:rPr>
          <w:sz w:val="23"/>
        </w:rPr>
      </w:pPr>
      <w:r>
        <w:rPr>
          <w:sz w:val="23"/>
        </w:rPr>
        <w:tab/>
      </w:r>
      <w:r>
        <w:rPr>
          <w:sz w:val="23"/>
        </w:rPr>
        <w:tab/>
      </w:r>
      <w:r>
        <w:rPr>
          <w:sz w:val="23"/>
        </w:rPr>
        <w:tab/>
        <w:t>~ lifeboats / life rafts in position ... .</w:t>
      </w:r>
    </w:p>
    <w:p w14:paraId="2A8DC25E" w14:textId="77777777" w:rsidR="000A7CDE" w:rsidRDefault="000A7CDE">
      <w:pPr>
        <w:rPr>
          <w:sz w:val="23"/>
        </w:rPr>
      </w:pPr>
      <w:r>
        <w:rPr>
          <w:sz w:val="23"/>
        </w:rPr>
        <w:tab/>
      </w:r>
      <w:r>
        <w:rPr>
          <w:sz w:val="23"/>
        </w:rPr>
        <w:tab/>
      </w:r>
      <w:r>
        <w:rPr>
          <w:sz w:val="23"/>
        </w:rPr>
        <w:tab/>
        <w:t>~ persons in water / ...  in position ... .</w:t>
      </w:r>
    </w:p>
    <w:p w14:paraId="1B666CFD" w14:textId="77777777" w:rsidR="000A7CDE" w:rsidRDefault="000A7CDE">
      <w:pPr>
        <w:rPr>
          <w:sz w:val="23"/>
        </w:rPr>
      </w:pPr>
      <w:r>
        <w:rPr>
          <w:sz w:val="23"/>
        </w:rPr>
        <w:tab/>
        <w:t>.3</w:t>
      </w:r>
      <w:r>
        <w:rPr>
          <w:sz w:val="23"/>
        </w:rPr>
        <w:tab/>
        <w:t>Continue search in position ... .</w:t>
      </w:r>
      <w:r>
        <w:rPr>
          <w:sz w:val="23"/>
        </w:rPr>
        <w:tab/>
      </w:r>
    </w:p>
    <w:p w14:paraId="436FDB69" w14:textId="77777777" w:rsidR="000A7CDE" w:rsidRDefault="000A7CDE">
      <w:pPr>
        <w:rPr>
          <w:sz w:val="23"/>
        </w:rPr>
      </w:pPr>
      <w:r>
        <w:rPr>
          <w:sz w:val="23"/>
        </w:rPr>
        <w:tab/>
        <w:t>.4</w:t>
      </w:r>
      <w:r>
        <w:rPr>
          <w:sz w:val="23"/>
        </w:rPr>
        <w:tab/>
        <w:t>Can you pick up survivors?</w:t>
      </w:r>
    </w:p>
    <w:p w14:paraId="35411925" w14:textId="77777777" w:rsidR="000A7CDE" w:rsidRDefault="000A7CDE">
      <w:pPr>
        <w:rPr>
          <w:sz w:val="23"/>
        </w:rPr>
      </w:pPr>
      <w:r>
        <w:rPr>
          <w:sz w:val="23"/>
        </w:rPr>
        <w:tab/>
        <w:t>.4.1</w:t>
      </w:r>
      <w:r>
        <w:rPr>
          <w:sz w:val="23"/>
        </w:rPr>
        <w:tab/>
      </w:r>
      <w:r>
        <w:rPr>
          <w:sz w:val="23"/>
        </w:rPr>
        <w:tab/>
        <w:t>Yes, I can pick up survivors.</w:t>
      </w:r>
    </w:p>
    <w:p w14:paraId="1D6E7DA8" w14:textId="77777777" w:rsidR="000A7CDE" w:rsidRDefault="000A7CDE">
      <w:pPr>
        <w:rPr>
          <w:sz w:val="23"/>
        </w:rPr>
      </w:pPr>
      <w:r>
        <w:rPr>
          <w:sz w:val="23"/>
        </w:rPr>
        <w:tab/>
        <w:t>.4.2</w:t>
      </w:r>
      <w:r>
        <w:rPr>
          <w:sz w:val="23"/>
        </w:rPr>
        <w:tab/>
      </w:r>
      <w:r>
        <w:rPr>
          <w:sz w:val="23"/>
        </w:rPr>
        <w:tab/>
        <w:t>No, I cannot pick up survivors.</w:t>
      </w:r>
    </w:p>
    <w:p w14:paraId="32D74802" w14:textId="77777777" w:rsidR="000A7CDE" w:rsidRDefault="000A7CDE">
      <w:pPr>
        <w:rPr>
          <w:sz w:val="23"/>
        </w:rPr>
      </w:pPr>
      <w:r>
        <w:rPr>
          <w:sz w:val="23"/>
        </w:rPr>
        <w:tab/>
        <w:t>.5</w:t>
      </w:r>
      <w:r>
        <w:rPr>
          <w:sz w:val="23"/>
        </w:rPr>
        <w:tab/>
        <w:t>MV ... / I will proceed to pick up survivors.</w:t>
      </w:r>
    </w:p>
    <w:p w14:paraId="07F2547D" w14:textId="77777777" w:rsidR="000A7CDE" w:rsidRDefault="000A7CDE">
      <w:pPr>
        <w:rPr>
          <w:sz w:val="23"/>
        </w:rPr>
      </w:pPr>
      <w:r>
        <w:rPr>
          <w:sz w:val="23"/>
        </w:rPr>
        <w:tab/>
        <w:t>.5.1</w:t>
      </w:r>
      <w:r>
        <w:rPr>
          <w:sz w:val="23"/>
        </w:rPr>
        <w:tab/>
      </w:r>
      <w:r>
        <w:rPr>
          <w:sz w:val="23"/>
        </w:rPr>
        <w:tab/>
        <w:t>Stand by lifeboats / liferafts.</w:t>
      </w:r>
    </w:p>
    <w:p w14:paraId="769FF821" w14:textId="77777777" w:rsidR="000A7CDE" w:rsidRDefault="000A7CDE">
      <w:pPr>
        <w:rPr>
          <w:sz w:val="23"/>
        </w:rPr>
      </w:pPr>
      <w:r>
        <w:rPr>
          <w:sz w:val="23"/>
        </w:rPr>
        <w:tab/>
        <w:t>.6</w:t>
      </w:r>
      <w:r>
        <w:rPr>
          <w:sz w:val="23"/>
        </w:rPr>
        <w:tab/>
        <w:t>Picked up</w:t>
      </w:r>
    </w:p>
    <w:p w14:paraId="71FEF715" w14:textId="77777777" w:rsidR="000A7CDE" w:rsidRDefault="000A7CDE">
      <w:pPr>
        <w:rPr>
          <w:sz w:val="23"/>
        </w:rPr>
      </w:pPr>
      <w:r>
        <w:rPr>
          <w:sz w:val="23"/>
        </w:rPr>
        <w:tab/>
      </w:r>
      <w:r>
        <w:rPr>
          <w:sz w:val="23"/>
        </w:rPr>
        <w:tab/>
      </w:r>
      <w:r>
        <w:rPr>
          <w:sz w:val="23"/>
        </w:rPr>
        <w:tab/>
        <w:t>~  ... survivors in position ... .</w:t>
      </w:r>
    </w:p>
    <w:p w14:paraId="5D59CC73" w14:textId="77777777" w:rsidR="000A7CDE" w:rsidRDefault="000A7CDE">
      <w:pPr>
        <w:rPr>
          <w:sz w:val="23"/>
        </w:rPr>
      </w:pPr>
      <w:r>
        <w:rPr>
          <w:sz w:val="23"/>
        </w:rPr>
        <w:tab/>
      </w:r>
      <w:r>
        <w:rPr>
          <w:sz w:val="23"/>
        </w:rPr>
        <w:tab/>
      </w:r>
      <w:r>
        <w:rPr>
          <w:sz w:val="23"/>
        </w:rPr>
        <w:tab/>
        <w:t>~  ... lifeboats / liferafts (with ... persons / casualties) in position ... .</w:t>
      </w:r>
    </w:p>
    <w:p w14:paraId="5905404D" w14:textId="77777777" w:rsidR="000A7CDE" w:rsidRDefault="000A7CDE">
      <w:pPr>
        <w:rPr>
          <w:sz w:val="23"/>
        </w:rPr>
      </w:pPr>
      <w:r>
        <w:rPr>
          <w:sz w:val="23"/>
        </w:rPr>
        <w:tab/>
      </w:r>
      <w:r>
        <w:rPr>
          <w:sz w:val="23"/>
        </w:rPr>
        <w:tab/>
      </w:r>
      <w:r>
        <w:rPr>
          <w:sz w:val="23"/>
        </w:rPr>
        <w:tab/>
        <w:t>~  ... persons / casualties in lifejackets in position ... .</w:t>
      </w:r>
    </w:p>
    <w:p w14:paraId="3980B2B9" w14:textId="77777777" w:rsidR="000A7CDE" w:rsidRDefault="000A7CDE">
      <w:pPr>
        <w:rPr>
          <w:sz w:val="23"/>
        </w:rPr>
      </w:pPr>
      <w:r>
        <w:rPr>
          <w:sz w:val="23"/>
        </w:rPr>
        <w:tab/>
      </w:r>
      <w:r>
        <w:rPr>
          <w:sz w:val="23"/>
        </w:rPr>
        <w:tab/>
      </w:r>
      <w:r>
        <w:rPr>
          <w:sz w:val="23"/>
        </w:rPr>
        <w:tab/>
        <w:t>~  ...  in position ... .</w:t>
      </w:r>
    </w:p>
    <w:p w14:paraId="19553A80" w14:textId="77777777" w:rsidR="000A7CDE" w:rsidRDefault="000A7CDE">
      <w:pPr>
        <w:rPr>
          <w:sz w:val="23"/>
        </w:rPr>
      </w:pPr>
      <w:r>
        <w:rPr>
          <w:sz w:val="23"/>
        </w:rPr>
        <w:tab/>
        <w:t>.7</w:t>
      </w:r>
      <w:r>
        <w:rPr>
          <w:sz w:val="23"/>
        </w:rPr>
        <w:tab/>
        <w:t>Survivors</w:t>
      </w:r>
      <w:del w:id="243" w:author="Heidi Clevett" w:date="2024-03-14T13:43:00Z">
        <w:r w:rsidDel="005D3613">
          <w:rPr>
            <w:sz w:val="23"/>
          </w:rPr>
          <w:delText xml:space="preserve"> </w:delText>
        </w:r>
      </w:del>
      <w:r>
        <w:rPr>
          <w:sz w:val="23"/>
        </w:rPr>
        <w:t xml:space="preserve"> in bad / good condition.</w:t>
      </w:r>
    </w:p>
    <w:p w14:paraId="75B20B6D" w14:textId="77777777" w:rsidR="000A7CDE" w:rsidRDefault="000A7CDE">
      <w:pPr>
        <w:rPr>
          <w:sz w:val="23"/>
        </w:rPr>
      </w:pPr>
      <w:r>
        <w:rPr>
          <w:sz w:val="23"/>
        </w:rPr>
        <w:tab/>
        <w:t>.8</w:t>
      </w:r>
      <w:r>
        <w:rPr>
          <w:sz w:val="23"/>
        </w:rPr>
        <w:tab/>
        <w:t>Do you require medical assistance?</w:t>
      </w:r>
    </w:p>
    <w:p w14:paraId="4A6D4703" w14:textId="77777777" w:rsidR="000A7CDE" w:rsidRDefault="000A7CDE">
      <w:pPr>
        <w:rPr>
          <w:sz w:val="23"/>
        </w:rPr>
      </w:pPr>
      <w:r>
        <w:rPr>
          <w:sz w:val="23"/>
        </w:rPr>
        <w:tab/>
        <w:t>.8.1</w:t>
      </w:r>
      <w:r>
        <w:rPr>
          <w:sz w:val="23"/>
        </w:rPr>
        <w:tab/>
      </w:r>
      <w:r>
        <w:rPr>
          <w:sz w:val="23"/>
        </w:rPr>
        <w:tab/>
        <w:t>Yes, I require medical assistance.</w:t>
      </w:r>
    </w:p>
    <w:p w14:paraId="5D4A2604" w14:textId="77777777" w:rsidR="000A7CDE" w:rsidRDefault="000A7CDE">
      <w:pPr>
        <w:rPr>
          <w:sz w:val="23"/>
        </w:rPr>
      </w:pPr>
      <w:r>
        <w:rPr>
          <w:sz w:val="23"/>
        </w:rPr>
        <w:tab/>
        <w:t>.8.2</w:t>
      </w:r>
      <w:r>
        <w:rPr>
          <w:sz w:val="23"/>
        </w:rPr>
        <w:tab/>
      </w:r>
      <w:r>
        <w:rPr>
          <w:sz w:val="23"/>
        </w:rPr>
        <w:tab/>
        <w:t xml:space="preserve"> No, I do not require</w:t>
      </w:r>
      <w:del w:id="244" w:author="Heidi Clevett" w:date="2024-03-14T13:43:00Z">
        <w:r w:rsidDel="005D3613">
          <w:rPr>
            <w:sz w:val="23"/>
          </w:rPr>
          <w:delText xml:space="preserve"> </w:delText>
        </w:r>
      </w:del>
      <w:r>
        <w:rPr>
          <w:sz w:val="23"/>
        </w:rPr>
        <w:t xml:space="preserve"> medical assistance.</w:t>
      </w:r>
      <w:r>
        <w:rPr>
          <w:sz w:val="23"/>
        </w:rPr>
        <w:tab/>
      </w:r>
    </w:p>
    <w:p w14:paraId="00A13ED3" w14:textId="77777777" w:rsidR="000A7CDE" w:rsidRDefault="000A7CDE">
      <w:pPr>
        <w:rPr>
          <w:sz w:val="23"/>
        </w:rPr>
      </w:pPr>
      <w:r>
        <w:rPr>
          <w:sz w:val="23"/>
        </w:rPr>
        <w:tab/>
        <w:t>.9</w:t>
      </w:r>
      <w:r>
        <w:rPr>
          <w:sz w:val="23"/>
        </w:rPr>
        <w:tab/>
        <w:t>Try to obtain</w:t>
      </w:r>
      <w:del w:id="245" w:author="Heidi Clevett" w:date="2024-03-14T13:43:00Z">
        <w:r w:rsidDel="005D3613">
          <w:rPr>
            <w:sz w:val="23"/>
          </w:rPr>
          <w:delText xml:space="preserve"> </w:delText>
        </w:r>
      </w:del>
      <w:r>
        <w:rPr>
          <w:sz w:val="23"/>
        </w:rPr>
        <w:t xml:space="preserve"> information from survivors.</w:t>
      </w:r>
    </w:p>
    <w:p w14:paraId="44F3D030" w14:textId="77777777" w:rsidR="000A7CDE" w:rsidRDefault="000A7CDE">
      <w:pPr>
        <w:rPr>
          <w:sz w:val="23"/>
        </w:rPr>
      </w:pPr>
      <w:r>
        <w:rPr>
          <w:sz w:val="23"/>
        </w:rPr>
        <w:tab/>
        <w:t>.10</w:t>
      </w:r>
      <w:r>
        <w:rPr>
          <w:sz w:val="23"/>
        </w:rPr>
        <w:tab/>
        <w:t xml:space="preserve">There are </w:t>
      </w:r>
    </w:p>
    <w:p w14:paraId="5886895E" w14:textId="77777777" w:rsidR="000A7CDE" w:rsidRDefault="000A7CDE">
      <w:pPr>
        <w:rPr>
          <w:sz w:val="23"/>
        </w:rPr>
      </w:pPr>
      <w:r>
        <w:rPr>
          <w:sz w:val="23"/>
        </w:rPr>
        <w:tab/>
      </w:r>
      <w:r>
        <w:rPr>
          <w:sz w:val="23"/>
        </w:rPr>
        <w:tab/>
      </w:r>
      <w:r>
        <w:rPr>
          <w:sz w:val="23"/>
        </w:rPr>
        <w:tab/>
        <w:t>~ still ... lifeboats / liferafts with survivors.</w:t>
      </w:r>
    </w:p>
    <w:p w14:paraId="3C50CED7" w14:textId="77777777" w:rsidR="000A7CDE" w:rsidRDefault="000A7CDE">
      <w:pPr>
        <w:rPr>
          <w:sz w:val="23"/>
        </w:rPr>
      </w:pPr>
      <w:r>
        <w:rPr>
          <w:sz w:val="23"/>
        </w:rPr>
        <w:tab/>
      </w:r>
      <w:r>
        <w:rPr>
          <w:sz w:val="23"/>
        </w:rPr>
        <w:tab/>
      </w:r>
      <w:r>
        <w:rPr>
          <w:sz w:val="23"/>
        </w:rPr>
        <w:tab/>
        <w:t>~ no more lifeboats / liferafts.</w:t>
      </w:r>
    </w:p>
    <w:p w14:paraId="031BD2F8" w14:textId="77777777" w:rsidR="000A7CDE" w:rsidRDefault="000A7CDE">
      <w:pPr>
        <w:rPr>
          <w:sz w:val="23"/>
        </w:rPr>
      </w:pPr>
      <w:r>
        <w:rPr>
          <w:sz w:val="23"/>
        </w:rPr>
        <w:tab/>
        <w:t>.11</w:t>
      </w:r>
      <w:r>
        <w:rPr>
          <w:sz w:val="23"/>
        </w:rPr>
        <w:tab/>
        <w:t>Total number of persons on board was ... .</w:t>
      </w:r>
    </w:p>
    <w:p w14:paraId="5D7924CC" w14:textId="77777777" w:rsidR="000A7CDE" w:rsidRDefault="000A7CDE">
      <w:pPr>
        <w:rPr>
          <w:sz w:val="23"/>
        </w:rPr>
      </w:pPr>
      <w:r>
        <w:rPr>
          <w:sz w:val="23"/>
        </w:rPr>
        <w:tab/>
        <w:t>.12</w:t>
      </w:r>
      <w:r>
        <w:rPr>
          <w:sz w:val="23"/>
        </w:rPr>
        <w:tab/>
        <w:t>All persons / ... persons rescued.</w:t>
      </w:r>
    </w:p>
    <w:p w14:paraId="0B858280" w14:textId="77777777" w:rsidR="000A7CDE" w:rsidRDefault="000A7CDE">
      <w:pPr>
        <w:rPr>
          <w:sz w:val="23"/>
        </w:rPr>
      </w:pPr>
      <w:r>
        <w:rPr>
          <w:sz w:val="23"/>
        </w:rPr>
        <w:tab/>
        <w:t>.13</w:t>
      </w:r>
      <w:r>
        <w:rPr>
          <w:sz w:val="23"/>
        </w:rPr>
        <w:tab/>
        <w:t>You / MV ...  may stop search and proceed with voyage.</w:t>
      </w:r>
    </w:p>
    <w:p w14:paraId="1BEC318F" w14:textId="77777777" w:rsidR="000A7CDE" w:rsidRDefault="000A7CDE">
      <w:pPr>
        <w:rPr>
          <w:sz w:val="23"/>
        </w:rPr>
      </w:pPr>
      <w:r>
        <w:rPr>
          <w:sz w:val="23"/>
        </w:rPr>
        <w:tab/>
        <w:t>.14</w:t>
      </w:r>
      <w:r>
        <w:rPr>
          <w:sz w:val="23"/>
        </w:rPr>
        <w:tab/>
        <w:t>There is no hope to rescue more persons.</w:t>
      </w:r>
    </w:p>
    <w:p w14:paraId="4F35F23F" w14:textId="77777777" w:rsidR="000A7CDE" w:rsidRDefault="000A7CDE">
      <w:pPr>
        <w:rPr>
          <w:sz w:val="23"/>
        </w:rPr>
      </w:pPr>
      <w:r>
        <w:rPr>
          <w:sz w:val="23"/>
        </w:rPr>
        <w:tab/>
        <w:t>.15</w:t>
      </w:r>
      <w:r>
        <w:rPr>
          <w:sz w:val="23"/>
        </w:rPr>
        <w:tab/>
        <w:t>We finish with SAR operations.</w:t>
      </w:r>
    </w:p>
    <w:p w14:paraId="639B36AC" w14:textId="77777777" w:rsidR="000A7CDE" w:rsidRDefault="000A7CDE">
      <w:pPr>
        <w:rPr>
          <w:sz w:val="23"/>
        </w:rPr>
      </w:pPr>
    </w:p>
    <w:p w14:paraId="548D51E1" w14:textId="77777777" w:rsidR="000A7CDE" w:rsidRDefault="000A7CDE">
      <w:pPr>
        <w:rPr>
          <w:sz w:val="23"/>
        </w:rPr>
      </w:pPr>
      <w:r>
        <w:rPr>
          <w:sz w:val="23"/>
        </w:rPr>
        <w:tab/>
      </w:r>
      <w:r>
        <w:rPr>
          <w:b/>
          <w:sz w:val="23"/>
        </w:rPr>
        <w:tab/>
      </w:r>
    </w:p>
    <w:p w14:paraId="4C8B0612" w14:textId="77777777" w:rsidR="000A7CDE" w:rsidRDefault="000A7CDE">
      <w:pPr>
        <w:rPr>
          <w:sz w:val="23"/>
        </w:rPr>
      </w:pPr>
      <w:r>
        <w:rPr>
          <w:b/>
          <w:sz w:val="23"/>
        </w:rPr>
        <w:br w:type="page"/>
      </w:r>
      <w:r>
        <w:rPr>
          <w:b/>
          <w:sz w:val="23"/>
        </w:rPr>
        <w:lastRenderedPageBreak/>
        <w:t>A1/1.3</w:t>
      </w:r>
      <w:r>
        <w:rPr>
          <w:sz w:val="23"/>
        </w:rPr>
        <w:tab/>
      </w:r>
      <w:r>
        <w:rPr>
          <w:sz w:val="23"/>
        </w:rPr>
        <w:tab/>
      </w:r>
      <w:r>
        <w:rPr>
          <w:b/>
          <w:sz w:val="23"/>
        </w:rPr>
        <w:t>Requesting medical assistance</w:t>
      </w:r>
    </w:p>
    <w:p w14:paraId="0C74B882" w14:textId="77777777" w:rsidR="000A7CDE" w:rsidRDefault="000A7CDE">
      <w:pPr>
        <w:rPr>
          <w:sz w:val="23"/>
        </w:rPr>
      </w:pPr>
    </w:p>
    <w:p w14:paraId="74D71024" w14:textId="77777777" w:rsidR="000A7CDE" w:rsidRDefault="000A7CDE">
      <w:pPr>
        <w:rPr>
          <w:sz w:val="23"/>
        </w:rPr>
      </w:pPr>
      <w:r>
        <w:rPr>
          <w:sz w:val="23"/>
        </w:rPr>
        <w:tab/>
        <w:t>. 1</w:t>
      </w:r>
      <w:r>
        <w:rPr>
          <w:sz w:val="23"/>
        </w:rPr>
        <w:tab/>
        <w:t>I require / MV ... requires medical assistance.</w:t>
      </w:r>
    </w:p>
    <w:p w14:paraId="799328C4" w14:textId="77777777" w:rsidR="000A7CDE" w:rsidRDefault="000A7CDE">
      <w:pPr>
        <w:rPr>
          <w:sz w:val="23"/>
        </w:rPr>
      </w:pPr>
      <w:r>
        <w:rPr>
          <w:sz w:val="23"/>
        </w:rPr>
        <w:tab/>
        <w:t>. 2</w:t>
      </w:r>
      <w:r>
        <w:rPr>
          <w:sz w:val="23"/>
        </w:rPr>
        <w:tab/>
        <w:t>What kind of assistance is required?</w:t>
      </w:r>
    </w:p>
    <w:p w14:paraId="1D8FD26E" w14:textId="77777777" w:rsidR="000A7CDE" w:rsidRDefault="000A7CDE">
      <w:pPr>
        <w:rPr>
          <w:sz w:val="23"/>
        </w:rPr>
      </w:pPr>
      <w:r>
        <w:rPr>
          <w:sz w:val="23"/>
        </w:rPr>
        <w:tab/>
        <w:t>. 2.1</w:t>
      </w:r>
      <w:r>
        <w:rPr>
          <w:sz w:val="23"/>
        </w:rPr>
        <w:tab/>
      </w:r>
      <w:r>
        <w:rPr>
          <w:sz w:val="23"/>
        </w:rPr>
        <w:tab/>
        <w:t xml:space="preserve">I require / MV ... requires </w:t>
      </w:r>
    </w:p>
    <w:p w14:paraId="318876BE" w14:textId="77777777" w:rsidR="000A7CDE" w:rsidRDefault="000A7CDE">
      <w:pPr>
        <w:rPr>
          <w:sz w:val="23"/>
        </w:rPr>
      </w:pPr>
      <w:r>
        <w:rPr>
          <w:sz w:val="23"/>
        </w:rPr>
        <w:tab/>
      </w:r>
      <w:r>
        <w:rPr>
          <w:sz w:val="23"/>
        </w:rPr>
        <w:tab/>
      </w:r>
      <w:r>
        <w:rPr>
          <w:sz w:val="23"/>
        </w:rPr>
        <w:tab/>
      </w:r>
      <w:r>
        <w:rPr>
          <w:sz w:val="23"/>
        </w:rPr>
        <w:tab/>
        <w:t>~  boat for hospital transfer.</w:t>
      </w:r>
    </w:p>
    <w:p w14:paraId="5B401404" w14:textId="77777777" w:rsidR="000A7CDE" w:rsidRDefault="000A7CDE">
      <w:pPr>
        <w:rPr>
          <w:sz w:val="23"/>
        </w:rPr>
      </w:pPr>
      <w:r>
        <w:rPr>
          <w:sz w:val="23"/>
        </w:rPr>
        <w:tab/>
      </w:r>
      <w:r>
        <w:rPr>
          <w:sz w:val="23"/>
        </w:rPr>
        <w:tab/>
      </w:r>
      <w:r>
        <w:rPr>
          <w:sz w:val="23"/>
        </w:rPr>
        <w:tab/>
      </w:r>
      <w:r>
        <w:rPr>
          <w:sz w:val="23"/>
        </w:rPr>
        <w:tab/>
        <w:t>~  radio medical advice.</w:t>
      </w:r>
    </w:p>
    <w:p w14:paraId="444CB1BF" w14:textId="77777777" w:rsidR="000A7CDE" w:rsidRDefault="000A7CDE">
      <w:pPr>
        <w:rPr>
          <w:sz w:val="23"/>
        </w:rPr>
      </w:pPr>
      <w:r>
        <w:rPr>
          <w:sz w:val="23"/>
        </w:rPr>
        <w:tab/>
      </w:r>
      <w:r>
        <w:rPr>
          <w:sz w:val="23"/>
        </w:rPr>
        <w:tab/>
      </w:r>
      <w:r>
        <w:rPr>
          <w:sz w:val="23"/>
        </w:rPr>
        <w:tab/>
      </w:r>
      <w:r>
        <w:rPr>
          <w:sz w:val="23"/>
        </w:rPr>
        <w:tab/>
        <w:t>~  helicopter with doctor (to pick up person(s)).</w:t>
      </w:r>
    </w:p>
    <w:p w14:paraId="4D4BD37D" w14:textId="77777777" w:rsidR="000A7CDE" w:rsidRDefault="000A7CDE">
      <w:pPr>
        <w:keepNext/>
        <w:keepLines/>
        <w:rPr>
          <w:sz w:val="23"/>
        </w:rPr>
      </w:pPr>
      <w:r>
        <w:rPr>
          <w:sz w:val="23"/>
        </w:rPr>
        <w:tab/>
        <w:t>. 3</w:t>
      </w:r>
      <w:r>
        <w:rPr>
          <w:sz w:val="23"/>
        </w:rPr>
        <w:tab/>
        <w:t xml:space="preserve">I / MV ... will </w:t>
      </w:r>
    </w:p>
    <w:p w14:paraId="70FD39D9" w14:textId="77777777" w:rsidR="000A7CDE" w:rsidRDefault="000A7CDE">
      <w:pPr>
        <w:keepNext/>
        <w:keepLines/>
        <w:rPr>
          <w:sz w:val="23"/>
        </w:rPr>
      </w:pPr>
      <w:r>
        <w:rPr>
          <w:sz w:val="23"/>
        </w:rPr>
        <w:tab/>
      </w:r>
      <w:r>
        <w:rPr>
          <w:sz w:val="23"/>
        </w:rPr>
        <w:tab/>
      </w:r>
      <w:r>
        <w:rPr>
          <w:sz w:val="23"/>
        </w:rPr>
        <w:tab/>
        <w:t>~ send boat.</w:t>
      </w:r>
    </w:p>
    <w:p w14:paraId="3DA13910" w14:textId="77777777" w:rsidR="000A7CDE" w:rsidRDefault="000A7CDE">
      <w:pPr>
        <w:keepNext/>
        <w:keepLines/>
        <w:rPr>
          <w:sz w:val="23"/>
        </w:rPr>
      </w:pPr>
      <w:r>
        <w:rPr>
          <w:sz w:val="23"/>
        </w:rPr>
        <w:tab/>
      </w:r>
      <w:r>
        <w:rPr>
          <w:sz w:val="23"/>
        </w:rPr>
        <w:tab/>
      </w:r>
      <w:r>
        <w:rPr>
          <w:sz w:val="23"/>
        </w:rPr>
        <w:tab/>
        <w:t xml:space="preserve">~ send helicopter with doctor </w:t>
      </w:r>
    </w:p>
    <w:p w14:paraId="6D16DEC5" w14:textId="77777777" w:rsidR="000A7CDE" w:rsidRDefault="000A7CDE">
      <w:pPr>
        <w:keepNext/>
        <w:keepLines/>
        <w:rPr>
          <w:sz w:val="23"/>
        </w:rPr>
      </w:pPr>
      <w:r>
        <w:rPr>
          <w:sz w:val="23"/>
        </w:rPr>
        <w:tab/>
      </w:r>
      <w:r>
        <w:rPr>
          <w:sz w:val="23"/>
        </w:rPr>
        <w:tab/>
      </w:r>
      <w:r>
        <w:rPr>
          <w:sz w:val="23"/>
        </w:rPr>
        <w:tab/>
        <w:t>~ send helicopter to pick up person(s).</w:t>
      </w:r>
    </w:p>
    <w:p w14:paraId="216D221B" w14:textId="77777777" w:rsidR="000A7CDE" w:rsidRDefault="000A7CDE">
      <w:pPr>
        <w:keepNext/>
        <w:keepLines/>
        <w:rPr>
          <w:sz w:val="23"/>
        </w:rPr>
      </w:pPr>
      <w:r>
        <w:rPr>
          <w:sz w:val="23"/>
        </w:rPr>
        <w:tab/>
      </w:r>
      <w:r>
        <w:rPr>
          <w:sz w:val="23"/>
        </w:rPr>
        <w:tab/>
      </w:r>
      <w:r>
        <w:rPr>
          <w:sz w:val="23"/>
        </w:rPr>
        <w:tab/>
        <w:t>~ arrange for radio medical advice on VHF Channel ... / frequency ... .</w:t>
      </w:r>
    </w:p>
    <w:p w14:paraId="72C22712" w14:textId="77777777" w:rsidR="000A7CDE" w:rsidRDefault="000A7CDE">
      <w:pPr>
        <w:pStyle w:val="BodyText"/>
        <w:tabs>
          <w:tab w:val="left" w:pos="720"/>
          <w:tab w:val="left" w:pos="1440"/>
          <w:tab w:val="left" w:pos="2160"/>
          <w:tab w:val="left" w:pos="2880"/>
          <w:tab w:val="left" w:pos="3600"/>
          <w:tab w:val="left" w:pos="4320"/>
          <w:tab w:val="left" w:pos="5040"/>
          <w:tab w:val="left" w:pos="5760"/>
          <w:tab w:val="left" w:pos="6480"/>
          <w:tab w:val="left" w:pos="6940"/>
        </w:tabs>
        <w:rPr>
          <w:b w:val="0"/>
          <w:bCs/>
        </w:rPr>
      </w:pPr>
      <w:r>
        <w:rPr>
          <w:b w:val="0"/>
          <w:bCs/>
        </w:rPr>
        <w:tab/>
        <w:t>. 4</w:t>
      </w:r>
      <w:r>
        <w:rPr>
          <w:b w:val="0"/>
          <w:bCs/>
        </w:rPr>
        <w:tab/>
        <w:t>Boat / helicopter ETA at ... UTC / within ... hours.</w:t>
      </w:r>
    </w:p>
    <w:p w14:paraId="1D61BF66" w14:textId="77777777" w:rsidR="000A7CDE" w:rsidRDefault="000A7CDE">
      <w:pPr>
        <w:rPr>
          <w:sz w:val="23"/>
        </w:rPr>
      </w:pPr>
      <w:r>
        <w:rPr>
          <w:sz w:val="23"/>
        </w:rPr>
        <w:tab/>
        <w:t>. 5</w:t>
      </w:r>
      <w:r>
        <w:rPr>
          <w:sz w:val="23"/>
        </w:rPr>
        <w:tab/>
        <w:t>Do you have doctor on board?</w:t>
      </w:r>
    </w:p>
    <w:p w14:paraId="49F86839" w14:textId="77777777" w:rsidR="000A7CDE" w:rsidRDefault="000A7CDE">
      <w:pPr>
        <w:rPr>
          <w:sz w:val="23"/>
        </w:rPr>
      </w:pPr>
      <w:r>
        <w:rPr>
          <w:sz w:val="23"/>
        </w:rPr>
        <w:tab/>
        <w:t>. 5.1</w:t>
      </w:r>
      <w:r>
        <w:rPr>
          <w:sz w:val="23"/>
        </w:rPr>
        <w:tab/>
      </w:r>
      <w:r>
        <w:rPr>
          <w:sz w:val="23"/>
        </w:rPr>
        <w:tab/>
        <w:t>Yes, I have doctor on board.</w:t>
      </w:r>
    </w:p>
    <w:p w14:paraId="59C32713" w14:textId="77777777" w:rsidR="000A7CDE" w:rsidRDefault="000A7CDE">
      <w:pPr>
        <w:rPr>
          <w:sz w:val="23"/>
        </w:rPr>
      </w:pPr>
      <w:r>
        <w:rPr>
          <w:sz w:val="23"/>
        </w:rPr>
        <w:tab/>
        <w:t>. 5.2</w:t>
      </w:r>
      <w:r>
        <w:rPr>
          <w:sz w:val="23"/>
        </w:rPr>
        <w:tab/>
      </w:r>
      <w:r>
        <w:rPr>
          <w:sz w:val="23"/>
        </w:rPr>
        <w:tab/>
        <w:t>No, I have no  doctor on board.</w:t>
      </w:r>
    </w:p>
    <w:p w14:paraId="2EBEF1F9" w14:textId="77777777" w:rsidR="000A7CDE" w:rsidRDefault="000A7CDE">
      <w:pPr>
        <w:rPr>
          <w:sz w:val="23"/>
        </w:rPr>
      </w:pPr>
      <w:r>
        <w:rPr>
          <w:sz w:val="23"/>
        </w:rPr>
        <w:tab/>
        <w:t>. 6</w:t>
      </w:r>
      <w:r>
        <w:rPr>
          <w:sz w:val="23"/>
        </w:rPr>
        <w:tab/>
        <w:t>Can you make rendezvous in position ... ?</w:t>
      </w:r>
    </w:p>
    <w:p w14:paraId="6E55B0C6" w14:textId="77777777" w:rsidR="000A7CDE" w:rsidRDefault="000A7CDE">
      <w:pPr>
        <w:rPr>
          <w:sz w:val="23"/>
        </w:rPr>
      </w:pPr>
      <w:r>
        <w:rPr>
          <w:sz w:val="23"/>
        </w:rPr>
        <w:tab/>
        <w:t>. 6.1</w:t>
      </w:r>
      <w:r>
        <w:rPr>
          <w:sz w:val="23"/>
        </w:rPr>
        <w:tab/>
      </w:r>
      <w:r>
        <w:rPr>
          <w:sz w:val="23"/>
        </w:rPr>
        <w:tab/>
        <w:t>Yes, I can make rendezvous in position at ... UTC / within ... hours.</w:t>
      </w:r>
    </w:p>
    <w:p w14:paraId="686B9B88" w14:textId="77777777" w:rsidR="000A7CDE" w:rsidRDefault="000A7CDE">
      <w:pPr>
        <w:rPr>
          <w:sz w:val="23"/>
        </w:rPr>
      </w:pPr>
      <w:r>
        <w:rPr>
          <w:sz w:val="23"/>
        </w:rPr>
        <w:tab/>
        <w:t>. 6.2</w:t>
      </w:r>
      <w:r>
        <w:rPr>
          <w:sz w:val="23"/>
        </w:rPr>
        <w:tab/>
      </w:r>
      <w:r>
        <w:rPr>
          <w:sz w:val="23"/>
        </w:rPr>
        <w:tab/>
        <w:t>No, I cannot make rendezvous.</w:t>
      </w:r>
    </w:p>
    <w:p w14:paraId="033A9723" w14:textId="77777777" w:rsidR="000A7CDE" w:rsidRDefault="000A7CDE">
      <w:pPr>
        <w:rPr>
          <w:sz w:val="23"/>
        </w:rPr>
      </w:pPr>
      <w:r>
        <w:rPr>
          <w:sz w:val="23"/>
        </w:rPr>
        <w:tab/>
        <w:t>. 7</w:t>
      </w:r>
      <w:r>
        <w:rPr>
          <w:sz w:val="23"/>
        </w:rPr>
        <w:tab/>
        <w:t>I / MV ... will send boat / helicopter to transfer doctor.</w:t>
      </w:r>
    </w:p>
    <w:p w14:paraId="79C4CE50" w14:textId="77777777" w:rsidR="000A7CDE" w:rsidRDefault="000A7CDE">
      <w:pPr>
        <w:rPr>
          <w:sz w:val="23"/>
        </w:rPr>
      </w:pPr>
      <w:r>
        <w:rPr>
          <w:sz w:val="23"/>
        </w:rPr>
        <w:tab/>
        <w:t>. 8</w:t>
      </w:r>
      <w:r>
        <w:rPr>
          <w:sz w:val="23"/>
        </w:rPr>
        <w:tab/>
        <w:t>Transfer person(s) to my vessel / to MV ...  by boat / helicopter.</w:t>
      </w:r>
    </w:p>
    <w:p w14:paraId="0E2BC08A" w14:textId="77777777" w:rsidR="000A7CDE" w:rsidRDefault="000A7CDE">
      <w:pPr>
        <w:rPr>
          <w:sz w:val="23"/>
        </w:rPr>
      </w:pPr>
      <w:r>
        <w:rPr>
          <w:sz w:val="23"/>
        </w:rPr>
        <w:tab/>
        <w:t>. 9</w:t>
      </w:r>
      <w:r>
        <w:rPr>
          <w:sz w:val="23"/>
        </w:rPr>
        <w:tab/>
        <w:t>Transfer of person(s) not possible.</w:t>
      </w:r>
    </w:p>
    <w:p w14:paraId="3F8620B6" w14:textId="77777777" w:rsidR="000A7CDE" w:rsidRDefault="000A7CDE">
      <w:pPr>
        <w:rPr>
          <w:sz w:val="23"/>
        </w:rPr>
      </w:pPr>
    </w:p>
    <w:p w14:paraId="17A1B0E6" w14:textId="77777777" w:rsidR="000A7CDE" w:rsidRDefault="000A7CDE">
      <w:pPr>
        <w:rPr>
          <w:sz w:val="23"/>
        </w:rPr>
      </w:pPr>
      <w:r>
        <w:rPr>
          <w:b/>
          <w:sz w:val="23"/>
        </w:rPr>
        <w:t>A1/2</w:t>
      </w:r>
      <w:r>
        <w:rPr>
          <w:b/>
          <w:sz w:val="23"/>
        </w:rPr>
        <w:tab/>
      </w:r>
      <w:r>
        <w:rPr>
          <w:b/>
          <w:sz w:val="23"/>
        </w:rPr>
        <w:tab/>
        <w:t>Urgency traffic</w:t>
      </w:r>
    </w:p>
    <w:p w14:paraId="310C25AC" w14:textId="77777777" w:rsidR="000A7CDE" w:rsidRDefault="000A7CDE">
      <w:pPr>
        <w:rPr>
          <w:sz w:val="23"/>
        </w:rPr>
      </w:pPr>
      <w:r>
        <w:rPr>
          <w:b/>
          <w:sz w:val="23"/>
        </w:rPr>
        <w:t xml:space="preserve"> </w:t>
      </w:r>
      <w:r>
        <w:rPr>
          <w:b/>
          <w:sz w:val="23"/>
        </w:rPr>
        <w:tab/>
      </w:r>
      <w:r>
        <w:rPr>
          <w:b/>
          <w:sz w:val="23"/>
        </w:rPr>
        <w:tab/>
      </w:r>
      <w:r>
        <w:rPr>
          <w:sz w:val="23"/>
        </w:rPr>
        <w:t>Safety of a vessel (other than distress).</w:t>
      </w:r>
    </w:p>
    <w:p w14:paraId="3A0E0137" w14:textId="77777777" w:rsidR="000A7CDE" w:rsidRDefault="000A7CDE">
      <w:pPr>
        <w:ind w:left="1440" w:hanging="1440"/>
        <w:rPr>
          <w:sz w:val="23"/>
        </w:rPr>
      </w:pPr>
      <w:r>
        <w:rPr>
          <w:sz w:val="23"/>
        </w:rPr>
        <w:tab/>
        <w:t>Note: An urgency traffic always has to commence with stating the position of the calling vessel if it is not included in the DSC alert.</w:t>
      </w:r>
    </w:p>
    <w:p w14:paraId="46516AA1" w14:textId="77777777" w:rsidR="000A7CDE" w:rsidRDefault="000A7CDE">
      <w:pPr>
        <w:rPr>
          <w:sz w:val="23"/>
        </w:rPr>
      </w:pPr>
    </w:p>
    <w:p w14:paraId="3C747F8D" w14:textId="77777777" w:rsidR="000A7CDE" w:rsidRDefault="000A7CDE">
      <w:pPr>
        <w:rPr>
          <w:sz w:val="23"/>
        </w:rPr>
      </w:pPr>
      <w:r>
        <w:rPr>
          <w:sz w:val="23"/>
        </w:rPr>
        <w:t>.1</w:t>
      </w:r>
      <w:r>
        <w:rPr>
          <w:sz w:val="23"/>
        </w:rPr>
        <w:tab/>
      </w:r>
      <w:r>
        <w:rPr>
          <w:sz w:val="23"/>
        </w:rPr>
        <w:tab/>
      </w:r>
      <w:r>
        <w:rPr>
          <w:b/>
          <w:sz w:val="23"/>
        </w:rPr>
        <w:t>Technical failure</w:t>
      </w:r>
    </w:p>
    <w:p w14:paraId="5C4E0EA0" w14:textId="77777777" w:rsidR="000A7CDE" w:rsidRDefault="000A7CDE">
      <w:pPr>
        <w:rPr>
          <w:sz w:val="23"/>
        </w:rPr>
      </w:pPr>
    </w:p>
    <w:p w14:paraId="3993F820" w14:textId="77777777" w:rsidR="000A7CDE" w:rsidRDefault="000A7CDE">
      <w:pPr>
        <w:rPr>
          <w:sz w:val="23"/>
        </w:rPr>
      </w:pPr>
      <w:r>
        <w:rPr>
          <w:sz w:val="23"/>
        </w:rPr>
        <w:tab/>
        <w:t>. 1</w:t>
      </w:r>
      <w:r>
        <w:rPr>
          <w:sz w:val="23"/>
        </w:rPr>
        <w:tab/>
        <w:t>I am / MV ...  not under command.</w:t>
      </w:r>
    </w:p>
    <w:p w14:paraId="7CA2C1F5" w14:textId="77777777" w:rsidR="000A7CDE" w:rsidRDefault="000A7CDE">
      <w:pPr>
        <w:rPr>
          <w:sz w:val="23"/>
        </w:rPr>
      </w:pPr>
      <w:r>
        <w:rPr>
          <w:sz w:val="23"/>
        </w:rPr>
        <w:tab/>
        <w:t>. 2</w:t>
      </w:r>
      <w:r>
        <w:rPr>
          <w:sz w:val="23"/>
        </w:rPr>
        <w:tab/>
        <w:t xml:space="preserve">What problems do you have / does MV ... have? </w:t>
      </w:r>
    </w:p>
    <w:p w14:paraId="0AF7C825" w14:textId="77777777" w:rsidR="000A7CDE" w:rsidRDefault="000A7CDE">
      <w:pPr>
        <w:rPr>
          <w:sz w:val="23"/>
        </w:rPr>
      </w:pPr>
      <w:r>
        <w:rPr>
          <w:sz w:val="23"/>
        </w:rPr>
        <w:tab/>
        <w:t>. 2.1</w:t>
      </w:r>
      <w:r>
        <w:rPr>
          <w:sz w:val="23"/>
        </w:rPr>
        <w:tab/>
      </w:r>
      <w:r>
        <w:rPr>
          <w:sz w:val="23"/>
        </w:rPr>
        <w:tab/>
        <w:t>I have / MV ...  has problems with engine(s) / steering gear / propeller / ... .</w:t>
      </w:r>
    </w:p>
    <w:p w14:paraId="5EC5FBE5" w14:textId="77777777" w:rsidR="000A7CDE" w:rsidRDefault="000A7CDE">
      <w:pPr>
        <w:rPr>
          <w:sz w:val="23"/>
        </w:rPr>
      </w:pPr>
      <w:r>
        <w:rPr>
          <w:sz w:val="23"/>
        </w:rPr>
        <w:tab/>
        <w:t>. 3</w:t>
      </w:r>
      <w:r>
        <w:rPr>
          <w:sz w:val="23"/>
        </w:rPr>
        <w:tab/>
        <w:t>I am / MV ...is manoeuvring with difficulty.</w:t>
      </w:r>
    </w:p>
    <w:p w14:paraId="6C5D72D4" w14:textId="77777777" w:rsidR="000A7CDE" w:rsidRDefault="000A7CDE">
      <w:pPr>
        <w:rPr>
          <w:sz w:val="23"/>
        </w:rPr>
      </w:pPr>
      <w:r>
        <w:rPr>
          <w:sz w:val="23"/>
        </w:rPr>
        <w:tab/>
        <w:t>. 4</w:t>
      </w:r>
      <w:r>
        <w:rPr>
          <w:sz w:val="23"/>
        </w:rPr>
        <w:tab/>
        <w:t>Keep clear of me / MV ... .</w:t>
      </w:r>
    </w:p>
    <w:p w14:paraId="580B2BC5" w14:textId="77777777" w:rsidR="000A7CDE" w:rsidRDefault="000A7CDE">
      <w:pPr>
        <w:rPr>
          <w:sz w:val="23"/>
        </w:rPr>
      </w:pPr>
      <w:r>
        <w:rPr>
          <w:sz w:val="23"/>
        </w:rPr>
        <w:tab/>
        <w:t>. 5</w:t>
      </w:r>
      <w:r>
        <w:rPr>
          <w:sz w:val="23"/>
        </w:rPr>
        <w:tab/>
        <w:t>Navigate with caution.</w:t>
      </w:r>
    </w:p>
    <w:p w14:paraId="3F9B0F0A" w14:textId="77777777" w:rsidR="000A7CDE" w:rsidRDefault="000A7CDE">
      <w:pPr>
        <w:rPr>
          <w:sz w:val="23"/>
        </w:rPr>
      </w:pPr>
      <w:r>
        <w:rPr>
          <w:sz w:val="23"/>
        </w:rPr>
        <w:tab/>
        <w:t>. 6</w:t>
      </w:r>
      <w:r>
        <w:rPr>
          <w:sz w:val="23"/>
        </w:rPr>
        <w:tab/>
        <w:t>I require / MV ... requires tug assistance / escort / ... .</w:t>
      </w:r>
    </w:p>
    <w:p w14:paraId="3A9CD0BE" w14:textId="77777777" w:rsidR="000A7CDE" w:rsidRDefault="000A7CDE">
      <w:pPr>
        <w:rPr>
          <w:sz w:val="23"/>
        </w:rPr>
      </w:pPr>
      <w:r>
        <w:rPr>
          <w:sz w:val="23"/>
        </w:rPr>
        <w:tab/>
        <w:t>. 7</w:t>
      </w:r>
      <w:r>
        <w:rPr>
          <w:sz w:val="23"/>
        </w:rPr>
        <w:tab/>
        <w:t>I try / MV ... tries to proceed without assistance.</w:t>
      </w:r>
    </w:p>
    <w:p w14:paraId="2D00E842" w14:textId="77777777" w:rsidR="000A7CDE" w:rsidRDefault="000A7CDE">
      <w:pPr>
        <w:rPr>
          <w:sz w:val="23"/>
        </w:rPr>
      </w:pPr>
      <w:r>
        <w:rPr>
          <w:sz w:val="23"/>
        </w:rPr>
        <w:tab/>
        <w:t>. 8</w:t>
      </w:r>
      <w:r>
        <w:rPr>
          <w:sz w:val="23"/>
        </w:rPr>
        <w:tab/>
        <w:t>Stand by on VHF Channel ... / frequency ... .</w:t>
      </w:r>
    </w:p>
    <w:p w14:paraId="16DB00A6" w14:textId="77777777" w:rsidR="000A7CDE" w:rsidRDefault="000A7CDE">
      <w:pPr>
        <w:rPr>
          <w:ins w:id="246" w:author="Heidi Clevett" w:date="2024-03-14T13:21:00Z"/>
          <w:sz w:val="23"/>
        </w:rPr>
      </w:pPr>
      <w:r>
        <w:rPr>
          <w:sz w:val="23"/>
        </w:rPr>
        <w:tab/>
        <w:t>.8.1</w:t>
      </w:r>
      <w:r>
        <w:rPr>
          <w:sz w:val="23"/>
        </w:rPr>
        <w:tab/>
      </w:r>
      <w:del w:id="247" w:author="Heidi Clevett" w:date="2024-03-14T13:27:00Z">
        <w:r w:rsidDel="0031254E">
          <w:rPr>
            <w:sz w:val="23"/>
          </w:rPr>
          <w:tab/>
        </w:r>
      </w:del>
      <w:r>
        <w:rPr>
          <w:sz w:val="23"/>
        </w:rPr>
        <w:t>Standing by on VHF Channel ... / frequency ... .</w:t>
      </w:r>
    </w:p>
    <w:p w14:paraId="16418B56" w14:textId="7DAE45C7" w:rsidR="00354C8D" w:rsidRDefault="00462589">
      <w:pPr>
        <w:rPr>
          <w:ins w:id="248" w:author="Heidi Clevett" w:date="2024-03-14T13:22:00Z"/>
          <w:sz w:val="23"/>
        </w:rPr>
      </w:pPr>
      <w:ins w:id="249" w:author="Heidi Clevett" w:date="2024-03-14T13:21:00Z">
        <w:r>
          <w:rPr>
            <w:sz w:val="23"/>
          </w:rPr>
          <w:tab/>
          <w:t xml:space="preserve">.9 </w:t>
        </w:r>
        <w:r>
          <w:rPr>
            <w:sz w:val="23"/>
          </w:rPr>
          <w:tab/>
          <w:t>Is your AIS operational?</w:t>
        </w:r>
      </w:ins>
    </w:p>
    <w:p w14:paraId="6CDFCDA4" w14:textId="715EF7DD" w:rsidR="005F7EE2" w:rsidRDefault="005F7EE2">
      <w:pPr>
        <w:rPr>
          <w:ins w:id="250" w:author="Heidi Clevett" w:date="2024-03-14T13:22:00Z"/>
          <w:sz w:val="23"/>
        </w:rPr>
      </w:pPr>
      <w:ins w:id="251" w:author="Heidi Clevett" w:date="2024-03-14T13:22:00Z">
        <w:r>
          <w:rPr>
            <w:sz w:val="23"/>
          </w:rPr>
          <w:tab/>
          <w:t>.9.1</w:t>
        </w:r>
        <w:r>
          <w:rPr>
            <w:sz w:val="23"/>
          </w:rPr>
          <w:tab/>
        </w:r>
        <w:r w:rsidR="005674D6">
          <w:rPr>
            <w:sz w:val="23"/>
          </w:rPr>
          <w:tab/>
          <w:t>AIS is operational</w:t>
        </w:r>
      </w:ins>
    </w:p>
    <w:p w14:paraId="35A0901F" w14:textId="26EEFEA5" w:rsidR="005674D6" w:rsidRDefault="005674D6">
      <w:pPr>
        <w:rPr>
          <w:ins w:id="252" w:author="Heidi Clevett" w:date="2024-03-14T13:22:00Z"/>
          <w:sz w:val="23"/>
        </w:rPr>
      </w:pPr>
      <w:ins w:id="253" w:author="Heidi Clevett" w:date="2024-03-14T13:23:00Z">
        <w:r>
          <w:rPr>
            <w:sz w:val="23"/>
          </w:rPr>
          <w:tab/>
          <w:t>.9.3</w:t>
        </w:r>
        <w:r>
          <w:rPr>
            <w:sz w:val="23"/>
          </w:rPr>
          <w:tab/>
        </w:r>
        <w:r>
          <w:rPr>
            <w:sz w:val="23"/>
          </w:rPr>
          <w:tab/>
          <w:t>AIS is not operational</w:t>
        </w:r>
      </w:ins>
    </w:p>
    <w:p w14:paraId="0B59A69E" w14:textId="37BD0CC4" w:rsidR="005F7EE2" w:rsidRDefault="005F7EE2">
      <w:pPr>
        <w:rPr>
          <w:ins w:id="254" w:author="Heidi Clevett" w:date="2024-03-14T13:23:00Z"/>
          <w:sz w:val="23"/>
        </w:rPr>
      </w:pPr>
      <w:ins w:id="255" w:author="Heidi Clevett" w:date="2024-03-14T13:22:00Z">
        <w:r>
          <w:rPr>
            <w:sz w:val="23"/>
          </w:rPr>
          <w:tab/>
          <w:t>.</w:t>
        </w:r>
      </w:ins>
      <w:ins w:id="256" w:author="Heidi Clevett" w:date="2024-03-14T13:23:00Z">
        <w:r w:rsidR="00A64D67">
          <w:rPr>
            <w:sz w:val="23"/>
          </w:rPr>
          <w:t>10</w:t>
        </w:r>
      </w:ins>
      <w:ins w:id="257" w:author="Heidi Clevett" w:date="2024-03-14T13:22:00Z">
        <w:r>
          <w:rPr>
            <w:sz w:val="23"/>
          </w:rPr>
          <w:tab/>
          <w:t>Check your AIS</w:t>
        </w:r>
      </w:ins>
    </w:p>
    <w:p w14:paraId="1A023316" w14:textId="6884FAF1" w:rsidR="005674D6" w:rsidRDefault="005674D6">
      <w:pPr>
        <w:rPr>
          <w:ins w:id="258" w:author="Heidi Clevett" w:date="2024-03-14T13:23:00Z"/>
          <w:sz w:val="23"/>
        </w:rPr>
      </w:pPr>
      <w:ins w:id="259" w:author="Heidi Clevett" w:date="2024-03-14T13:23:00Z">
        <w:r>
          <w:rPr>
            <w:sz w:val="23"/>
          </w:rPr>
          <w:tab/>
          <w:t>.</w:t>
        </w:r>
        <w:r w:rsidR="00A64D67">
          <w:rPr>
            <w:sz w:val="23"/>
          </w:rPr>
          <w:t>11</w:t>
        </w:r>
        <w:r>
          <w:rPr>
            <w:sz w:val="23"/>
          </w:rPr>
          <w:t xml:space="preserve"> </w:t>
        </w:r>
        <w:r>
          <w:rPr>
            <w:sz w:val="23"/>
          </w:rPr>
          <w:tab/>
          <w:t xml:space="preserve">What is the position of your GPS antenna? </w:t>
        </w:r>
      </w:ins>
    </w:p>
    <w:p w14:paraId="69796691" w14:textId="06EFF54F" w:rsidR="002E1097" w:rsidDel="0047309C" w:rsidRDefault="005674D6">
      <w:pPr>
        <w:rPr>
          <w:del w:id="260" w:author="Heidi Clevett" w:date="2024-03-14T13:26:00Z"/>
          <w:sz w:val="23"/>
        </w:rPr>
      </w:pPr>
      <w:ins w:id="261" w:author="Heidi Clevett" w:date="2024-03-14T13:23:00Z">
        <w:r>
          <w:rPr>
            <w:sz w:val="23"/>
          </w:rPr>
          <w:tab/>
          <w:t>.</w:t>
        </w:r>
      </w:ins>
      <w:ins w:id="262" w:author="Heidi Clevett" w:date="2024-03-14T13:24:00Z">
        <w:r w:rsidR="00A64D67">
          <w:rPr>
            <w:sz w:val="23"/>
          </w:rPr>
          <w:t>12</w:t>
        </w:r>
        <w:r w:rsidR="00A64D67">
          <w:rPr>
            <w:sz w:val="23"/>
          </w:rPr>
          <w:tab/>
          <w:t xml:space="preserve">The position of my GPS </w:t>
        </w:r>
        <w:r w:rsidR="0081524C">
          <w:rPr>
            <w:sz w:val="23"/>
          </w:rPr>
          <w:t>is</w:t>
        </w:r>
      </w:ins>
      <w:ins w:id="263" w:author="Heidi Clevett" w:date="2024-03-14T13:25:00Z">
        <w:r w:rsidR="002E1097">
          <w:rPr>
            <w:sz w:val="23"/>
          </w:rPr>
          <w:t>…</w:t>
        </w:r>
      </w:ins>
      <w:ins w:id="264" w:author="Heidi Clevett" w:date="2024-03-14T13:24:00Z">
        <w:r w:rsidR="0081524C">
          <w:rPr>
            <w:sz w:val="23"/>
          </w:rPr>
          <w:t xml:space="preserve"> (fore / mid / aft)</w:t>
        </w:r>
      </w:ins>
    </w:p>
    <w:p w14:paraId="6AB49D85" w14:textId="77777777" w:rsidR="000A7CDE" w:rsidRDefault="000A7CDE">
      <w:pPr>
        <w:rPr>
          <w:sz w:val="23"/>
        </w:rPr>
      </w:pPr>
    </w:p>
    <w:p w14:paraId="2E0BE084" w14:textId="77777777" w:rsidR="000A7CDE" w:rsidRDefault="000A7CDE">
      <w:pPr>
        <w:rPr>
          <w:sz w:val="23"/>
        </w:rPr>
      </w:pPr>
      <w:r>
        <w:rPr>
          <w:sz w:val="23"/>
        </w:rPr>
        <w:t>.2</w:t>
      </w:r>
      <w:r>
        <w:rPr>
          <w:sz w:val="23"/>
        </w:rPr>
        <w:tab/>
      </w:r>
      <w:r>
        <w:rPr>
          <w:sz w:val="23"/>
        </w:rPr>
        <w:tab/>
      </w:r>
      <w:r>
        <w:rPr>
          <w:b/>
          <w:sz w:val="23"/>
        </w:rPr>
        <w:t>Cargo</w:t>
      </w:r>
    </w:p>
    <w:p w14:paraId="18B102B2" w14:textId="77777777" w:rsidR="000A7CDE" w:rsidRDefault="000A7CDE">
      <w:pPr>
        <w:rPr>
          <w:sz w:val="23"/>
        </w:rPr>
      </w:pPr>
    </w:p>
    <w:p w14:paraId="59C118DD" w14:textId="77777777" w:rsidR="000A7CDE" w:rsidRDefault="000A7CDE">
      <w:pPr>
        <w:rPr>
          <w:sz w:val="23"/>
        </w:rPr>
      </w:pPr>
      <w:r>
        <w:rPr>
          <w:sz w:val="23"/>
        </w:rPr>
        <w:tab/>
        <w:t>. 1</w:t>
      </w:r>
      <w:r>
        <w:rPr>
          <w:sz w:val="23"/>
        </w:rPr>
        <w:tab/>
        <w:t>I have / MV has ... lost dangerous goods of IMO</w:t>
      </w:r>
      <w:r>
        <w:rPr>
          <w:sz w:val="23"/>
        </w:rPr>
        <w:noBreakHyphen/>
        <w:t>Class ... in position ... .</w:t>
      </w:r>
    </w:p>
    <w:p w14:paraId="5FE3CAF2" w14:textId="77777777" w:rsidR="000A7CDE" w:rsidRDefault="000A7CDE">
      <w:pPr>
        <w:rPr>
          <w:sz w:val="23"/>
        </w:rPr>
      </w:pPr>
      <w:r>
        <w:rPr>
          <w:sz w:val="23"/>
        </w:rPr>
        <w:tab/>
        <w:t>. 2</w:t>
      </w:r>
      <w:r>
        <w:rPr>
          <w:sz w:val="23"/>
        </w:rPr>
        <w:tab/>
        <w:t xml:space="preserve">Containers / barrels / drums / bags / ... with dangerous goods </w:t>
      </w:r>
    </w:p>
    <w:p w14:paraId="40ED9F00" w14:textId="77777777" w:rsidR="000A7CDE" w:rsidRDefault="000A7CDE">
      <w:pPr>
        <w:rPr>
          <w:sz w:val="23"/>
        </w:rPr>
      </w:pPr>
      <w:r>
        <w:rPr>
          <w:sz w:val="23"/>
        </w:rPr>
        <w:tab/>
      </w:r>
      <w:r>
        <w:rPr>
          <w:sz w:val="23"/>
        </w:rPr>
        <w:tab/>
        <w:t>of IMO</w:t>
      </w:r>
      <w:r>
        <w:rPr>
          <w:sz w:val="23"/>
        </w:rPr>
        <w:noBreakHyphen/>
        <w:t xml:space="preserve">Class ... adrift near position ... . </w:t>
      </w:r>
    </w:p>
    <w:p w14:paraId="76F98ADA" w14:textId="77777777" w:rsidR="000A7CDE" w:rsidRDefault="000A7CDE">
      <w:pPr>
        <w:rPr>
          <w:sz w:val="23"/>
        </w:rPr>
      </w:pPr>
      <w:r>
        <w:rPr>
          <w:sz w:val="23"/>
        </w:rPr>
        <w:tab/>
        <w:t>. 3</w:t>
      </w:r>
      <w:r>
        <w:rPr>
          <w:sz w:val="23"/>
        </w:rPr>
        <w:tab/>
        <w:t>I am / MV ... is spilling</w:t>
      </w:r>
    </w:p>
    <w:p w14:paraId="5E50D4D0" w14:textId="77777777" w:rsidR="000A7CDE" w:rsidRDefault="000A7CDE">
      <w:pPr>
        <w:pStyle w:val="BodyText2"/>
        <w:spacing w:line="240" w:lineRule="auto"/>
        <w:rPr>
          <w:b w:val="0"/>
          <w:bCs/>
        </w:rPr>
      </w:pPr>
      <w:r>
        <w:rPr>
          <w:b w:val="0"/>
          <w:bCs/>
        </w:rPr>
        <w:lastRenderedPageBreak/>
        <w:tab/>
      </w:r>
      <w:r>
        <w:rPr>
          <w:b w:val="0"/>
          <w:bCs/>
        </w:rPr>
        <w:tab/>
      </w:r>
      <w:r>
        <w:rPr>
          <w:b w:val="0"/>
          <w:bCs/>
        </w:rPr>
        <w:tab/>
        <w:t>~ dangerous goods of IMO</w:t>
      </w:r>
      <w:r>
        <w:rPr>
          <w:b w:val="0"/>
          <w:bCs/>
        </w:rPr>
        <w:noBreakHyphen/>
        <w:t xml:space="preserve">Class ... in position ... </w:t>
      </w:r>
    </w:p>
    <w:p w14:paraId="5E012712" w14:textId="77777777" w:rsidR="000A7CDE" w:rsidRDefault="000A7CDE">
      <w:pPr>
        <w:rPr>
          <w:sz w:val="23"/>
        </w:rPr>
      </w:pPr>
      <w:r>
        <w:rPr>
          <w:sz w:val="23"/>
        </w:rPr>
        <w:tab/>
      </w:r>
      <w:r>
        <w:rPr>
          <w:sz w:val="23"/>
        </w:rPr>
        <w:tab/>
      </w:r>
      <w:r>
        <w:rPr>
          <w:sz w:val="23"/>
        </w:rPr>
        <w:tab/>
        <w:t>~ crude oil / ... in position ... .</w:t>
      </w:r>
    </w:p>
    <w:p w14:paraId="6D44D2E0" w14:textId="77777777" w:rsidR="000A7CDE" w:rsidRDefault="000A7CDE">
      <w:pPr>
        <w:rPr>
          <w:sz w:val="23"/>
        </w:rPr>
      </w:pPr>
      <w:r>
        <w:rPr>
          <w:sz w:val="23"/>
        </w:rPr>
        <w:tab/>
        <w:t>. 4</w:t>
      </w:r>
      <w:r>
        <w:rPr>
          <w:sz w:val="23"/>
        </w:rPr>
        <w:tab/>
        <w:t xml:space="preserve">I require / MV… requires oil clearance assistance </w:t>
      </w:r>
      <w:r>
        <w:rPr>
          <w:sz w:val="23"/>
        </w:rPr>
        <w:noBreakHyphen/>
        <w:t xml:space="preserve"> danger of pollution.</w:t>
      </w:r>
    </w:p>
    <w:p w14:paraId="045AC674" w14:textId="77777777" w:rsidR="000A7CDE" w:rsidRDefault="000A7CDE">
      <w:pPr>
        <w:rPr>
          <w:sz w:val="23"/>
        </w:rPr>
      </w:pPr>
      <w:r>
        <w:rPr>
          <w:sz w:val="23"/>
        </w:rPr>
        <w:tab/>
        <w:t>. 5</w:t>
      </w:r>
      <w:r>
        <w:rPr>
          <w:sz w:val="23"/>
        </w:rPr>
        <w:tab/>
        <w:t>I am / MV ...  is dangerous source of radiation.</w:t>
      </w:r>
    </w:p>
    <w:p w14:paraId="297BF2FC" w14:textId="77777777" w:rsidR="000A7CDE" w:rsidRDefault="000A7CDE">
      <w:pPr>
        <w:rPr>
          <w:sz w:val="23"/>
        </w:rPr>
      </w:pPr>
    </w:p>
    <w:p w14:paraId="132572C9" w14:textId="77777777" w:rsidR="000A7CDE" w:rsidRDefault="000A7CDE">
      <w:pPr>
        <w:rPr>
          <w:sz w:val="23"/>
        </w:rPr>
      </w:pPr>
    </w:p>
    <w:p w14:paraId="1EB13634" w14:textId="77777777" w:rsidR="000A7CDE" w:rsidRDefault="000A7CDE">
      <w:pPr>
        <w:rPr>
          <w:sz w:val="23"/>
        </w:rPr>
      </w:pPr>
    </w:p>
    <w:p w14:paraId="0F7930AD" w14:textId="77777777" w:rsidR="000A7CDE" w:rsidRDefault="000A7CDE">
      <w:pPr>
        <w:rPr>
          <w:sz w:val="23"/>
        </w:rPr>
      </w:pPr>
      <w:r>
        <w:rPr>
          <w:sz w:val="23"/>
        </w:rPr>
        <w:t>.3</w:t>
      </w:r>
      <w:r>
        <w:rPr>
          <w:sz w:val="23"/>
        </w:rPr>
        <w:tab/>
      </w:r>
      <w:r>
        <w:rPr>
          <w:sz w:val="23"/>
        </w:rPr>
        <w:tab/>
      </w:r>
      <w:r>
        <w:rPr>
          <w:b/>
          <w:sz w:val="23"/>
        </w:rPr>
        <w:t>Ice damage</w:t>
      </w:r>
    </w:p>
    <w:p w14:paraId="374D10C6" w14:textId="77777777" w:rsidR="000A7CDE" w:rsidRDefault="000A7CDE">
      <w:pPr>
        <w:rPr>
          <w:sz w:val="23"/>
        </w:rPr>
      </w:pPr>
    </w:p>
    <w:p w14:paraId="2289510D" w14:textId="77777777" w:rsidR="000A7CDE" w:rsidRDefault="000A7CDE">
      <w:pPr>
        <w:rPr>
          <w:sz w:val="23"/>
        </w:rPr>
      </w:pPr>
      <w:r>
        <w:rPr>
          <w:sz w:val="23"/>
        </w:rPr>
        <w:tab/>
        <w:t>. 1</w:t>
      </w:r>
      <w:r>
        <w:rPr>
          <w:sz w:val="23"/>
        </w:rPr>
        <w:tab/>
        <w:t>I have / MV ... has  damage above / below waterline.</w:t>
      </w:r>
    </w:p>
    <w:p w14:paraId="08F72064" w14:textId="77777777" w:rsidR="000A7CDE" w:rsidRDefault="000A7CDE">
      <w:pPr>
        <w:rPr>
          <w:sz w:val="23"/>
        </w:rPr>
      </w:pPr>
      <w:r>
        <w:rPr>
          <w:sz w:val="23"/>
        </w:rPr>
        <w:tab/>
        <w:t>. 2</w:t>
      </w:r>
      <w:r>
        <w:rPr>
          <w:sz w:val="23"/>
        </w:rPr>
        <w:tab/>
        <w:t>What kind of assistance is required?</w:t>
      </w:r>
    </w:p>
    <w:p w14:paraId="0BA24671" w14:textId="77777777" w:rsidR="000A7CDE" w:rsidRDefault="000A7CDE">
      <w:pPr>
        <w:rPr>
          <w:sz w:val="23"/>
        </w:rPr>
      </w:pPr>
      <w:r>
        <w:rPr>
          <w:sz w:val="23"/>
        </w:rPr>
        <w:tab/>
        <w:t>. 2.1</w:t>
      </w:r>
      <w:r>
        <w:rPr>
          <w:sz w:val="23"/>
        </w:rPr>
        <w:tab/>
      </w:r>
      <w:r>
        <w:rPr>
          <w:sz w:val="23"/>
        </w:rPr>
        <w:tab/>
        <w:t>I require / MV ... requires</w:t>
      </w:r>
    </w:p>
    <w:p w14:paraId="6B7513AC" w14:textId="77777777" w:rsidR="000A7CDE" w:rsidRDefault="000A7CDE">
      <w:pPr>
        <w:rPr>
          <w:sz w:val="23"/>
        </w:rPr>
      </w:pPr>
      <w:r>
        <w:rPr>
          <w:sz w:val="23"/>
        </w:rPr>
        <w:tab/>
      </w:r>
      <w:r>
        <w:rPr>
          <w:sz w:val="23"/>
        </w:rPr>
        <w:tab/>
      </w:r>
      <w:r>
        <w:rPr>
          <w:sz w:val="23"/>
        </w:rPr>
        <w:tab/>
      </w:r>
      <w:r>
        <w:rPr>
          <w:sz w:val="23"/>
        </w:rPr>
        <w:tab/>
        <w:t>~ tug assistance.</w:t>
      </w:r>
    </w:p>
    <w:p w14:paraId="05809749" w14:textId="77777777" w:rsidR="000A7CDE" w:rsidRDefault="000A7CDE">
      <w:pPr>
        <w:rPr>
          <w:sz w:val="23"/>
        </w:rPr>
      </w:pPr>
      <w:r>
        <w:rPr>
          <w:sz w:val="23"/>
        </w:rPr>
        <w:tab/>
      </w:r>
      <w:r>
        <w:rPr>
          <w:sz w:val="23"/>
        </w:rPr>
        <w:tab/>
      </w:r>
      <w:r>
        <w:rPr>
          <w:sz w:val="23"/>
        </w:rPr>
        <w:tab/>
      </w:r>
      <w:r>
        <w:rPr>
          <w:sz w:val="23"/>
        </w:rPr>
        <w:tab/>
        <w:t>~ ice</w:t>
      </w:r>
      <w:r>
        <w:rPr>
          <w:sz w:val="23"/>
        </w:rPr>
        <w:noBreakHyphen/>
        <w:t>breaker assistance / escort / ... .</w:t>
      </w:r>
    </w:p>
    <w:p w14:paraId="31389147" w14:textId="77777777" w:rsidR="000A7CDE" w:rsidRDefault="000A7CDE">
      <w:pPr>
        <w:rPr>
          <w:sz w:val="23"/>
        </w:rPr>
      </w:pPr>
      <w:r>
        <w:rPr>
          <w:sz w:val="23"/>
        </w:rPr>
        <w:tab/>
        <w:t>. 3</w:t>
      </w:r>
      <w:r>
        <w:rPr>
          <w:sz w:val="23"/>
        </w:rPr>
        <w:tab/>
        <w:t>I have / MV ... has  stability problems heavy icing.</w:t>
      </w:r>
    </w:p>
    <w:p w14:paraId="622A2EC0" w14:textId="77777777" w:rsidR="000A7CDE" w:rsidRDefault="000A7CDE">
      <w:pPr>
        <w:rPr>
          <w:sz w:val="23"/>
        </w:rPr>
      </w:pPr>
      <w:r>
        <w:rPr>
          <w:sz w:val="23"/>
        </w:rPr>
        <w:tab/>
        <w:t>. 4</w:t>
      </w:r>
      <w:r>
        <w:rPr>
          <w:sz w:val="23"/>
        </w:rPr>
        <w:tab/>
        <w:t>Can you proceed without assistance?</w:t>
      </w:r>
    </w:p>
    <w:p w14:paraId="0750736A" w14:textId="77777777" w:rsidR="000A7CDE" w:rsidRDefault="000A7CDE">
      <w:pPr>
        <w:rPr>
          <w:sz w:val="23"/>
        </w:rPr>
      </w:pPr>
      <w:r>
        <w:rPr>
          <w:sz w:val="23"/>
        </w:rPr>
        <w:tab/>
        <w:t>. 4.1</w:t>
      </w:r>
      <w:r>
        <w:rPr>
          <w:sz w:val="23"/>
        </w:rPr>
        <w:tab/>
      </w:r>
      <w:r>
        <w:rPr>
          <w:sz w:val="23"/>
        </w:rPr>
        <w:tab/>
        <w:t>Yes, I can proceed without assistance.</w:t>
      </w:r>
    </w:p>
    <w:p w14:paraId="3468600F" w14:textId="77777777" w:rsidR="000A7CDE" w:rsidRDefault="000A7CDE">
      <w:pPr>
        <w:rPr>
          <w:sz w:val="23"/>
        </w:rPr>
      </w:pPr>
      <w:r>
        <w:rPr>
          <w:sz w:val="23"/>
        </w:rPr>
        <w:tab/>
        <w:t>. 4.2</w:t>
      </w:r>
      <w:r>
        <w:rPr>
          <w:sz w:val="23"/>
        </w:rPr>
        <w:tab/>
      </w:r>
      <w:r>
        <w:rPr>
          <w:sz w:val="23"/>
        </w:rPr>
        <w:tab/>
        <w:t>No, I cannot  proceed without assistance.</w:t>
      </w:r>
    </w:p>
    <w:p w14:paraId="2339DBEB" w14:textId="77777777" w:rsidR="000A7CDE" w:rsidRDefault="000A7CDE">
      <w:pPr>
        <w:rPr>
          <w:sz w:val="23"/>
        </w:rPr>
      </w:pPr>
      <w:r>
        <w:rPr>
          <w:sz w:val="23"/>
        </w:rPr>
        <w:tab/>
        <w:t>. 5</w:t>
      </w:r>
      <w:r>
        <w:rPr>
          <w:sz w:val="23"/>
        </w:rPr>
        <w:tab/>
        <w:t>Stand by on VHF Channel ... / frequency ... .</w:t>
      </w:r>
    </w:p>
    <w:p w14:paraId="7DB6903F" w14:textId="77777777" w:rsidR="000A7CDE" w:rsidRDefault="000A7CDE">
      <w:pPr>
        <w:rPr>
          <w:sz w:val="23"/>
        </w:rPr>
      </w:pPr>
      <w:r>
        <w:rPr>
          <w:sz w:val="23"/>
        </w:rPr>
        <w:tab/>
        <w:t>. 5.1</w:t>
      </w:r>
      <w:r>
        <w:rPr>
          <w:sz w:val="23"/>
        </w:rPr>
        <w:tab/>
      </w:r>
      <w:r>
        <w:rPr>
          <w:sz w:val="23"/>
        </w:rPr>
        <w:tab/>
        <w:t>Standing by on VHF Channel ... / frequency ... .</w:t>
      </w:r>
    </w:p>
    <w:p w14:paraId="5FC8C4D5" w14:textId="77777777" w:rsidR="000A7CDE" w:rsidRDefault="000A7CDE">
      <w:pPr>
        <w:rPr>
          <w:sz w:val="23"/>
        </w:rPr>
      </w:pPr>
    </w:p>
    <w:p w14:paraId="34341AA3" w14:textId="77777777" w:rsidR="000A7CDE" w:rsidRDefault="000A7CDE">
      <w:pPr>
        <w:rPr>
          <w:sz w:val="23"/>
        </w:rPr>
      </w:pPr>
      <w:r>
        <w:rPr>
          <w:b/>
          <w:sz w:val="23"/>
        </w:rPr>
        <w:t>A1/3</w:t>
      </w:r>
      <w:r>
        <w:rPr>
          <w:b/>
          <w:sz w:val="23"/>
        </w:rPr>
        <w:tab/>
      </w:r>
      <w:r>
        <w:rPr>
          <w:b/>
          <w:sz w:val="23"/>
        </w:rPr>
        <w:tab/>
        <w:t>Safety Communications</w:t>
      </w:r>
    </w:p>
    <w:p w14:paraId="4DEEB156" w14:textId="77777777" w:rsidR="000A7CDE" w:rsidRDefault="000A7CDE">
      <w:pPr>
        <w:rPr>
          <w:sz w:val="23"/>
        </w:rPr>
      </w:pPr>
    </w:p>
    <w:p w14:paraId="59160D14" w14:textId="77777777" w:rsidR="000A7CDE" w:rsidRDefault="000A7CDE">
      <w:pPr>
        <w:rPr>
          <w:sz w:val="23"/>
        </w:rPr>
      </w:pPr>
      <w:r>
        <w:rPr>
          <w:b/>
          <w:sz w:val="23"/>
        </w:rPr>
        <w:t>A1/3.1</w:t>
      </w:r>
      <w:r>
        <w:rPr>
          <w:sz w:val="23"/>
        </w:rPr>
        <w:tab/>
      </w:r>
      <w:r>
        <w:rPr>
          <w:sz w:val="23"/>
        </w:rPr>
        <w:tab/>
      </w:r>
      <w:r>
        <w:rPr>
          <w:b/>
          <w:sz w:val="23"/>
        </w:rPr>
        <w:t>Meteorological and hydrological conditions</w:t>
      </w:r>
    </w:p>
    <w:p w14:paraId="3E009421" w14:textId="77777777" w:rsidR="000A7CDE" w:rsidRDefault="000A7CDE">
      <w:pPr>
        <w:rPr>
          <w:sz w:val="23"/>
        </w:rPr>
      </w:pPr>
    </w:p>
    <w:p w14:paraId="373F83FD" w14:textId="77777777" w:rsidR="000A7CDE" w:rsidRDefault="000A7CDE">
      <w:pPr>
        <w:rPr>
          <w:sz w:val="23"/>
        </w:rPr>
      </w:pPr>
      <w:r>
        <w:rPr>
          <w:sz w:val="23"/>
        </w:rPr>
        <w:t>.1</w:t>
      </w:r>
      <w:r>
        <w:rPr>
          <w:sz w:val="23"/>
        </w:rPr>
        <w:tab/>
      </w:r>
      <w:r>
        <w:rPr>
          <w:sz w:val="23"/>
        </w:rPr>
        <w:tab/>
      </w:r>
      <w:r>
        <w:rPr>
          <w:b/>
          <w:sz w:val="23"/>
        </w:rPr>
        <w:t>Winds, storms, tropical storms, sea state</w:t>
      </w:r>
    </w:p>
    <w:p w14:paraId="1AB75E20" w14:textId="77777777" w:rsidR="000A7CDE" w:rsidRDefault="000A7CDE">
      <w:pPr>
        <w:rPr>
          <w:sz w:val="23"/>
        </w:rPr>
      </w:pPr>
    </w:p>
    <w:p w14:paraId="07A2A39B" w14:textId="77777777" w:rsidR="000A7CDE" w:rsidRDefault="000A7CDE">
      <w:pPr>
        <w:rPr>
          <w:sz w:val="23"/>
        </w:rPr>
      </w:pPr>
      <w:r>
        <w:rPr>
          <w:sz w:val="23"/>
        </w:rPr>
        <w:tab/>
        <w:t>. 1</w:t>
      </w:r>
      <w:r>
        <w:rPr>
          <w:sz w:val="23"/>
        </w:rPr>
        <w:tab/>
        <w:t>What is wind direction and force in your position / in position ... ?</w:t>
      </w:r>
    </w:p>
    <w:p w14:paraId="056B2AB5" w14:textId="77777777" w:rsidR="000A7CDE" w:rsidRDefault="000A7CDE">
      <w:pPr>
        <w:rPr>
          <w:sz w:val="23"/>
        </w:rPr>
      </w:pPr>
      <w:r>
        <w:rPr>
          <w:sz w:val="23"/>
        </w:rPr>
        <w:tab/>
        <w:t>. 1.1</w:t>
      </w:r>
      <w:r>
        <w:rPr>
          <w:sz w:val="23"/>
        </w:rPr>
        <w:tab/>
      </w:r>
      <w:r>
        <w:rPr>
          <w:sz w:val="23"/>
        </w:rPr>
        <w:tab/>
        <w:t>Wind direction ...</w:t>
      </w:r>
      <w:r>
        <w:rPr>
          <w:i/>
        </w:rPr>
        <w:t>(cardinal points)</w:t>
      </w:r>
      <w:r>
        <w:rPr>
          <w:sz w:val="23"/>
        </w:rPr>
        <w:t>, force Beaufort ... in my position /</w:t>
      </w:r>
    </w:p>
    <w:p w14:paraId="7B521A79" w14:textId="77777777" w:rsidR="000A7CDE" w:rsidRDefault="000A7CDE">
      <w:pPr>
        <w:rPr>
          <w:sz w:val="23"/>
        </w:rPr>
      </w:pPr>
      <w:r>
        <w:rPr>
          <w:sz w:val="23"/>
        </w:rPr>
        <w:tab/>
      </w:r>
      <w:r>
        <w:rPr>
          <w:sz w:val="23"/>
        </w:rPr>
        <w:tab/>
      </w:r>
      <w:r>
        <w:rPr>
          <w:sz w:val="23"/>
        </w:rPr>
        <w:tab/>
        <w:t>in  position ... .</w:t>
      </w:r>
      <w:r>
        <w:rPr>
          <w:sz w:val="23"/>
        </w:rPr>
        <w:tab/>
      </w:r>
    </w:p>
    <w:p w14:paraId="17CE810E" w14:textId="77777777" w:rsidR="000A7CDE" w:rsidRDefault="000A7CDE">
      <w:pPr>
        <w:rPr>
          <w:sz w:val="23"/>
        </w:rPr>
      </w:pPr>
      <w:r>
        <w:rPr>
          <w:sz w:val="23"/>
        </w:rPr>
        <w:tab/>
        <w:t>. 2</w:t>
      </w:r>
      <w:r>
        <w:rPr>
          <w:sz w:val="23"/>
        </w:rPr>
        <w:tab/>
        <w:t>What wind  is expected in my position / in position ... ?</w:t>
      </w:r>
    </w:p>
    <w:p w14:paraId="6839BB8B" w14:textId="77777777" w:rsidR="000A7CDE" w:rsidRDefault="000A7CDE">
      <w:pPr>
        <w:rPr>
          <w:sz w:val="23"/>
        </w:rPr>
      </w:pPr>
      <w:r>
        <w:rPr>
          <w:sz w:val="23"/>
        </w:rPr>
        <w:tab/>
        <w:t>. 2.1</w:t>
      </w:r>
      <w:r>
        <w:rPr>
          <w:sz w:val="23"/>
        </w:rPr>
        <w:tab/>
      </w:r>
      <w:r>
        <w:rPr>
          <w:sz w:val="23"/>
        </w:rPr>
        <w:tab/>
        <w:t>The wind in your position / in position ... is expected</w:t>
      </w:r>
    </w:p>
    <w:p w14:paraId="09DCABF3" w14:textId="77777777" w:rsidR="000A7CDE" w:rsidRDefault="000A7CDE">
      <w:pPr>
        <w:rPr>
          <w:sz w:val="23"/>
        </w:rPr>
      </w:pPr>
      <w:r>
        <w:rPr>
          <w:sz w:val="23"/>
        </w:rPr>
        <w:tab/>
      </w:r>
      <w:r>
        <w:rPr>
          <w:sz w:val="23"/>
        </w:rPr>
        <w:tab/>
      </w:r>
      <w:r>
        <w:rPr>
          <w:sz w:val="23"/>
        </w:rPr>
        <w:tab/>
      </w:r>
      <w:r>
        <w:rPr>
          <w:sz w:val="23"/>
        </w:rPr>
        <w:tab/>
        <w:t>~ from direction...</w:t>
      </w:r>
      <w:r>
        <w:rPr>
          <w:i/>
          <w:sz w:val="23"/>
        </w:rPr>
        <w:t xml:space="preserve"> (cardinal points)</w:t>
      </w:r>
      <w:r>
        <w:rPr>
          <w:sz w:val="23"/>
        </w:rPr>
        <w:t>, force Beaufort ... .</w:t>
      </w:r>
    </w:p>
    <w:p w14:paraId="71BD44B1" w14:textId="77777777" w:rsidR="000A7CDE" w:rsidRDefault="000A7CDE">
      <w:pPr>
        <w:rPr>
          <w:sz w:val="23"/>
        </w:rPr>
      </w:pPr>
      <w:r>
        <w:rPr>
          <w:sz w:val="23"/>
        </w:rPr>
        <w:tab/>
      </w:r>
      <w:r>
        <w:rPr>
          <w:sz w:val="23"/>
        </w:rPr>
        <w:tab/>
      </w:r>
      <w:r>
        <w:rPr>
          <w:sz w:val="23"/>
        </w:rPr>
        <w:tab/>
      </w:r>
      <w:r>
        <w:rPr>
          <w:sz w:val="23"/>
        </w:rPr>
        <w:tab/>
        <w:t>~ to increase / decrease.</w:t>
      </w:r>
    </w:p>
    <w:p w14:paraId="05013C15" w14:textId="77777777" w:rsidR="000A7CDE" w:rsidRDefault="000A7CDE">
      <w:pPr>
        <w:rPr>
          <w:sz w:val="23"/>
        </w:rPr>
      </w:pPr>
      <w:r>
        <w:rPr>
          <w:sz w:val="23"/>
        </w:rPr>
        <w:tab/>
      </w:r>
      <w:r>
        <w:rPr>
          <w:sz w:val="23"/>
        </w:rPr>
        <w:tab/>
      </w:r>
      <w:r>
        <w:rPr>
          <w:sz w:val="23"/>
        </w:rPr>
        <w:tab/>
      </w:r>
      <w:r>
        <w:rPr>
          <w:sz w:val="23"/>
        </w:rPr>
        <w:tab/>
        <w:t>~ variable.</w:t>
      </w:r>
    </w:p>
    <w:p w14:paraId="1B6A95D2" w14:textId="77777777" w:rsidR="000A7CDE" w:rsidRDefault="000A7CDE">
      <w:pPr>
        <w:rPr>
          <w:sz w:val="23"/>
        </w:rPr>
      </w:pPr>
      <w:r>
        <w:rPr>
          <w:sz w:val="23"/>
        </w:rPr>
        <w:tab/>
        <w:t>. 3</w:t>
      </w:r>
      <w:r>
        <w:rPr>
          <w:sz w:val="23"/>
        </w:rPr>
        <w:tab/>
        <w:t>What is the latest gale / storm warning?</w:t>
      </w:r>
    </w:p>
    <w:p w14:paraId="630268DC" w14:textId="36514B75" w:rsidR="000A7CDE" w:rsidRDefault="000A7CDE">
      <w:pPr>
        <w:ind w:left="1440" w:hanging="720"/>
        <w:rPr>
          <w:sz w:val="23"/>
        </w:rPr>
      </w:pPr>
      <w:r>
        <w:rPr>
          <w:sz w:val="23"/>
        </w:rPr>
        <w:t>. 3.1</w:t>
      </w:r>
      <w:r>
        <w:rPr>
          <w:sz w:val="23"/>
        </w:rPr>
        <w:tab/>
      </w:r>
      <w:r>
        <w:rPr>
          <w:sz w:val="23"/>
        </w:rPr>
        <w:tab/>
      </w:r>
      <w:del w:id="265" w:author="Heidi Clevett" w:date="2024-03-14T11:06:00Z">
        <w:r w:rsidDel="005E0D93">
          <w:rPr>
            <w:sz w:val="23"/>
          </w:rPr>
          <w:delText xml:space="preserve">The latest gale / storm warning is as follows: </w:delText>
        </w:r>
      </w:del>
    </w:p>
    <w:p w14:paraId="6E7DBC60" w14:textId="18C7E4E2" w:rsidR="000A7CDE" w:rsidRDefault="000A7CDE">
      <w:pPr>
        <w:ind w:left="2160" w:hanging="2160"/>
        <w:rPr>
          <w:sz w:val="23"/>
        </w:rPr>
      </w:pPr>
      <w:r>
        <w:rPr>
          <w:sz w:val="23"/>
        </w:rPr>
        <w:tab/>
        <w:t>Gale / storm warning</w:t>
      </w:r>
      <w:ins w:id="266" w:author="Heidi Clevett" w:date="2024-03-14T11:08:00Z">
        <w:r w:rsidR="00B12C11">
          <w:rPr>
            <w:sz w:val="23"/>
          </w:rPr>
          <w:t xml:space="preserve"> issued at ...UTC</w:t>
        </w:r>
      </w:ins>
      <w:r>
        <w:rPr>
          <w:sz w:val="23"/>
        </w:rPr>
        <w:t xml:space="preserve">. Winds  at ... UTC in area ... </w:t>
      </w:r>
      <w:r>
        <w:rPr>
          <w:i/>
          <w:sz w:val="23"/>
        </w:rPr>
        <w:t>(met.area)</w:t>
      </w:r>
      <w:r>
        <w:rPr>
          <w:sz w:val="23"/>
        </w:rPr>
        <w:t xml:space="preserve"> from direction ...</w:t>
      </w:r>
      <w:r>
        <w:rPr>
          <w:i/>
          <w:sz w:val="23"/>
        </w:rPr>
        <w:t>(cardinal points)</w:t>
      </w:r>
      <w:r>
        <w:rPr>
          <w:sz w:val="23"/>
        </w:rPr>
        <w:t xml:space="preserve"> and force Beaufort ... backing/veering to ... </w:t>
      </w:r>
      <w:r>
        <w:rPr>
          <w:i/>
          <w:sz w:val="23"/>
        </w:rPr>
        <w:t>(cardinal points)</w:t>
      </w:r>
      <w:r>
        <w:rPr>
          <w:sz w:val="23"/>
        </w:rPr>
        <w:t>.</w:t>
      </w:r>
    </w:p>
    <w:p w14:paraId="68B0A3C3" w14:textId="77777777" w:rsidR="000A7CDE" w:rsidRDefault="000A7CDE">
      <w:pPr>
        <w:rPr>
          <w:sz w:val="23"/>
        </w:rPr>
      </w:pPr>
      <w:r>
        <w:rPr>
          <w:sz w:val="23"/>
        </w:rPr>
        <w:tab/>
        <w:t>. 4</w:t>
      </w:r>
      <w:r>
        <w:rPr>
          <w:sz w:val="23"/>
        </w:rPr>
        <w:tab/>
        <w:t>What is the latest tropical storm warning?</w:t>
      </w:r>
    </w:p>
    <w:p w14:paraId="5B875777" w14:textId="516A4CEB" w:rsidR="000A7CDE" w:rsidRDefault="001B76F1" w:rsidP="00B12C11">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b/>
          <w:bCs/>
        </w:rPr>
        <w:pPrChange w:id="267" w:author="Heidi Clevett" w:date="2024-03-14T11:08:00Z">
          <w:pPr>
            <w:pStyle w:val="BodyText2"/>
            <w:spacing w:line="240" w:lineRule="auto"/>
          </w:pPr>
        </w:pPrChange>
      </w:pPr>
      <w:ins w:id="268" w:author="Heidi Clevett" w:date="2024-03-14T11:07:00Z">
        <w:r>
          <w:rPr>
            <w:bCs/>
          </w:rPr>
          <w:tab/>
        </w:r>
        <w:r>
          <w:rPr>
            <w:bCs/>
          </w:rPr>
          <w:tab/>
        </w:r>
      </w:ins>
      <w:r w:rsidR="000A7CDE">
        <w:rPr>
          <w:bCs/>
        </w:rPr>
        <w:tab/>
        <w:t>. 4.1</w:t>
      </w:r>
      <w:r w:rsidR="000A7CDE">
        <w:rPr>
          <w:bCs/>
        </w:rPr>
        <w:tab/>
      </w:r>
      <w:r w:rsidR="000A7CDE">
        <w:rPr>
          <w:bCs/>
        </w:rPr>
        <w:tab/>
      </w:r>
      <w:del w:id="269" w:author="Heidi Clevett" w:date="2024-03-14T11:07:00Z">
        <w:r w:rsidR="000A7CDE" w:rsidDel="001D2543">
          <w:rPr>
            <w:bCs/>
          </w:rPr>
          <w:delText>The latest tropical storm warning is as follows:</w:delText>
        </w:r>
      </w:del>
    </w:p>
    <w:p w14:paraId="72335216" w14:textId="1353A96D" w:rsidR="000A7CDE" w:rsidRDefault="000A7CDE">
      <w:pPr>
        <w:ind w:left="2160"/>
      </w:pPr>
      <w:r>
        <w:t xml:space="preserve">Tropical storm warning </w:t>
      </w:r>
      <w:ins w:id="270" w:author="Heidi Clevett" w:date="2024-03-14T11:08:00Z">
        <w:r w:rsidR="00B12C11">
          <w:t xml:space="preserve">issued </w:t>
        </w:r>
      </w:ins>
      <w:r>
        <w:t xml:space="preserve">at ... UTC. Hurricane... </w:t>
      </w:r>
      <w:r>
        <w:rPr>
          <w:i/>
        </w:rPr>
        <w:t xml:space="preserve">(name) </w:t>
      </w:r>
      <w:r>
        <w:t>/ tropical cyclone / tornado / willy</w:t>
      </w:r>
      <w:r>
        <w:noBreakHyphen/>
        <w:t xml:space="preserve">willy / typhoon ... </w:t>
      </w:r>
      <w:r>
        <w:rPr>
          <w:i/>
        </w:rPr>
        <w:t>(name)</w:t>
      </w:r>
      <w:r>
        <w:t xml:space="preserve"> with central pressure of ... millibars / hectopascals located in position ...  Present movement... </w:t>
      </w:r>
      <w:r>
        <w:rPr>
          <w:i/>
        </w:rPr>
        <w:t>(cardinal points)</w:t>
      </w:r>
      <w:r>
        <w:t xml:space="preserve"> at ... knots. Winds of ... knots within  radius of ... miles of  centre.  Seas smooth/moderate/rough/high.  Further information on VHF Channel ... / frequency ... .</w:t>
      </w:r>
    </w:p>
    <w:p w14:paraId="35E0F860" w14:textId="77777777" w:rsidR="000A7CDE" w:rsidRDefault="000A7CDE">
      <w:pPr>
        <w:pStyle w:val="BodyText3"/>
        <w:tabs>
          <w:tab w:val="clear" w:pos="720"/>
          <w:tab w:val="clear" w:pos="1080"/>
          <w:tab w:val="clear" w:pos="1440"/>
          <w:tab w:val="clear" w:pos="1800"/>
          <w:tab w:val="clear" w:pos="2160"/>
          <w:tab w:val="clear" w:pos="2520"/>
          <w:tab w:val="clear" w:pos="2880"/>
          <w:tab w:val="clear" w:pos="3240"/>
          <w:tab w:val="clear" w:pos="3600"/>
          <w:tab w:val="clear" w:pos="6120"/>
        </w:tabs>
      </w:pPr>
      <w:r>
        <w:tab/>
        <w:t>. 5</w:t>
      </w:r>
      <w:r>
        <w:tab/>
        <w:t>What is the atmospheric pressure in your position / in position ... ?</w:t>
      </w:r>
    </w:p>
    <w:p w14:paraId="12A54163" w14:textId="77777777" w:rsidR="000A7CDE" w:rsidRDefault="000A7CDE">
      <w:pPr>
        <w:ind w:left="1440" w:hanging="720"/>
        <w:rPr>
          <w:sz w:val="23"/>
        </w:rPr>
      </w:pPr>
      <w:r>
        <w:rPr>
          <w:sz w:val="23"/>
        </w:rPr>
        <w:t>. 5.1</w:t>
      </w:r>
      <w:r>
        <w:rPr>
          <w:sz w:val="23"/>
        </w:rPr>
        <w:tab/>
        <w:t>The atmospheric pressure in your position / in position ... is ...  millibars/hectopascals.</w:t>
      </w:r>
    </w:p>
    <w:p w14:paraId="68CA2384" w14:textId="77777777" w:rsidR="000A7CDE" w:rsidRDefault="000A7CDE">
      <w:pPr>
        <w:rPr>
          <w:sz w:val="23"/>
        </w:rPr>
      </w:pPr>
      <w:r>
        <w:rPr>
          <w:sz w:val="23"/>
        </w:rPr>
        <w:tab/>
        <w:t>. 6</w:t>
      </w:r>
      <w:r>
        <w:rPr>
          <w:sz w:val="23"/>
        </w:rPr>
        <w:tab/>
        <w:t>What is the barometric change in your position / in position ... ?</w:t>
      </w:r>
    </w:p>
    <w:p w14:paraId="2DC173C5" w14:textId="77777777" w:rsidR="000A7CDE" w:rsidRDefault="000A7CDE">
      <w:pPr>
        <w:rPr>
          <w:sz w:val="23"/>
        </w:rPr>
      </w:pPr>
      <w:r>
        <w:rPr>
          <w:sz w:val="23"/>
        </w:rPr>
        <w:tab/>
        <w:t>. 6.1</w:t>
      </w:r>
      <w:r>
        <w:rPr>
          <w:sz w:val="23"/>
        </w:rPr>
        <w:tab/>
      </w:r>
      <w:r>
        <w:rPr>
          <w:sz w:val="23"/>
        </w:rPr>
        <w:tab/>
        <w:t xml:space="preserve">The barometric change in your position / in position ... </w:t>
      </w:r>
    </w:p>
    <w:p w14:paraId="718306DC" w14:textId="77777777" w:rsidR="000A7CDE" w:rsidRDefault="000A7CDE">
      <w:pPr>
        <w:rPr>
          <w:sz w:val="23"/>
        </w:rPr>
      </w:pPr>
      <w:r>
        <w:rPr>
          <w:sz w:val="23"/>
        </w:rPr>
        <w:tab/>
      </w:r>
      <w:r>
        <w:rPr>
          <w:sz w:val="23"/>
        </w:rPr>
        <w:tab/>
      </w:r>
      <w:r>
        <w:rPr>
          <w:sz w:val="23"/>
        </w:rPr>
        <w:tab/>
        <w:t>is ... millibars / hectopascals per hour / within the last ... hours.</w:t>
      </w:r>
    </w:p>
    <w:p w14:paraId="4AAB0BE6" w14:textId="77777777" w:rsidR="000A7CDE" w:rsidRDefault="000A7CDE">
      <w:pPr>
        <w:rPr>
          <w:sz w:val="23"/>
        </w:rPr>
      </w:pPr>
      <w:r>
        <w:rPr>
          <w:sz w:val="23"/>
        </w:rPr>
        <w:tab/>
        <w:t>. 6.2</w:t>
      </w:r>
      <w:r>
        <w:rPr>
          <w:sz w:val="23"/>
        </w:rPr>
        <w:tab/>
      </w:r>
      <w:r>
        <w:rPr>
          <w:sz w:val="23"/>
        </w:rPr>
        <w:tab/>
        <w:t>The barometer is steady / dropping (rapidly) / rising (rapidly).</w:t>
      </w:r>
    </w:p>
    <w:p w14:paraId="1EF458A3" w14:textId="77777777" w:rsidR="000A7CDE" w:rsidRDefault="000A7CDE">
      <w:pPr>
        <w:rPr>
          <w:sz w:val="23"/>
        </w:rPr>
      </w:pPr>
      <w:r>
        <w:rPr>
          <w:sz w:val="23"/>
        </w:rPr>
        <w:lastRenderedPageBreak/>
        <w:tab/>
        <w:t>. 7</w:t>
      </w:r>
      <w:r>
        <w:rPr>
          <w:sz w:val="23"/>
        </w:rPr>
        <w:tab/>
        <w:t>What maximum winds are expected in the storm area?</w:t>
      </w:r>
    </w:p>
    <w:p w14:paraId="1EF93624" w14:textId="77777777" w:rsidR="000A7CDE" w:rsidRDefault="000A7CDE">
      <w:pPr>
        <w:rPr>
          <w:sz w:val="23"/>
        </w:rPr>
      </w:pPr>
      <w:r>
        <w:rPr>
          <w:sz w:val="23"/>
        </w:rPr>
        <w:tab/>
        <w:t>. 7.1</w:t>
      </w:r>
      <w:r>
        <w:rPr>
          <w:sz w:val="23"/>
        </w:rPr>
        <w:tab/>
      </w:r>
      <w:r>
        <w:rPr>
          <w:sz w:val="23"/>
        </w:rPr>
        <w:tab/>
        <w:t>Maximum winds of ... knots are expected</w:t>
      </w:r>
    </w:p>
    <w:p w14:paraId="599EBD25" w14:textId="77777777" w:rsidR="000A7CDE" w:rsidRDefault="000A7CDE">
      <w:pPr>
        <w:rPr>
          <w:sz w:val="23"/>
        </w:rPr>
      </w:pPr>
      <w:r>
        <w:rPr>
          <w:sz w:val="23"/>
        </w:rPr>
        <w:tab/>
      </w:r>
      <w:r>
        <w:rPr>
          <w:sz w:val="23"/>
        </w:rPr>
        <w:tab/>
      </w:r>
      <w:r>
        <w:rPr>
          <w:sz w:val="23"/>
        </w:rPr>
        <w:tab/>
      </w:r>
      <w:r>
        <w:rPr>
          <w:sz w:val="23"/>
        </w:rPr>
        <w:tab/>
        <w:t xml:space="preserve">~ in the storm area. </w:t>
      </w:r>
    </w:p>
    <w:p w14:paraId="39CB2BE1" w14:textId="77777777" w:rsidR="000A7CDE" w:rsidRDefault="000A7CDE">
      <w:pPr>
        <w:rPr>
          <w:sz w:val="23"/>
        </w:rPr>
      </w:pPr>
      <w:r>
        <w:rPr>
          <w:sz w:val="23"/>
        </w:rPr>
        <w:tab/>
      </w:r>
      <w:r>
        <w:rPr>
          <w:sz w:val="23"/>
        </w:rPr>
        <w:tab/>
      </w:r>
      <w:r>
        <w:rPr>
          <w:sz w:val="23"/>
        </w:rPr>
        <w:tab/>
      </w:r>
      <w:r>
        <w:rPr>
          <w:sz w:val="23"/>
        </w:rPr>
        <w:tab/>
        <w:t>~ within a radius of ... kilometres / miles of the centre.</w:t>
      </w:r>
      <w:r>
        <w:rPr>
          <w:sz w:val="23"/>
        </w:rPr>
        <w:tab/>
      </w:r>
    </w:p>
    <w:p w14:paraId="425F1EBF" w14:textId="77777777" w:rsidR="000A7CDE" w:rsidRDefault="000A7CDE">
      <w:pPr>
        <w:pStyle w:val="BodyText2"/>
        <w:rPr>
          <w:ins w:id="271" w:author="Heidi Clevett" w:date="2024-03-14T15:24:00Z"/>
          <w:b w:val="0"/>
          <w:bCs/>
        </w:rPr>
      </w:pPr>
      <w:r>
        <w:rPr>
          <w:b w:val="0"/>
          <w:bCs/>
        </w:rPr>
        <w:tab/>
      </w:r>
      <w:r>
        <w:rPr>
          <w:b w:val="0"/>
          <w:bCs/>
        </w:rPr>
        <w:tab/>
      </w:r>
      <w:r>
        <w:rPr>
          <w:b w:val="0"/>
          <w:bCs/>
        </w:rPr>
        <w:tab/>
      </w:r>
      <w:r>
        <w:rPr>
          <w:b w:val="0"/>
          <w:bCs/>
        </w:rPr>
        <w:tab/>
        <w:t>~ in the safe / dangerous semicircle.</w:t>
      </w:r>
    </w:p>
    <w:p w14:paraId="2D84DB87" w14:textId="77777777" w:rsidR="00100B3D" w:rsidRDefault="00100B3D">
      <w:pPr>
        <w:pStyle w:val="BodyText2"/>
        <w:rPr>
          <w:ins w:id="272" w:author="Heidi Clevett" w:date="2024-03-14T15:24:00Z"/>
          <w:b w:val="0"/>
          <w:bCs/>
        </w:rPr>
      </w:pPr>
    </w:p>
    <w:p w14:paraId="462C19C1" w14:textId="684864E2"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73" w:author="Heidi Clevett" w:date="2024-03-14T15:25:00Z"/>
          <w:b/>
          <w:sz w:val="23"/>
        </w:rPr>
      </w:pPr>
      <w:ins w:id="274" w:author="Heidi Clevett" w:date="2024-03-14T15:25:00Z">
        <w:r>
          <w:rPr>
            <w:sz w:val="23"/>
          </w:rPr>
          <w:t>…</w:t>
        </w:r>
        <w:r>
          <w:rPr>
            <w:sz w:val="23"/>
          </w:rPr>
          <w:tab/>
        </w:r>
        <w:r>
          <w:rPr>
            <w:sz w:val="23"/>
          </w:rPr>
          <w:tab/>
        </w:r>
        <w:r>
          <w:rPr>
            <w:b/>
            <w:sz w:val="23"/>
          </w:rPr>
          <w:t>Hydrographic information</w:t>
        </w:r>
      </w:ins>
    </w:p>
    <w:p w14:paraId="24E4CC6B"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75" w:author="Heidi Clevett" w:date="2024-03-14T15:25:00Z"/>
          <w:b/>
          <w:sz w:val="23"/>
        </w:rPr>
      </w:pPr>
    </w:p>
    <w:p w14:paraId="7882ED66"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76" w:author="Heidi Clevett" w:date="2024-03-14T15:25:00Z"/>
          <w:sz w:val="23"/>
        </w:rPr>
      </w:pPr>
      <w:commentRangeStart w:id="277"/>
      <w:ins w:id="278" w:author="Heidi Clevett" w:date="2024-03-14T15:25:00Z">
        <w:r>
          <w:rPr>
            <w:sz w:val="23"/>
          </w:rPr>
          <w:t>Note:</w:t>
        </w:r>
        <w:commentRangeEnd w:id="277"/>
        <w:r>
          <w:rPr>
            <w:rStyle w:val="CommentReference"/>
          </w:rPr>
          <w:commentReference w:id="277"/>
        </w:r>
        <w:r>
          <w:rPr>
            <w:sz w:val="23"/>
          </w:rPr>
          <w:t xml:space="preserve"> Locally published external factors may affect navigation through a designated area.</w:t>
        </w:r>
      </w:ins>
    </w:p>
    <w:p w14:paraId="51DA5BAA" w14:textId="77777777" w:rsidR="00273F10" w:rsidRDefault="00273F10" w:rsidP="00273F10">
      <w:pPr>
        <w:pStyle w:val="FootnoteText"/>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79" w:author="Heidi Clevett" w:date="2024-03-14T15:25:00Z"/>
        </w:rPr>
      </w:pPr>
    </w:p>
    <w:p w14:paraId="40FB5B1B"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80" w:author="Heidi Clevett" w:date="2024-03-14T15:25:00Z"/>
          <w:sz w:val="23"/>
        </w:rPr>
      </w:pPr>
      <w:ins w:id="281" w:author="Heidi Clevett" w:date="2024-03-14T15:25:00Z">
        <w:r>
          <w:rPr>
            <w:sz w:val="23"/>
          </w:rPr>
          <w:tab/>
          <w:t>.1</w:t>
        </w:r>
        <w:r>
          <w:rPr>
            <w:sz w:val="23"/>
          </w:rPr>
          <w:tab/>
        </w:r>
        <w:r>
          <w:rPr>
            <w:sz w:val="23"/>
          </w:rPr>
          <w:tab/>
          <w:t>Tidal prediction for ...</w:t>
        </w:r>
        <w:r>
          <w:rPr>
            <w:i/>
            <w:sz w:val="23"/>
          </w:rPr>
          <w:t xml:space="preserve"> (name of station(s))</w:t>
        </w:r>
        <w:r>
          <w:rPr>
            <w:sz w:val="23"/>
          </w:rPr>
          <w:t xml:space="preserve"> / area ... :</w:t>
        </w:r>
      </w:ins>
    </w:p>
    <w:p w14:paraId="05E2E631"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82" w:author="Heidi Clevett" w:date="2024-03-14T15:25:00Z"/>
          <w:sz w:val="23"/>
        </w:rPr>
      </w:pPr>
      <w:ins w:id="283" w:author="Heidi Clevett" w:date="2024-03-14T15:25:00Z">
        <w:r>
          <w:rPr>
            <w:sz w:val="23"/>
          </w:rPr>
          <w:tab/>
          <w:t>.1.1</w:t>
        </w:r>
        <w:r>
          <w:rPr>
            <w:sz w:val="23"/>
          </w:rPr>
          <w:tab/>
        </w:r>
        <w:r>
          <w:rPr>
            <w:sz w:val="23"/>
          </w:rPr>
          <w:tab/>
        </w:r>
        <w:r>
          <w:rPr>
            <w:sz w:val="23"/>
          </w:rPr>
          <w:tab/>
          <w:t xml:space="preserve">A tide of ... metres above / below datum is expected in position ... / area ... </w:t>
        </w:r>
      </w:ins>
    </w:p>
    <w:p w14:paraId="6CA58EEF"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84" w:author="Heidi Clevett" w:date="2024-03-14T15:25:00Z"/>
          <w:sz w:val="23"/>
        </w:rPr>
      </w:pPr>
      <w:ins w:id="285" w:author="Heidi Clevett" w:date="2024-03-14T15:25:00Z">
        <w:r>
          <w:rPr>
            <w:sz w:val="23"/>
          </w:rPr>
          <w:tab/>
        </w:r>
        <w:r>
          <w:rPr>
            <w:sz w:val="23"/>
          </w:rPr>
          <w:tab/>
        </w:r>
        <w:r>
          <w:rPr>
            <w:sz w:val="23"/>
          </w:rPr>
          <w:tab/>
        </w:r>
        <w:r>
          <w:rPr>
            <w:sz w:val="23"/>
          </w:rPr>
          <w:tab/>
          <w:t>at about ... UTC.</w:t>
        </w:r>
      </w:ins>
    </w:p>
    <w:p w14:paraId="33073BB6"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86" w:author="Heidi Clevett" w:date="2024-03-14T15:25:00Z"/>
          <w:sz w:val="23"/>
        </w:rPr>
      </w:pPr>
      <w:ins w:id="287" w:author="Heidi Clevett" w:date="2024-03-14T15:25:00Z">
        <w:r>
          <w:rPr>
            <w:sz w:val="23"/>
          </w:rPr>
          <w:tab/>
          <w:t>.2</w:t>
        </w:r>
        <w:r>
          <w:rPr>
            <w:sz w:val="23"/>
          </w:rPr>
          <w:tab/>
        </w:r>
        <w:r>
          <w:rPr>
            <w:sz w:val="23"/>
          </w:rPr>
          <w:tab/>
          <w:t>The tide is rising:</w:t>
        </w:r>
      </w:ins>
    </w:p>
    <w:p w14:paraId="378A7602"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88" w:author="Heidi Clevett" w:date="2024-03-14T15:25:00Z"/>
          <w:sz w:val="23"/>
        </w:rPr>
      </w:pPr>
      <w:ins w:id="289" w:author="Heidi Clevett" w:date="2024-03-14T15:25:00Z">
        <w:r>
          <w:rPr>
            <w:sz w:val="23"/>
          </w:rPr>
          <w:tab/>
        </w:r>
        <w:r>
          <w:rPr>
            <w:sz w:val="23"/>
          </w:rPr>
          <w:tab/>
        </w:r>
        <w:r>
          <w:rPr>
            <w:sz w:val="23"/>
          </w:rPr>
          <w:tab/>
        </w:r>
        <w:r>
          <w:rPr>
            <w:sz w:val="23"/>
          </w:rPr>
          <w:tab/>
          <w:t>~ it is ... hours before high water / after low water.</w:t>
        </w:r>
      </w:ins>
    </w:p>
    <w:p w14:paraId="55DDE9BE"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90" w:author="Heidi Clevett" w:date="2024-03-14T15:25:00Z"/>
          <w:sz w:val="23"/>
        </w:rPr>
      </w:pPr>
      <w:ins w:id="291" w:author="Heidi Clevett" w:date="2024-03-14T15:25:00Z">
        <w:r>
          <w:rPr>
            <w:sz w:val="23"/>
          </w:rPr>
          <w:tab/>
        </w:r>
        <w:r>
          <w:rPr>
            <w:sz w:val="23"/>
          </w:rPr>
          <w:tab/>
        </w:r>
        <w:r>
          <w:rPr>
            <w:sz w:val="23"/>
          </w:rPr>
          <w:tab/>
        </w:r>
        <w:r>
          <w:rPr>
            <w:sz w:val="23"/>
          </w:rPr>
          <w:tab/>
          <w:t>~ it is ... metres below high water / above low water.</w:t>
        </w:r>
      </w:ins>
    </w:p>
    <w:p w14:paraId="313C1ADE"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92" w:author="Heidi Clevett" w:date="2024-03-14T15:25:00Z"/>
          <w:sz w:val="23"/>
        </w:rPr>
      </w:pPr>
      <w:ins w:id="293" w:author="Heidi Clevett" w:date="2024-03-14T15:25:00Z">
        <w:r>
          <w:rPr>
            <w:sz w:val="23"/>
          </w:rPr>
          <w:tab/>
          <w:t>.3</w:t>
        </w:r>
        <w:r>
          <w:rPr>
            <w:sz w:val="23"/>
          </w:rPr>
          <w:tab/>
        </w:r>
        <w:r>
          <w:rPr>
            <w:sz w:val="23"/>
          </w:rPr>
          <w:tab/>
          <w:t>The tide is falling:</w:t>
        </w:r>
      </w:ins>
    </w:p>
    <w:p w14:paraId="69DF71D7"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94" w:author="Heidi Clevett" w:date="2024-03-14T15:25:00Z"/>
          <w:sz w:val="23"/>
        </w:rPr>
      </w:pPr>
      <w:ins w:id="295" w:author="Heidi Clevett" w:date="2024-03-14T15:25:00Z">
        <w:r>
          <w:rPr>
            <w:sz w:val="23"/>
          </w:rPr>
          <w:tab/>
        </w:r>
        <w:r>
          <w:rPr>
            <w:sz w:val="23"/>
          </w:rPr>
          <w:tab/>
        </w:r>
        <w:r>
          <w:rPr>
            <w:sz w:val="23"/>
          </w:rPr>
          <w:tab/>
        </w:r>
        <w:r>
          <w:rPr>
            <w:sz w:val="23"/>
          </w:rPr>
          <w:tab/>
          <w:t>~ it is ... hours after high water / before low water.</w:t>
        </w:r>
      </w:ins>
    </w:p>
    <w:p w14:paraId="3C1F31FA"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96" w:author="Heidi Clevett" w:date="2024-03-14T15:25:00Z"/>
          <w:sz w:val="23"/>
        </w:rPr>
      </w:pPr>
      <w:ins w:id="297" w:author="Heidi Clevett" w:date="2024-03-14T15:25:00Z">
        <w:r>
          <w:rPr>
            <w:sz w:val="23"/>
          </w:rPr>
          <w:tab/>
        </w:r>
        <w:r>
          <w:rPr>
            <w:sz w:val="23"/>
          </w:rPr>
          <w:tab/>
        </w:r>
        <w:r>
          <w:rPr>
            <w:sz w:val="23"/>
          </w:rPr>
          <w:tab/>
        </w:r>
        <w:r>
          <w:rPr>
            <w:sz w:val="23"/>
          </w:rPr>
          <w:tab/>
          <w:t>~ it is ... metres below high water / above low water.</w:t>
        </w:r>
      </w:ins>
    </w:p>
    <w:p w14:paraId="13CD1ABD"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298" w:author="Heidi Clevett" w:date="2024-03-14T15:25:00Z"/>
          <w:sz w:val="23"/>
        </w:rPr>
      </w:pPr>
      <w:ins w:id="299" w:author="Heidi Clevett" w:date="2024-03-14T15:25:00Z">
        <w:r>
          <w:rPr>
            <w:sz w:val="23"/>
          </w:rPr>
          <w:tab/>
          <w:t>.4</w:t>
        </w:r>
        <w:r>
          <w:rPr>
            <w:sz w:val="23"/>
          </w:rPr>
          <w:tab/>
        </w:r>
        <w:r>
          <w:rPr>
            <w:sz w:val="23"/>
          </w:rPr>
          <w:tab/>
          <w:t>The tide is slack.</w:t>
        </w:r>
      </w:ins>
    </w:p>
    <w:p w14:paraId="3E87931C"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300" w:author="Heidi Clevett" w:date="2024-03-14T15:25:00Z"/>
          <w:sz w:val="23"/>
        </w:rPr>
      </w:pPr>
      <w:ins w:id="301" w:author="Heidi Clevett" w:date="2024-03-14T15:25:00Z">
        <w:r>
          <w:rPr>
            <w:sz w:val="23"/>
          </w:rPr>
          <w:tab/>
          <w:t>.5</w:t>
        </w:r>
        <w:r>
          <w:rPr>
            <w:sz w:val="23"/>
          </w:rPr>
          <w:tab/>
        </w:r>
        <w:r>
          <w:rPr>
            <w:sz w:val="23"/>
          </w:rPr>
          <w:tab/>
          <w:t>Present tide is ...  metres above / below datum ... in position ... ..</w:t>
        </w:r>
      </w:ins>
    </w:p>
    <w:p w14:paraId="722379D4"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302" w:author="Heidi Clevett" w:date="2024-03-14T15:25:00Z"/>
          <w:sz w:val="23"/>
        </w:rPr>
      </w:pPr>
      <w:ins w:id="303" w:author="Heidi Clevett" w:date="2024-03-14T15:25:00Z">
        <w:r>
          <w:rPr>
            <w:sz w:val="23"/>
          </w:rPr>
          <w:tab/>
          <w:t>.6</w:t>
        </w:r>
        <w:r>
          <w:rPr>
            <w:sz w:val="23"/>
          </w:rPr>
          <w:tab/>
        </w:r>
        <w:r>
          <w:rPr>
            <w:sz w:val="23"/>
          </w:rPr>
          <w:tab/>
          <w:t>The tide is ... metres above / below prediction.</w:t>
        </w:r>
      </w:ins>
    </w:p>
    <w:p w14:paraId="56059FFE"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304" w:author="Heidi Clevett" w:date="2024-03-14T15:25:00Z"/>
          <w:sz w:val="23"/>
        </w:rPr>
      </w:pPr>
      <w:ins w:id="305" w:author="Heidi Clevett" w:date="2024-03-14T15:25:00Z">
        <w:r>
          <w:rPr>
            <w:sz w:val="23"/>
          </w:rPr>
          <w:tab/>
          <w:t>.7</w:t>
        </w:r>
        <w:r>
          <w:rPr>
            <w:sz w:val="23"/>
          </w:rPr>
          <w:tab/>
        </w:r>
        <w:r>
          <w:rPr>
            <w:sz w:val="23"/>
          </w:rPr>
          <w:tab/>
          <w:t>The tidal stream / current is ... knots in position ... .</w:t>
        </w:r>
      </w:ins>
    </w:p>
    <w:p w14:paraId="30D7B55B"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306" w:author="Heidi Clevett" w:date="2024-03-14T15:33:00Z"/>
          <w:sz w:val="23"/>
        </w:rPr>
      </w:pPr>
      <w:ins w:id="307" w:author="Heidi Clevett" w:date="2024-03-14T15:25:00Z">
        <w:r>
          <w:rPr>
            <w:sz w:val="23"/>
          </w:rPr>
          <w:tab/>
          <w:t>.8</w:t>
        </w:r>
        <w:r>
          <w:rPr>
            <w:sz w:val="23"/>
          </w:rPr>
          <w:tab/>
        </w:r>
        <w:r>
          <w:rPr>
            <w:sz w:val="23"/>
          </w:rPr>
          <w:tab/>
          <w:t>The tide is setting in direction ... degrees.</w:t>
        </w:r>
      </w:ins>
    </w:p>
    <w:p w14:paraId="58DE3C12" w14:textId="77777777" w:rsidR="00303C50" w:rsidRDefault="00303C50" w:rsidP="00303C50">
      <w:pPr>
        <w:rPr>
          <w:ins w:id="308" w:author="Heidi Clevett" w:date="2024-03-14T15:33:00Z"/>
          <w:sz w:val="23"/>
        </w:rPr>
      </w:pPr>
      <w:ins w:id="309" w:author="Heidi Clevett" w:date="2024-03-14T15:33:00Z">
        <w:r>
          <w:rPr>
            <w:sz w:val="23"/>
          </w:rPr>
          <w:tab/>
          <w:t>. 6</w:t>
        </w:r>
        <w:r>
          <w:rPr>
            <w:sz w:val="23"/>
          </w:rPr>
          <w:tab/>
          <w:t>Is the depth of water sufficient in position ... ?</w:t>
        </w:r>
      </w:ins>
    </w:p>
    <w:p w14:paraId="60B354B4" w14:textId="77777777" w:rsidR="00303C50" w:rsidRDefault="00303C50" w:rsidP="00303C50">
      <w:pPr>
        <w:rPr>
          <w:ins w:id="310" w:author="Heidi Clevett" w:date="2024-03-14T15:33:00Z"/>
          <w:sz w:val="23"/>
        </w:rPr>
      </w:pPr>
      <w:ins w:id="311" w:author="Heidi Clevett" w:date="2024-03-14T15:33:00Z">
        <w:r>
          <w:rPr>
            <w:sz w:val="23"/>
          </w:rPr>
          <w:tab/>
          <w:t>. 6.1</w:t>
        </w:r>
        <w:r>
          <w:rPr>
            <w:sz w:val="23"/>
          </w:rPr>
          <w:tab/>
        </w:r>
        <w:r>
          <w:rPr>
            <w:sz w:val="23"/>
          </w:rPr>
          <w:tab/>
          <w:t>Yes, the depth of water is sufficient in position ... .</w:t>
        </w:r>
      </w:ins>
    </w:p>
    <w:p w14:paraId="5AC5793F" w14:textId="77777777" w:rsidR="00303C50" w:rsidRDefault="00303C50" w:rsidP="00303C50">
      <w:pPr>
        <w:rPr>
          <w:ins w:id="312" w:author="Heidi Clevett" w:date="2024-03-14T15:33:00Z"/>
          <w:sz w:val="23"/>
        </w:rPr>
      </w:pPr>
      <w:ins w:id="313" w:author="Heidi Clevett" w:date="2024-03-14T15:33:00Z">
        <w:r>
          <w:rPr>
            <w:sz w:val="23"/>
          </w:rPr>
          <w:tab/>
          <w:t>. 6.2</w:t>
        </w:r>
        <w:r>
          <w:rPr>
            <w:sz w:val="23"/>
          </w:rPr>
          <w:tab/>
        </w:r>
        <w:r>
          <w:rPr>
            <w:sz w:val="23"/>
          </w:rPr>
          <w:tab/>
          <w:t>No, the depth of water is not sufficient in position ... .</w:t>
        </w:r>
      </w:ins>
    </w:p>
    <w:p w14:paraId="64C94964" w14:textId="77777777" w:rsidR="00303C50" w:rsidRDefault="00303C50" w:rsidP="00303C50">
      <w:pPr>
        <w:rPr>
          <w:ins w:id="314" w:author="Heidi Clevett" w:date="2024-03-14T15:33:00Z"/>
          <w:sz w:val="23"/>
        </w:rPr>
      </w:pPr>
      <w:ins w:id="315" w:author="Heidi Clevett" w:date="2024-03-14T15:33:00Z">
        <w:r>
          <w:rPr>
            <w:sz w:val="23"/>
          </w:rPr>
          <w:tab/>
          <w:t>. 6.3</w:t>
        </w:r>
        <w:r>
          <w:rPr>
            <w:sz w:val="23"/>
          </w:rPr>
          <w:tab/>
        </w:r>
        <w:r>
          <w:rPr>
            <w:sz w:val="23"/>
          </w:rPr>
          <w:tab/>
          <w:t>The depth of water is ... metres in position ... .</w:t>
        </w:r>
      </w:ins>
    </w:p>
    <w:p w14:paraId="05DE619F" w14:textId="77777777" w:rsidR="00273F10" w:rsidRDefault="00273F10"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316" w:author="Heidi Clevett" w:date="2024-03-14T15:30:00Z"/>
          <w:sz w:val="23"/>
        </w:rPr>
      </w:pPr>
      <w:commentRangeStart w:id="317"/>
      <w:ins w:id="318" w:author="Heidi Clevett" w:date="2024-03-14T15:25:00Z">
        <w:r>
          <w:rPr>
            <w:sz w:val="23"/>
          </w:rPr>
          <w:tab/>
          <w:t>.10</w:t>
        </w:r>
        <w:commentRangeEnd w:id="317"/>
        <w:r>
          <w:rPr>
            <w:rStyle w:val="CommentReference"/>
          </w:rPr>
          <w:commentReference w:id="317"/>
        </w:r>
        <w:r>
          <w:rPr>
            <w:sz w:val="23"/>
          </w:rPr>
          <w:tab/>
        </w:r>
        <w:r>
          <w:rPr>
            <w:sz w:val="23"/>
          </w:rPr>
          <w:tab/>
          <w:t>Charted depth has increased / decreased by ... metres due to winds / sea state.</w:t>
        </w:r>
      </w:ins>
    </w:p>
    <w:p w14:paraId="4F09063E" w14:textId="77777777" w:rsidR="00EB4E67" w:rsidRDefault="00EB4E67" w:rsidP="00EB4E67">
      <w:pPr>
        <w:rPr>
          <w:ins w:id="319" w:author="Heidi Clevett" w:date="2024-03-14T15:30:00Z"/>
          <w:sz w:val="23"/>
        </w:rPr>
      </w:pPr>
    </w:p>
    <w:p w14:paraId="310E446A" w14:textId="77777777" w:rsidR="00EB4E67" w:rsidRDefault="00EB4E67" w:rsidP="00EB4E67">
      <w:pPr>
        <w:rPr>
          <w:ins w:id="320" w:author="Heidi Clevett" w:date="2024-03-14T15:30:00Z"/>
          <w:sz w:val="23"/>
        </w:rPr>
      </w:pPr>
      <w:ins w:id="321" w:author="Heidi Clevett" w:date="2024-03-14T15:30:00Z">
        <w:r>
          <w:rPr>
            <w:sz w:val="23"/>
          </w:rPr>
          <w:tab/>
          <w:t>. 4</w:t>
        </w:r>
        <w:r>
          <w:rPr>
            <w:sz w:val="23"/>
          </w:rPr>
          <w:tab/>
          <w:t>Wait until high / low water.</w:t>
        </w:r>
      </w:ins>
    </w:p>
    <w:p w14:paraId="0B637213" w14:textId="77777777" w:rsidR="00EB4E67" w:rsidRDefault="00EB4E67" w:rsidP="00EB4E67">
      <w:pPr>
        <w:tabs>
          <w:tab w:val="left" w:pos="720"/>
        </w:tabs>
        <w:ind w:left="1440" w:hanging="1440"/>
        <w:rPr>
          <w:ins w:id="322" w:author="Heidi Clevett" w:date="2024-03-14T15:30:00Z"/>
          <w:sz w:val="23"/>
        </w:rPr>
      </w:pPr>
      <w:ins w:id="323" w:author="Heidi Clevett" w:date="2024-03-14T15:30:00Z">
        <w:r>
          <w:rPr>
            <w:sz w:val="23"/>
          </w:rPr>
          <w:tab/>
          <w:t>. 5</w:t>
        </w:r>
        <w:r>
          <w:rPr>
            <w:sz w:val="23"/>
          </w:rPr>
          <w:tab/>
          <w:t>Abnormally high / low tides are expected in position ... at about ... UTC / within ... hours.</w:t>
        </w:r>
      </w:ins>
    </w:p>
    <w:p w14:paraId="6753925B" w14:textId="77777777" w:rsidR="00EB4E67" w:rsidRDefault="00EB4E67" w:rsidP="00EB4E67">
      <w:pPr>
        <w:rPr>
          <w:ins w:id="324" w:author="Heidi Clevett" w:date="2024-03-14T15:30:00Z"/>
          <w:sz w:val="23"/>
        </w:rPr>
      </w:pPr>
      <w:ins w:id="325" w:author="Heidi Clevett" w:date="2024-03-14T15:30:00Z">
        <w:r>
          <w:rPr>
            <w:sz w:val="23"/>
          </w:rPr>
          <w:tab/>
          <w:t>. 7</w:t>
        </w:r>
        <w:r>
          <w:rPr>
            <w:sz w:val="23"/>
          </w:rPr>
          <w:tab/>
          <w:t xml:space="preserve">My draft ... is metres - can I enter / pass ... </w:t>
        </w:r>
        <w:r>
          <w:rPr>
            <w:i/>
            <w:sz w:val="23"/>
          </w:rPr>
          <w:t>(charted name of</w:t>
        </w:r>
        <w:r>
          <w:rPr>
            <w:sz w:val="23"/>
          </w:rPr>
          <w:t xml:space="preserve"> </w:t>
        </w:r>
        <w:r>
          <w:rPr>
            <w:i/>
            <w:sz w:val="23"/>
          </w:rPr>
          <w:t>place)</w:t>
        </w:r>
        <w:r>
          <w:rPr>
            <w:sz w:val="23"/>
          </w:rPr>
          <w:t>?</w:t>
        </w:r>
      </w:ins>
    </w:p>
    <w:p w14:paraId="0C22A2C6" w14:textId="77777777" w:rsidR="00EB4E67" w:rsidRDefault="00EB4E67" w:rsidP="00EB4E67">
      <w:pPr>
        <w:rPr>
          <w:ins w:id="326" w:author="Heidi Clevett" w:date="2024-03-14T15:30:00Z"/>
          <w:sz w:val="23"/>
        </w:rPr>
      </w:pPr>
      <w:ins w:id="327" w:author="Heidi Clevett" w:date="2024-03-14T15:30:00Z">
        <w:r>
          <w:rPr>
            <w:sz w:val="23"/>
          </w:rPr>
          <w:tab/>
          <w:t>. 7.1</w:t>
        </w:r>
        <w:r>
          <w:rPr>
            <w:sz w:val="23"/>
          </w:rPr>
          <w:tab/>
        </w:r>
        <w:r>
          <w:rPr>
            <w:sz w:val="23"/>
          </w:rPr>
          <w:tab/>
          <w:t xml:space="preserve">Yes, you can enter / pass </w:t>
        </w:r>
        <w:r>
          <w:rPr>
            <w:i/>
            <w:sz w:val="23"/>
          </w:rPr>
          <w:t>(charted name of place)</w:t>
        </w:r>
        <w:r>
          <w:rPr>
            <w:sz w:val="23"/>
          </w:rPr>
          <w:t>.</w:t>
        </w:r>
      </w:ins>
    </w:p>
    <w:p w14:paraId="27CB471E" w14:textId="77777777" w:rsidR="00EB4E67" w:rsidRDefault="00EB4E67" w:rsidP="00EB4E67">
      <w:pPr>
        <w:rPr>
          <w:ins w:id="328" w:author="Heidi Clevett" w:date="2024-03-14T15:30:00Z"/>
          <w:sz w:val="23"/>
        </w:rPr>
      </w:pPr>
      <w:ins w:id="329" w:author="Heidi Clevett" w:date="2024-03-14T15:30:00Z">
        <w:r>
          <w:rPr>
            <w:sz w:val="23"/>
          </w:rPr>
          <w:tab/>
          <w:t>. 7.2</w:t>
        </w:r>
        <w:r>
          <w:rPr>
            <w:sz w:val="23"/>
          </w:rPr>
          <w:tab/>
        </w:r>
        <w:r>
          <w:rPr>
            <w:sz w:val="23"/>
          </w:rPr>
          <w:tab/>
          <w:t>No, you cannot enter / pass</w:t>
        </w:r>
        <w:r>
          <w:rPr>
            <w:i/>
            <w:sz w:val="23"/>
          </w:rPr>
          <w:t xml:space="preserve"> (charted name of place)</w:t>
        </w:r>
        <w:r>
          <w:rPr>
            <w:sz w:val="23"/>
          </w:rPr>
          <w:t xml:space="preserve">  - wait until  ... UTC.</w:t>
        </w:r>
      </w:ins>
    </w:p>
    <w:p w14:paraId="5FCA55F4" w14:textId="77777777" w:rsidR="00EB4E67" w:rsidRDefault="00EB4E67"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330" w:author="Heidi Clevett" w:date="2024-03-14T15:25:00Z"/>
          <w:sz w:val="23"/>
        </w:rPr>
      </w:pPr>
    </w:p>
    <w:p w14:paraId="1715C7AE" w14:textId="77777777" w:rsidR="00100B3D" w:rsidRDefault="00100B3D">
      <w:pPr>
        <w:pStyle w:val="BodyText2"/>
        <w:rPr>
          <w:b w:val="0"/>
          <w:bCs/>
        </w:rPr>
      </w:pPr>
    </w:p>
    <w:p w14:paraId="562B4E37" w14:textId="77777777" w:rsidR="000A7CDE" w:rsidRDefault="000A7CDE">
      <w:pPr>
        <w:rPr>
          <w:sz w:val="23"/>
        </w:rPr>
      </w:pPr>
      <w:r>
        <w:rPr>
          <w:sz w:val="23"/>
        </w:rPr>
        <w:br w:type="page"/>
      </w:r>
      <w:r>
        <w:rPr>
          <w:sz w:val="23"/>
        </w:rPr>
        <w:lastRenderedPageBreak/>
        <w:tab/>
        <w:t>.8</w:t>
      </w:r>
      <w:r>
        <w:rPr>
          <w:sz w:val="23"/>
        </w:rPr>
        <w:tab/>
        <w:t>What is sea state in your position / in position ... ?</w:t>
      </w:r>
    </w:p>
    <w:p w14:paraId="56648319" w14:textId="77777777" w:rsidR="000A7CDE" w:rsidRDefault="000A7CDE">
      <w:pPr>
        <w:ind w:left="2160" w:hanging="1440"/>
        <w:rPr>
          <w:sz w:val="23"/>
        </w:rPr>
      </w:pPr>
      <w:r>
        <w:rPr>
          <w:sz w:val="23"/>
        </w:rPr>
        <w:t>.8.1</w:t>
      </w:r>
      <w:r>
        <w:rPr>
          <w:sz w:val="23"/>
        </w:rPr>
        <w:tab/>
        <w:t>The smooth/moderate/rough/high sea/ slight/moderate/heavy swell in my position / in position ... is  ... metres from...</w:t>
      </w:r>
      <w:r>
        <w:rPr>
          <w:i/>
          <w:sz w:val="23"/>
        </w:rPr>
        <w:t xml:space="preserve"> (cardinal points)</w:t>
      </w:r>
      <w:r>
        <w:rPr>
          <w:sz w:val="23"/>
        </w:rPr>
        <w:t>.</w:t>
      </w:r>
    </w:p>
    <w:p w14:paraId="69063E3B" w14:textId="77777777" w:rsidR="000A7CDE" w:rsidRDefault="000A7CDE">
      <w:pPr>
        <w:ind w:left="1440" w:firstLine="720"/>
        <w:rPr>
          <w:sz w:val="23"/>
        </w:rPr>
      </w:pPr>
    </w:p>
    <w:p w14:paraId="2F8E49B5" w14:textId="77777777" w:rsidR="000A7CDE" w:rsidRDefault="000A7CDE">
      <w:pPr>
        <w:rPr>
          <w:sz w:val="23"/>
        </w:rPr>
      </w:pPr>
      <w:r>
        <w:rPr>
          <w:sz w:val="23"/>
        </w:rPr>
        <w:tab/>
        <w:t>.9</w:t>
      </w:r>
      <w:r>
        <w:rPr>
          <w:sz w:val="23"/>
        </w:rPr>
        <w:tab/>
        <w:t>Is the sea state expected to change (within the next hours)?</w:t>
      </w:r>
    </w:p>
    <w:p w14:paraId="00AE6A4B" w14:textId="77777777" w:rsidR="000A7CDE" w:rsidRDefault="000A7CDE">
      <w:pPr>
        <w:rPr>
          <w:sz w:val="23"/>
        </w:rPr>
      </w:pPr>
      <w:r>
        <w:rPr>
          <w:sz w:val="23"/>
        </w:rPr>
        <w:tab/>
        <w:t>.9.1</w:t>
      </w:r>
      <w:r>
        <w:rPr>
          <w:sz w:val="23"/>
        </w:rPr>
        <w:tab/>
      </w:r>
      <w:r>
        <w:rPr>
          <w:sz w:val="23"/>
        </w:rPr>
        <w:tab/>
        <w:t>No, the sea state is not expected to change (within the next hours).</w:t>
      </w:r>
    </w:p>
    <w:p w14:paraId="3E3061F0" w14:textId="77777777" w:rsidR="000A7CDE" w:rsidRDefault="000A7CDE">
      <w:pPr>
        <w:rPr>
          <w:sz w:val="23"/>
        </w:rPr>
      </w:pPr>
      <w:r>
        <w:rPr>
          <w:sz w:val="23"/>
        </w:rPr>
        <w:tab/>
        <w:t>.9.2</w:t>
      </w:r>
      <w:r>
        <w:rPr>
          <w:sz w:val="23"/>
        </w:rPr>
        <w:tab/>
      </w:r>
      <w:r>
        <w:rPr>
          <w:sz w:val="23"/>
        </w:rPr>
        <w:tab/>
        <w:t>Yes, a sea / swell of ... metres from ...</w:t>
      </w:r>
      <w:r>
        <w:rPr>
          <w:i/>
          <w:sz w:val="23"/>
        </w:rPr>
        <w:t>(cardinal points)</w:t>
      </w:r>
    </w:p>
    <w:p w14:paraId="612A11D9" w14:textId="77777777" w:rsidR="000A7CDE" w:rsidRDefault="000A7CDE">
      <w:pPr>
        <w:rPr>
          <w:sz w:val="23"/>
        </w:rPr>
      </w:pPr>
      <w:r>
        <w:rPr>
          <w:sz w:val="23"/>
        </w:rPr>
        <w:tab/>
      </w:r>
      <w:r>
        <w:rPr>
          <w:sz w:val="23"/>
        </w:rPr>
        <w:tab/>
      </w:r>
      <w:r>
        <w:rPr>
          <w:sz w:val="23"/>
        </w:rPr>
        <w:tab/>
        <w:t xml:space="preserve"> is expected (- within the next hours).</w:t>
      </w:r>
    </w:p>
    <w:p w14:paraId="25FB9916" w14:textId="77777777" w:rsidR="000A7CDE" w:rsidRDefault="000A7CDE">
      <w:pPr>
        <w:rPr>
          <w:sz w:val="23"/>
        </w:rPr>
      </w:pPr>
      <w:r>
        <w:rPr>
          <w:sz w:val="23"/>
        </w:rPr>
        <w:tab/>
        <w:t>.10</w:t>
      </w:r>
      <w:r>
        <w:rPr>
          <w:sz w:val="23"/>
        </w:rPr>
        <w:tab/>
        <w:t>A tsunami / an abnormal wave is expected by ... UTC.</w:t>
      </w:r>
    </w:p>
    <w:p w14:paraId="402CA002" w14:textId="77777777" w:rsidR="000A7CDE" w:rsidRDefault="000A7CDE">
      <w:pPr>
        <w:rPr>
          <w:sz w:val="23"/>
        </w:rPr>
      </w:pPr>
    </w:p>
    <w:p w14:paraId="0B033D5A" w14:textId="77777777" w:rsidR="000A7CDE" w:rsidRDefault="000A7CDE">
      <w:pPr>
        <w:keepNext/>
        <w:keepLines/>
        <w:rPr>
          <w:sz w:val="23"/>
        </w:rPr>
      </w:pPr>
      <w:r>
        <w:rPr>
          <w:sz w:val="23"/>
        </w:rPr>
        <w:t>.2</w:t>
      </w:r>
      <w:r>
        <w:rPr>
          <w:sz w:val="23"/>
        </w:rPr>
        <w:tab/>
      </w:r>
      <w:r>
        <w:rPr>
          <w:sz w:val="23"/>
        </w:rPr>
        <w:tab/>
      </w:r>
      <w:r>
        <w:rPr>
          <w:b/>
          <w:sz w:val="23"/>
        </w:rPr>
        <w:t>Restricted visibility</w:t>
      </w:r>
    </w:p>
    <w:p w14:paraId="16556A42" w14:textId="77777777" w:rsidR="000A7CDE" w:rsidRDefault="000A7CDE">
      <w:pPr>
        <w:keepNext/>
        <w:keepLines/>
        <w:rPr>
          <w:sz w:val="23"/>
        </w:rPr>
      </w:pPr>
    </w:p>
    <w:p w14:paraId="65DA212B" w14:textId="77777777" w:rsidR="000A7CDE" w:rsidRDefault="000A7CDE">
      <w:pPr>
        <w:keepNext/>
        <w:keepLines/>
        <w:rPr>
          <w:sz w:val="23"/>
        </w:rPr>
      </w:pPr>
      <w:r>
        <w:rPr>
          <w:sz w:val="23"/>
        </w:rPr>
        <w:tab/>
        <w:t>. 1</w:t>
      </w:r>
      <w:r>
        <w:rPr>
          <w:sz w:val="23"/>
        </w:rPr>
        <w:tab/>
        <w:t>What is visibility in your position / in position ... ?</w:t>
      </w:r>
    </w:p>
    <w:p w14:paraId="7C375B7D" w14:textId="77777777" w:rsidR="000A7CDE" w:rsidRDefault="000A7CDE">
      <w:pPr>
        <w:keepNext/>
        <w:keepLines/>
        <w:rPr>
          <w:sz w:val="23"/>
        </w:rPr>
      </w:pPr>
      <w:r>
        <w:rPr>
          <w:sz w:val="23"/>
        </w:rPr>
        <w:tab/>
        <w:t>. 1.1</w:t>
      </w:r>
      <w:r>
        <w:rPr>
          <w:sz w:val="23"/>
        </w:rPr>
        <w:tab/>
      </w:r>
      <w:r>
        <w:rPr>
          <w:sz w:val="23"/>
        </w:rPr>
        <w:tab/>
        <w:t>Visibility in my position / in position is ... metres / nautical miles</w:t>
      </w:r>
    </w:p>
    <w:p w14:paraId="72BDC7B0" w14:textId="77777777" w:rsidR="000A7CDE" w:rsidRDefault="000A7CDE">
      <w:pPr>
        <w:keepNext/>
        <w:keepLines/>
        <w:rPr>
          <w:sz w:val="23"/>
        </w:rPr>
      </w:pPr>
      <w:r>
        <w:rPr>
          <w:sz w:val="23"/>
        </w:rPr>
        <w:tab/>
        <w:t>. 1.2</w:t>
      </w:r>
      <w:r>
        <w:rPr>
          <w:sz w:val="23"/>
        </w:rPr>
        <w:tab/>
      </w:r>
      <w:r>
        <w:rPr>
          <w:sz w:val="23"/>
        </w:rPr>
        <w:tab/>
        <w:t>Visibility is restricted by mist / fog / snow / dust / rain.</w:t>
      </w:r>
    </w:p>
    <w:p w14:paraId="75A29FBF" w14:textId="77777777" w:rsidR="000A7CDE" w:rsidRDefault="000A7CDE">
      <w:pPr>
        <w:rPr>
          <w:sz w:val="23"/>
        </w:rPr>
      </w:pPr>
      <w:r>
        <w:rPr>
          <w:sz w:val="23"/>
        </w:rPr>
        <w:tab/>
        <w:t>. 1.3</w:t>
      </w:r>
      <w:r>
        <w:rPr>
          <w:sz w:val="23"/>
        </w:rPr>
        <w:tab/>
      </w:r>
      <w:r>
        <w:rPr>
          <w:sz w:val="23"/>
        </w:rPr>
        <w:tab/>
        <w:t>Visibility is increasing / decreasing / variable.</w:t>
      </w:r>
    </w:p>
    <w:p w14:paraId="7AD7697B" w14:textId="77777777" w:rsidR="000A7CDE" w:rsidRDefault="000A7CDE">
      <w:pPr>
        <w:rPr>
          <w:sz w:val="23"/>
        </w:rPr>
      </w:pPr>
      <w:r>
        <w:rPr>
          <w:sz w:val="23"/>
        </w:rPr>
        <w:tab/>
        <w:t>. 2</w:t>
      </w:r>
      <w:r>
        <w:rPr>
          <w:sz w:val="23"/>
        </w:rPr>
        <w:tab/>
        <w:t>Is visibility expected to change in my position / in position ... (within the next hours)?</w:t>
      </w:r>
    </w:p>
    <w:p w14:paraId="34F680B5" w14:textId="77777777" w:rsidR="000A7CDE" w:rsidRDefault="000A7CDE">
      <w:pPr>
        <w:ind w:left="2160" w:hanging="1440"/>
        <w:rPr>
          <w:sz w:val="23"/>
        </w:rPr>
      </w:pPr>
      <w:r>
        <w:rPr>
          <w:sz w:val="23"/>
        </w:rPr>
        <w:t>. 2.1</w:t>
      </w:r>
      <w:r>
        <w:rPr>
          <w:sz w:val="23"/>
        </w:rPr>
        <w:tab/>
        <w:t xml:space="preserve">No, visibility is not expected to change in your position / in position... </w:t>
      </w:r>
    </w:p>
    <w:p w14:paraId="6FB45E51" w14:textId="77777777" w:rsidR="000A7CDE" w:rsidRDefault="000A7CDE">
      <w:pPr>
        <w:pStyle w:val="BodyText"/>
        <w:rPr>
          <w:b w:val="0"/>
          <w:bCs/>
        </w:rPr>
      </w:pPr>
      <w:r>
        <w:tab/>
      </w:r>
      <w:r>
        <w:tab/>
      </w:r>
      <w:r>
        <w:tab/>
      </w:r>
      <w:r>
        <w:rPr>
          <w:b w:val="0"/>
          <w:bCs/>
        </w:rPr>
        <w:t>(within the next hours).</w:t>
      </w:r>
    </w:p>
    <w:p w14:paraId="75933CF6" w14:textId="77777777" w:rsidR="000A7CDE" w:rsidRDefault="000A7CDE">
      <w:pPr>
        <w:ind w:left="2160" w:hanging="1440"/>
        <w:rPr>
          <w:sz w:val="23"/>
        </w:rPr>
      </w:pPr>
      <w:r>
        <w:rPr>
          <w:sz w:val="23"/>
        </w:rPr>
        <w:t>. 2.2</w:t>
      </w:r>
      <w:r>
        <w:rPr>
          <w:sz w:val="23"/>
        </w:rPr>
        <w:tab/>
        <w:t>Yes, visibility is expected to increase / decrease to ... metres / nautical miles in your position / in position ... (within the next hours).</w:t>
      </w:r>
    </w:p>
    <w:p w14:paraId="2C96AD2B" w14:textId="77777777" w:rsidR="000A7CDE" w:rsidRDefault="000A7CDE">
      <w:pPr>
        <w:rPr>
          <w:sz w:val="23"/>
        </w:rPr>
      </w:pPr>
      <w:r>
        <w:rPr>
          <w:sz w:val="23"/>
        </w:rPr>
        <w:tab/>
        <w:t>. 2.3</w:t>
      </w:r>
      <w:r>
        <w:rPr>
          <w:sz w:val="23"/>
        </w:rPr>
        <w:tab/>
      </w:r>
      <w:r>
        <w:rPr>
          <w:sz w:val="23"/>
        </w:rPr>
        <w:tab/>
        <w:t xml:space="preserve">Visibility is expected to be variable between ... metres / nautical miles </w:t>
      </w:r>
    </w:p>
    <w:p w14:paraId="2B7E1194" w14:textId="77777777" w:rsidR="000A7CDE" w:rsidRDefault="000A7CDE">
      <w:pPr>
        <w:rPr>
          <w:sz w:val="23"/>
        </w:rPr>
      </w:pPr>
      <w:r>
        <w:rPr>
          <w:sz w:val="23"/>
        </w:rPr>
        <w:tab/>
      </w:r>
      <w:r>
        <w:rPr>
          <w:sz w:val="23"/>
        </w:rPr>
        <w:tab/>
      </w:r>
      <w:r>
        <w:rPr>
          <w:sz w:val="23"/>
        </w:rPr>
        <w:tab/>
        <w:t>in your position / in position ... (within the next hours).</w:t>
      </w:r>
    </w:p>
    <w:p w14:paraId="1E753522" w14:textId="77777777" w:rsidR="000A7CDE" w:rsidRDefault="000A7CDE">
      <w:pPr>
        <w:rPr>
          <w:sz w:val="23"/>
        </w:rPr>
      </w:pPr>
    </w:p>
    <w:p w14:paraId="11840F14" w14:textId="77777777" w:rsidR="000A7CDE" w:rsidRDefault="000A7CDE">
      <w:pPr>
        <w:rPr>
          <w:sz w:val="23"/>
        </w:rPr>
      </w:pPr>
      <w:r>
        <w:rPr>
          <w:sz w:val="23"/>
        </w:rPr>
        <w:t>.3</w:t>
      </w:r>
      <w:r>
        <w:rPr>
          <w:sz w:val="23"/>
        </w:rPr>
        <w:tab/>
      </w:r>
      <w:r>
        <w:rPr>
          <w:sz w:val="23"/>
        </w:rPr>
        <w:tab/>
      </w:r>
      <w:r>
        <w:rPr>
          <w:b/>
          <w:sz w:val="23"/>
        </w:rPr>
        <w:t>Ice</w:t>
      </w:r>
    </w:p>
    <w:p w14:paraId="12432ED0" w14:textId="77777777" w:rsidR="000A7CDE" w:rsidRDefault="000A7CDE">
      <w:pPr>
        <w:rPr>
          <w:sz w:val="23"/>
        </w:rPr>
      </w:pPr>
    </w:p>
    <w:p w14:paraId="36678C0C" w14:textId="77777777" w:rsidR="000A7CDE" w:rsidRDefault="000A7CDE">
      <w:pPr>
        <w:rPr>
          <w:sz w:val="23"/>
        </w:rPr>
      </w:pPr>
      <w:r>
        <w:rPr>
          <w:sz w:val="23"/>
        </w:rPr>
        <w:tab/>
        <w:t>. 1</w:t>
      </w:r>
      <w:r>
        <w:rPr>
          <w:sz w:val="23"/>
        </w:rPr>
        <w:tab/>
        <w:t>What is the latest ice information?</w:t>
      </w:r>
    </w:p>
    <w:p w14:paraId="3D7481D3" w14:textId="77777777" w:rsidR="000A7CDE" w:rsidRDefault="000A7CDE">
      <w:pPr>
        <w:rPr>
          <w:sz w:val="23"/>
        </w:rPr>
      </w:pPr>
      <w:r>
        <w:rPr>
          <w:sz w:val="23"/>
        </w:rPr>
        <w:tab/>
        <w:t>. 1.1</w:t>
      </w:r>
      <w:r>
        <w:rPr>
          <w:sz w:val="23"/>
        </w:rPr>
        <w:tab/>
      </w:r>
      <w:r>
        <w:rPr>
          <w:sz w:val="23"/>
        </w:rPr>
        <w:tab/>
        <w:t xml:space="preserve">Ice warning. Ice / iceberg(s) located in position ... / reported in area around ... </w:t>
      </w:r>
    </w:p>
    <w:p w14:paraId="39A550D9" w14:textId="77777777" w:rsidR="000A7CDE" w:rsidRDefault="000A7CDE">
      <w:pPr>
        <w:rPr>
          <w:sz w:val="23"/>
        </w:rPr>
      </w:pPr>
      <w:r>
        <w:rPr>
          <w:sz w:val="23"/>
        </w:rPr>
        <w:tab/>
        <w:t>. 1.2</w:t>
      </w:r>
      <w:r>
        <w:rPr>
          <w:sz w:val="23"/>
        </w:rPr>
        <w:tab/>
      </w:r>
      <w:r>
        <w:rPr>
          <w:sz w:val="23"/>
        </w:rPr>
        <w:tab/>
        <w:t>No ice located in position ...  / reported in area around ... .</w:t>
      </w:r>
    </w:p>
    <w:p w14:paraId="161B5C77" w14:textId="77777777" w:rsidR="000A7CDE" w:rsidRDefault="000A7CDE">
      <w:pPr>
        <w:rPr>
          <w:sz w:val="23"/>
        </w:rPr>
      </w:pPr>
      <w:r>
        <w:rPr>
          <w:sz w:val="23"/>
        </w:rPr>
        <w:tab/>
        <w:t>. 2</w:t>
      </w:r>
      <w:r>
        <w:rPr>
          <w:sz w:val="23"/>
        </w:rPr>
        <w:tab/>
        <w:t>What ice situation is expected in my position / area around ... ?</w:t>
      </w:r>
    </w:p>
    <w:p w14:paraId="32B70D95" w14:textId="77777777" w:rsidR="000A7CDE" w:rsidRDefault="000A7CDE">
      <w:pPr>
        <w:rPr>
          <w:sz w:val="23"/>
        </w:rPr>
      </w:pPr>
      <w:r>
        <w:rPr>
          <w:sz w:val="23"/>
        </w:rPr>
        <w:tab/>
        <w:t>. 2.1</w:t>
      </w:r>
      <w:r>
        <w:rPr>
          <w:sz w:val="23"/>
        </w:rPr>
        <w:tab/>
      </w:r>
      <w:r>
        <w:rPr>
          <w:sz w:val="23"/>
        </w:rPr>
        <w:tab/>
        <w:t>Ice situation is</w:t>
      </w:r>
    </w:p>
    <w:p w14:paraId="3390EA7E" w14:textId="77777777" w:rsidR="000A7CDE" w:rsidRDefault="000A7CDE">
      <w:pPr>
        <w:rPr>
          <w:sz w:val="23"/>
        </w:rPr>
      </w:pPr>
      <w:r>
        <w:rPr>
          <w:sz w:val="23"/>
        </w:rPr>
        <w:tab/>
      </w:r>
      <w:r>
        <w:rPr>
          <w:sz w:val="23"/>
        </w:rPr>
        <w:tab/>
      </w:r>
      <w:r>
        <w:rPr>
          <w:sz w:val="23"/>
        </w:rPr>
        <w:tab/>
      </w:r>
      <w:r>
        <w:rPr>
          <w:sz w:val="23"/>
        </w:rPr>
        <w:tab/>
        <w:t>~  not expected to change in your position / area around ... .</w:t>
      </w:r>
    </w:p>
    <w:p w14:paraId="5980A3B0" w14:textId="77777777" w:rsidR="000A7CDE" w:rsidRDefault="000A7CDE">
      <w:pPr>
        <w:rPr>
          <w:sz w:val="23"/>
        </w:rPr>
      </w:pPr>
      <w:r>
        <w:rPr>
          <w:sz w:val="23"/>
        </w:rPr>
        <w:tab/>
      </w:r>
      <w:r>
        <w:rPr>
          <w:sz w:val="23"/>
        </w:rPr>
        <w:tab/>
      </w:r>
      <w:r>
        <w:rPr>
          <w:sz w:val="23"/>
        </w:rPr>
        <w:tab/>
      </w:r>
      <w:r>
        <w:rPr>
          <w:sz w:val="23"/>
        </w:rPr>
        <w:tab/>
        <w:t>~ expected to improve / deteriorate in your position / area around ... .</w:t>
      </w:r>
    </w:p>
    <w:p w14:paraId="37146E74" w14:textId="77777777" w:rsidR="000A7CDE" w:rsidRDefault="000A7CDE">
      <w:pPr>
        <w:tabs>
          <w:tab w:val="left" w:pos="720"/>
        </w:tabs>
        <w:ind w:left="2160" w:hanging="2160"/>
        <w:rPr>
          <w:sz w:val="23"/>
        </w:rPr>
      </w:pPr>
      <w:r>
        <w:rPr>
          <w:sz w:val="23"/>
        </w:rPr>
        <w:tab/>
        <w:t>. 2.2</w:t>
      </w:r>
      <w:r>
        <w:rPr>
          <w:sz w:val="23"/>
        </w:rPr>
        <w:tab/>
        <w:t>Thickness of ice is expected to increase / decrease in your position / area around ... .</w:t>
      </w:r>
    </w:p>
    <w:p w14:paraId="25DE37FA" w14:textId="77777777" w:rsidR="000A7CDE" w:rsidRDefault="000A7CDE">
      <w:pPr>
        <w:rPr>
          <w:sz w:val="23"/>
        </w:rPr>
      </w:pPr>
      <w:r>
        <w:rPr>
          <w:sz w:val="23"/>
        </w:rPr>
        <w:tab/>
        <w:t>. 3</w:t>
      </w:r>
      <w:r>
        <w:rPr>
          <w:sz w:val="23"/>
        </w:rPr>
        <w:tab/>
        <w:t>Navigation is dangerous in area around ... due to floating ice / pack ice / iceberg(s).</w:t>
      </w:r>
    </w:p>
    <w:p w14:paraId="59163182" w14:textId="77777777" w:rsidR="000A7CDE" w:rsidRDefault="000A7CDE">
      <w:pPr>
        <w:rPr>
          <w:sz w:val="23"/>
        </w:rPr>
      </w:pPr>
      <w:r>
        <w:rPr>
          <w:sz w:val="23"/>
        </w:rPr>
        <w:tab/>
        <w:t>. 4</w:t>
      </w:r>
      <w:r>
        <w:rPr>
          <w:sz w:val="23"/>
        </w:rPr>
        <w:tab/>
        <w:t xml:space="preserve">Navigation in area around ... is only possible </w:t>
      </w:r>
    </w:p>
    <w:p w14:paraId="43763134" w14:textId="77777777" w:rsidR="000A7CDE" w:rsidRDefault="000A7CDE">
      <w:pPr>
        <w:rPr>
          <w:sz w:val="23"/>
        </w:rPr>
      </w:pPr>
      <w:r>
        <w:rPr>
          <w:sz w:val="23"/>
        </w:rPr>
        <w:tab/>
      </w:r>
      <w:r>
        <w:rPr>
          <w:sz w:val="23"/>
        </w:rPr>
        <w:tab/>
      </w:r>
      <w:r>
        <w:rPr>
          <w:sz w:val="23"/>
        </w:rPr>
        <w:tab/>
        <w:t>~ for high</w:t>
      </w:r>
      <w:r>
        <w:rPr>
          <w:sz w:val="23"/>
        </w:rPr>
        <w:noBreakHyphen/>
        <w:t>powered vessels of strong construction .</w:t>
      </w:r>
    </w:p>
    <w:p w14:paraId="284A5DBA" w14:textId="77777777" w:rsidR="000A7CDE" w:rsidRDefault="000A7CDE">
      <w:pPr>
        <w:rPr>
          <w:sz w:val="23"/>
        </w:rPr>
      </w:pPr>
      <w:r>
        <w:rPr>
          <w:sz w:val="23"/>
        </w:rPr>
        <w:tab/>
      </w:r>
      <w:r>
        <w:rPr>
          <w:sz w:val="23"/>
        </w:rPr>
        <w:tab/>
      </w:r>
      <w:r>
        <w:rPr>
          <w:sz w:val="23"/>
        </w:rPr>
        <w:tab/>
        <w:t>~ with ice-breaker assistance.</w:t>
      </w:r>
    </w:p>
    <w:p w14:paraId="47FA6723" w14:textId="77777777" w:rsidR="000A7CDE" w:rsidRDefault="000A7CDE">
      <w:pPr>
        <w:rPr>
          <w:sz w:val="23"/>
        </w:rPr>
      </w:pPr>
      <w:r>
        <w:rPr>
          <w:sz w:val="23"/>
        </w:rPr>
        <w:tab/>
        <w:t>. 5</w:t>
      </w:r>
      <w:r>
        <w:rPr>
          <w:sz w:val="23"/>
        </w:rPr>
        <w:tab/>
        <w:t>Area around ...  temporarily closed for navigation.</w:t>
      </w:r>
    </w:p>
    <w:p w14:paraId="6C5376E3" w14:textId="77777777" w:rsidR="000A7CDE" w:rsidRDefault="000A7CDE">
      <w:pPr>
        <w:rPr>
          <w:sz w:val="23"/>
        </w:rPr>
      </w:pPr>
      <w:r>
        <w:rPr>
          <w:sz w:val="23"/>
        </w:rPr>
        <w:tab/>
        <w:t>. 6</w:t>
      </w:r>
      <w:r>
        <w:rPr>
          <w:sz w:val="23"/>
        </w:rPr>
        <w:tab/>
        <w:t>Danger of icing in area around ... .</w:t>
      </w:r>
    </w:p>
    <w:p w14:paraId="5904E61D" w14:textId="77777777" w:rsidR="000A7CDE" w:rsidRDefault="000A7CDE">
      <w:pPr>
        <w:rPr>
          <w:sz w:val="23"/>
        </w:rPr>
      </w:pPr>
    </w:p>
    <w:p w14:paraId="2BFCC5EC" w14:textId="3FBFC295" w:rsidR="000A7CDE" w:rsidDel="00EE0505" w:rsidRDefault="000A7CDE">
      <w:pPr>
        <w:rPr>
          <w:del w:id="331" w:author="Heidi Clevett" w:date="2024-03-14T15:30:00Z"/>
          <w:sz w:val="23"/>
        </w:rPr>
      </w:pPr>
      <w:del w:id="332" w:author="Heidi Clevett" w:date="2024-03-14T15:30:00Z">
        <w:r w:rsidDel="00EE0505">
          <w:rPr>
            <w:sz w:val="23"/>
          </w:rPr>
          <w:delText>.4</w:delText>
        </w:r>
        <w:r w:rsidDel="00EE0505">
          <w:rPr>
            <w:sz w:val="23"/>
          </w:rPr>
          <w:tab/>
        </w:r>
        <w:r w:rsidDel="00EE0505">
          <w:rPr>
            <w:sz w:val="23"/>
          </w:rPr>
          <w:tab/>
        </w:r>
        <w:r w:rsidDel="00EE0505">
          <w:rPr>
            <w:b/>
            <w:sz w:val="23"/>
          </w:rPr>
          <w:delText>Abnormal tides</w:delText>
        </w:r>
      </w:del>
    </w:p>
    <w:p w14:paraId="1B41AAFB" w14:textId="3A9893AA" w:rsidR="000A7CDE" w:rsidDel="00EE0505" w:rsidRDefault="000A7CDE">
      <w:pPr>
        <w:rPr>
          <w:del w:id="333" w:author="Heidi Clevett" w:date="2024-03-14T15:30:00Z"/>
          <w:sz w:val="23"/>
        </w:rPr>
      </w:pPr>
    </w:p>
    <w:p w14:paraId="41491428" w14:textId="79306E38" w:rsidR="000A7CDE" w:rsidDel="00EE0505" w:rsidRDefault="000A7CDE">
      <w:pPr>
        <w:rPr>
          <w:del w:id="334" w:author="Heidi Clevett" w:date="2024-03-14T15:30:00Z"/>
          <w:sz w:val="23"/>
        </w:rPr>
      </w:pPr>
      <w:del w:id="335" w:author="Heidi Clevett" w:date="2024-03-14T15:30:00Z">
        <w:r w:rsidDel="00EE0505">
          <w:rPr>
            <w:sz w:val="23"/>
          </w:rPr>
          <w:tab/>
          <w:delText>. 1</w:delText>
        </w:r>
        <w:r w:rsidDel="00EE0505">
          <w:rPr>
            <w:sz w:val="23"/>
          </w:rPr>
          <w:tab/>
          <w:delText>The present tide  ... is metres above / below datum in position ... .</w:delText>
        </w:r>
      </w:del>
    </w:p>
    <w:p w14:paraId="2B972C7B" w14:textId="19463B3F" w:rsidR="000A7CDE" w:rsidDel="00EE0505" w:rsidRDefault="000A7CDE">
      <w:pPr>
        <w:rPr>
          <w:del w:id="336" w:author="Heidi Clevett" w:date="2024-03-14T15:30:00Z"/>
          <w:sz w:val="23"/>
        </w:rPr>
      </w:pPr>
      <w:del w:id="337" w:author="Heidi Clevett" w:date="2024-03-14T15:30:00Z">
        <w:r w:rsidDel="00EE0505">
          <w:rPr>
            <w:sz w:val="23"/>
          </w:rPr>
          <w:tab/>
          <w:delText>. 2</w:delText>
        </w:r>
        <w:r w:rsidDel="00EE0505">
          <w:rPr>
            <w:sz w:val="23"/>
          </w:rPr>
          <w:tab/>
          <w:delText>The tide ... is metres above/below prediction.</w:delText>
        </w:r>
      </w:del>
    </w:p>
    <w:p w14:paraId="61923E60" w14:textId="745BEF7F" w:rsidR="000A7CDE" w:rsidDel="00EE0505" w:rsidRDefault="000A7CDE">
      <w:pPr>
        <w:rPr>
          <w:del w:id="338" w:author="Heidi Clevett" w:date="2024-03-14T15:30:00Z"/>
          <w:sz w:val="23"/>
        </w:rPr>
      </w:pPr>
      <w:del w:id="339" w:author="Heidi Clevett" w:date="2024-03-14T15:30:00Z">
        <w:r w:rsidDel="00EE0505">
          <w:rPr>
            <w:sz w:val="23"/>
          </w:rPr>
          <w:tab/>
          <w:delText>. 3</w:delText>
        </w:r>
        <w:r w:rsidDel="00EE0505">
          <w:rPr>
            <w:sz w:val="23"/>
          </w:rPr>
          <w:tab/>
          <w:delText>The tide is rising / falling.</w:delText>
        </w:r>
      </w:del>
    </w:p>
    <w:p w14:paraId="426FE4F5" w14:textId="3F473BB3" w:rsidR="000A7CDE" w:rsidDel="00EE0505" w:rsidRDefault="000A7CDE">
      <w:pPr>
        <w:rPr>
          <w:del w:id="340" w:author="Heidi Clevett" w:date="2024-03-14T15:30:00Z"/>
          <w:sz w:val="23"/>
        </w:rPr>
      </w:pPr>
      <w:del w:id="341" w:author="Heidi Clevett" w:date="2024-03-14T15:30:00Z">
        <w:r w:rsidDel="00EE0505">
          <w:rPr>
            <w:sz w:val="23"/>
          </w:rPr>
          <w:tab/>
          <w:delText>. 4</w:delText>
        </w:r>
        <w:r w:rsidDel="00EE0505">
          <w:rPr>
            <w:sz w:val="23"/>
          </w:rPr>
          <w:tab/>
          <w:delText>Wait until high / low water.</w:delText>
        </w:r>
      </w:del>
    </w:p>
    <w:p w14:paraId="59AF5D0D" w14:textId="5F0E7A8B" w:rsidR="000A7CDE" w:rsidDel="00EE0505" w:rsidRDefault="000A7CDE">
      <w:pPr>
        <w:tabs>
          <w:tab w:val="left" w:pos="720"/>
        </w:tabs>
        <w:ind w:left="1440" w:hanging="1440"/>
        <w:rPr>
          <w:del w:id="342" w:author="Heidi Clevett" w:date="2024-03-14T15:30:00Z"/>
          <w:sz w:val="23"/>
        </w:rPr>
      </w:pPr>
      <w:del w:id="343" w:author="Heidi Clevett" w:date="2024-03-14T15:30:00Z">
        <w:r w:rsidDel="00EE0505">
          <w:rPr>
            <w:sz w:val="23"/>
          </w:rPr>
          <w:tab/>
          <w:delText>. 5</w:delText>
        </w:r>
        <w:r w:rsidDel="00EE0505">
          <w:rPr>
            <w:sz w:val="23"/>
          </w:rPr>
          <w:tab/>
          <w:delText>Abnormally high / low tides are expected in position ... at about ... UTC / within ... hours.</w:delText>
        </w:r>
      </w:del>
    </w:p>
    <w:p w14:paraId="37919197" w14:textId="4F23AEB5" w:rsidR="000A7CDE" w:rsidDel="00EE0505" w:rsidRDefault="000A7CDE">
      <w:pPr>
        <w:rPr>
          <w:del w:id="344" w:author="Heidi Clevett" w:date="2024-03-14T15:30:00Z"/>
          <w:sz w:val="23"/>
        </w:rPr>
      </w:pPr>
      <w:del w:id="345" w:author="Heidi Clevett" w:date="2024-03-14T15:30:00Z">
        <w:r w:rsidDel="00EE0505">
          <w:rPr>
            <w:sz w:val="23"/>
          </w:rPr>
          <w:tab/>
          <w:delText>. 6</w:delText>
        </w:r>
        <w:r w:rsidDel="00EE0505">
          <w:rPr>
            <w:sz w:val="23"/>
          </w:rPr>
          <w:tab/>
          <w:delText>Is the depth of water sufficient in position ... ?</w:delText>
        </w:r>
      </w:del>
    </w:p>
    <w:p w14:paraId="668B2DD6" w14:textId="33217704" w:rsidR="000A7CDE" w:rsidDel="00EE0505" w:rsidRDefault="000A7CDE">
      <w:pPr>
        <w:rPr>
          <w:del w:id="346" w:author="Heidi Clevett" w:date="2024-03-14T15:30:00Z"/>
          <w:sz w:val="23"/>
        </w:rPr>
      </w:pPr>
      <w:del w:id="347" w:author="Heidi Clevett" w:date="2024-03-14T15:30:00Z">
        <w:r w:rsidDel="00EE0505">
          <w:rPr>
            <w:sz w:val="23"/>
          </w:rPr>
          <w:tab/>
          <w:delText>. 6.1</w:delText>
        </w:r>
        <w:r w:rsidDel="00EE0505">
          <w:rPr>
            <w:sz w:val="23"/>
          </w:rPr>
          <w:tab/>
        </w:r>
        <w:r w:rsidDel="00EE0505">
          <w:rPr>
            <w:sz w:val="23"/>
          </w:rPr>
          <w:tab/>
          <w:delText>Yes, the depth of water is sufficient in position ... .</w:delText>
        </w:r>
      </w:del>
    </w:p>
    <w:p w14:paraId="046A5EBC" w14:textId="0CBBF822" w:rsidR="000A7CDE" w:rsidDel="00EE0505" w:rsidRDefault="000A7CDE">
      <w:pPr>
        <w:rPr>
          <w:del w:id="348" w:author="Heidi Clevett" w:date="2024-03-14T15:30:00Z"/>
          <w:sz w:val="23"/>
        </w:rPr>
      </w:pPr>
      <w:del w:id="349" w:author="Heidi Clevett" w:date="2024-03-14T15:30:00Z">
        <w:r w:rsidDel="00EE0505">
          <w:rPr>
            <w:sz w:val="23"/>
          </w:rPr>
          <w:tab/>
          <w:delText>. 6.2</w:delText>
        </w:r>
        <w:r w:rsidDel="00EE0505">
          <w:rPr>
            <w:sz w:val="23"/>
          </w:rPr>
          <w:tab/>
        </w:r>
        <w:r w:rsidDel="00EE0505">
          <w:rPr>
            <w:sz w:val="23"/>
          </w:rPr>
          <w:tab/>
          <w:delText>No, the depth of water is not sufficient in position ... .</w:delText>
        </w:r>
      </w:del>
    </w:p>
    <w:p w14:paraId="7FC10CAA" w14:textId="657B2AC4" w:rsidR="000A7CDE" w:rsidDel="00EE0505" w:rsidRDefault="000A7CDE">
      <w:pPr>
        <w:rPr>
          <w:del w:id="350" w:author="Heidi Clevett" w:date="2024-03-14T15:30:00Z"/>
          <w:sz w:val="23"/>
        </w:rPr>
      </w:pPr>
      <w:del w:id="351" w:author="Heidi Clevett" w:date="2024-03-14T15:30:00Z">
        <w:r w:rsidDel="00EE0505">
          <w:rPr>
            <w:sz w:val="23"/>
          </w:rPr>
          <w:tab/>
          <w:delText>. 6.3</w:delText>
        </w:r>
        <w:r w:rsidDel="00EE0505">
          <w:rPr>
            <w:sz w:val="23"/>
          </w:rPr>
          <w:tab/>
        </w:r>
        <w:r w:rsidDel="00EE0505">
          <w:rPr>
            <w:sz w:val="23"/>
          </w:rPr>
          <w:tab/>
          <w:delText>The depth of water is ... metres in position ... .</w:delText>
        </w:r>
      </w:del>
    </w:p>
    <w:p w14:paraId="2C0FC2B5" w14:textId="6C4BAB08" w:rsidR="000A7CDE" w:rsidDel="00EE0505" w:rsidRDefault="000A7CDE">
      <w:pPr>
        <w:rPr>
          <w:del w:id="352" w:author="Heidi Clevett" w:date="2024-03-14T15:30:00Z"/>
          <w:sz w:val="23"/>
        </w:rPr>
      </w:pPr>
      <w:del w:id="353" w:author="Heidi Clevett" w:date="2024-03-14T15:30:00Z">
        <w:r w:rsidDel="00EE0505">
          <w:rPr>
            <w:sz w:val="23"/>
          </w:rPr>
          <w:lastRenderedPageBreak/>
          <w:tab/>
          <w:delText>. 7</w:delText>
        </w:r>
        <w:r w:rsidDel="00EE0505">
          <w:rPr>
            <w:sz w:val="23"/>
          </w:rPr>
          <w:tab/>
          <w:delText xml:space="preserve">My draft ... is metres - can I enter / pass ... </w:delText>
        </w:r>
        <w:r w:rsidDel="00EE0505">
          <w:rPr>
            <w:i/>
            <w:sz w:val="23"/>
          </w:rPr>
          <w:delText>(charted name of</w:delText>
        </w:r>
        <w:r w:rsidDel="00EE0505">
          <w:rPr>
            <w:sz w:val="23"/>
          </w:rPr>
          <w:delText xml:space="preserve"> </w:delText>
        </w:r>
        <w:r w:rsidDel="00EE0505">
          <w:rPr>
            <w:i/>
            <w:sz w:val="23"/>
          </w:rPr>
          <w:delText>place)</w:delText>
        </w:r>
        <w:r w:rsidDel="00EE0505">
          <w:rPr>
            <w:sz w:val="23"/>
          </w:rPr>
          <w:delText>?</w:delText>
        </w:r>
      </w:del>
    </w:p>
    <w:p w14:paraId="73AD516C" w14:textId="384F8AF4" w:rsidR="000A7CDE" w:rsidDel="00EE0505" w:rsidRDefault="000A7CDE">
      <w:pPr>
        <w:rPr>
          <w:del w:id="354" w:author="Heidi Clevett" w:date="2024-03-14T15:30:00Z"/>
          <w:sz w:val="23"/>
        </w:rPr>
      </w:pPr>
      <w:del w:id="355" w:author="Heidi Clevett" w:date="2024-03-14T15:30:00Z">
        <w:r w:rsidDel="00EE0505">
          <w:rPr>
            <w:sz w:val="23"/>
          </w:rPr>
          <w:tab/>
          <w:delText>. 7.1</w:delText>
        </w:r>
        <w:r w:rsidDel="00EE0505">
          <w:rPr>
            <w:sz w:val="23"/>
          </w:rPr>
          <w:tab/>
        </w:r>
        <w:r w:rsidDel="00EE0505">
          <w:rPr>
            <w:sz w:val="23"/>
          </w:rPr>
          <w:tab/>
          <w:delText xml:space="preserve">Yes, you can enter / pass </w:delText>
        </w:r>
        <w:r w:rsidDel="00EE0505">
          <w:rPr>
            <w:i/>
            <w:sz w:val="23"/>
          </w:rPr>
          <w:delText>(charted name of place)</w:delText>
        </w:r>
        <w:r w:rsidDel="00EE0505">
          <w:rPr>
            <w:sz w:val="23"/>
          </w:rPr>
          <w:delText>.</w:delText>
        </w:r>
      </w:del>
    </w:p>
    <w:p w14:paraId="5B199ADD" w14:textId="55F93C1A" w:rsidR="000A7CDE" w:rsidDel="00EE0505" w:rsidRDefault="000A7CDE">
      <w:pPr>
        <w:rPr>
          <w:del w:id="356" w:author="Heidi Clevett" w:date="2024-03-14T15:30:00Z"/>
          <w:sz w:val="23"/>
        </w:rPr>
      </w:pPr>
      <w:del w:id="357" w:author="Heidi Clevett" w:date="2024-03-14T15:30:00Z">
        <w:r w:rsidDel="00EE0505">
          <w:rPr>
            <w:sz w:val="23"/>
          </w:rPr>
          <w:tab/>
          <w:delText>. 7.2</w:delText>
        </w:r>
        <w:r w:rsidDel="00EE0505">
          <w:rPr>
            <w:sz w:val="23"/>
          </w:rPr>
          <w:tab/>
        </w:r>
        <w:r w:rsidDel="00EE0505">
          <w:rPr>
            <w:sz w:val="23"/>
          </w:rPr>
          <w:tab/>
          <w:delText>No, you cannot enter / pass</w:delText>
        </w:r>
        <w:r w:rsidDel="00EE0505">
          <w:rPr>
            <w:i/>
            <w:sz w:val="23"/>
          </w:rPr>
          <w:delText xml:space="preserve"> (charted name of place)</w:delText>
        </w:r>
        <w:r w:rsidDel="00EE0505">
          <w:rPr>
            <w:sz w:val="23"/>
          </w:rPr>
          <w:delText xml:space="preserve">  - wait until  ... UTC.</w:delText>
        </w:r>
      </w:del>
    </w:p>
    <w:p w14:paraId="0056E93B" w14:textId="35A81CFB" w:rsidR="000A7CDE" w:rsidDel="00EE0505" w:rsidRDefault="000A7CDE">
      <w:pPr>
        <w:tabs>
          <w:tab w:val="left" w:pos="720"/>
        </w:tabs>
        <w:ind w:left="1440" w:hanging="1440"/>
        <w:rPr>
          <w:del w:id="358" w:author="Heidi Clevett" w:date="2024-03-14T15:30:00Z"/>
          <w:sz w:val="23"/>
        </w:rPr>
      </w:pPr>
      <w:del w:id="359" w:author="Heidi Clevett" w:date="2024-03-14T15:30:00Z">
        <w:r w:rsidDel="00EE0505">
          <w:rPr>
            <w:sz w:val="23"/>
          </w:rPr>
          <w:tab/>
          <w:delText>. 8</w:delText>
        </w:r>
        <w:r w:rsidDel="00EE0505">
          <w:rPr>
            <w:sz w:val="23"/>
          </w:rPr>
          <w:tab/>
          <w:delText>The charted depth of water is increased / decreased by ... metres due to sea state / winds.</w:delText>
        </w:r>
      </w:del>
    </w:p>
    <w:p w14:paraId="213E20DA" w14:textId="77777777" w:rsidR="000A7CDE" w:rsidRDefault="000A7CDE">
      <w:pPr>
        <w:rPr>
          <w:sz w:val="23"/>
        </w:rPr>
      </w:pPr>
    </w:p>
    <w:p w14:paraId="677F094F" w14:textId="77777777" w:rsidR="000A7CDE" w:rsidRDefault="000A7CDE">
      <w:pPr>
        <w:keepNext/>
        <w:keepLines/>
        <w:rPr>
          <w:sz w:val="23"/>
        </w:rPr>
      </w:pPr>
      <w:r>
        <w:rPr>
          <w:b/>
          <w:sz w:val="23"/>
        </w:rPr>
        <w:t>A1/3.2</w:t>
      </w:r>
      <w:r>
        <w:rPr>
          <w:b/>
          <w:sz w:val="23"/>
        </w:rPr>
        <w:tab/>
      </w:r>
      <w:r>
        <w:rPr>
          <w:b/>
          <w:sz w:val="23"/>
        </w:rPr>
        <w:tab/>
        <w:t>Navigational warnings</w:t>
      </w:r>
      <w:del w:id="360" w:author="Heidi Clevett" w:date="2024-03-14T10:53:00Z">
        <w:r w:rsidDel="0075768E">
          <w:rPr>
            <w:sz w:val="23"/>
          </w:rPr>
          <w:delText xml:space="preserve"> </w:delText>
        </w:r>
        <w:r w:rsidDel="0075768E">
          <w:rPr>
            <w:b/>
            <w:sz w:val="23"/>
          </w:rPr>
          <w:delText>involving</w:delText>
        </w:r>
      </w:del>
    </w:p>
    <w:p w14:paraId="0F951A2E" w14:textId="77777777" w:rsidR="000A7CDE" w:rsidRDefault="000A7CDE">
      <w:pPr>
        <w:keepNext/>
        <w:keepLines/>
        <w:rPr>
          <w:sz w:val="23"/>
        </w:rPr>
      </w:pPr>
    </w:p>
    <w:p w14:paraId="661A2190" w14:textId="77777777" w:rsidR="000A7CDE" w:rsidRDefault="000A7CDE">
      <w:pPr>
        <w:keepNext/>
        <w:keepLines/>
        <w:rPr>
          <w:sz w:val="23"/>
        </w:rPr>
      </w:pPr>
      <w:r>
        <w:rPr>
          <w:sz w:val="23"/>
        </w:rPr>
        <w:t>.1</w:t>
      </w:r>
      <w:r>
        <w:rPr>
          <w:sz w:val="23"/>
        </w:rPr>
        <w:tab/>
      </w:r>
      <w:r>
        <w:rPr>
          <w:sz w:val="23"/>
        </w:rPr>
        <w:tab/>
      </w:r>
      <w:r>
        <w:rPr>
          <w:b/>
          <w:sz w:val="23"/>
        </w:rPr>
        <w:t>Land- or seamarks</w:t>
      </w:r>
    </w:p>
    <w:p w14:paraId="13867CC3" w14:textId="77777777" w:rsidR="000A7CDE" w:rsidRDefault="000A7CDE">
      <w:pPr>
        <w:keepNext/>
        <w:keepLines/>
        <w:rPr>
          <w:sz w:val="23"/>
        </w:rPr>
      </w:pPr>
    </w:p>
    <w:p w14:paraId="296D0A73" w14:textId="77777777" w:rsidR="000A7CDE" w:rsidRDefault="000A7CDE">
      <w:pPr>
        <w:keepNext/>
        <w:keepLines/>
        <w:rPr>
          <w:sz w:val="23"/>
        </w:rPr>
      </w:pPr>
      <w:r>
        <w:rPr>
          <w:sz w:val="23"/>
        </w:rPr>
        <w:tab/>
      </w:r>
      <w:r>
        <w:rPr>
          <w:sz w:val="23"/>
        </w:rPr>
        <w:tab/>
        <w:t>Defects</w:t>
      </w:r>
    </w:p>
    <w:p w14:paraId="5736ADCD" w14:textId="77777777" w:rsidR="000A7CDE" w:rsidRDefault="000A7CDE">
      <w:pPr>
        <w:keepNext/>
        <w:keepLines/>
        <w:rPr>
          <w:sz w:val="23"/>
        </w:rPr>
      </w:pPr>
      <w:r>
        <w:rPr>
          <w:sz w:val="23"/>
        </w:rPr>
        <w:tab/>
        <w:t>.1</w:t>
      </w:r>
      <w:r>
        <w:rPr>
          <w:sz w:val="23"/>
        </w:rPr>
        <w:tab/>
        <w:t>...</w:t>
      </w:r>
      <w:r>
        <w:rPr>
          <w:i/>
          <w:sz w:val="23"/>
        </w:rPr>
        <w:t>( charted name of light / buoy)</w:t>
      </w:r>
      <w:r>
        <w:rPr>
          <w:sz w:val="23"/>
        </w:rPr>
        <w:t xml:space="preserve">  in position ... </w:t>
      </w:r>
    </w:p>
    <w:p w14:paraId="67B66B03" w14:textId="77777777" w:rsidR="000A7CDE" w:rsidRDefault="000A7CDE">
      <w:pPr>
        <w:keepNext/>
        <w:keepLines/>
        <w:rPr>
          <w:sz w:val="23"/>
        </w:rPr>
      </w:pPr>
      <w:r>
        <w:rPr>
          <w:sz w:val="23"/>
        </w:rPr>
        <w:tab/>
      </w:r>
      <w:r>
        <w:rPr>
          <w:sz w:val="23"/>
        </w:rPr>
        <w:tab/>
      </w:r>
      <w:r>
        <w:rPr>
          <w:sz w:val="23"/>
        </w:rPr>
        <w:tab/>
        <w:t>~ unlit / unreliable / damaged / destroyed / off station / missing.</w:t>
      </w:r>
    </w:p>
    <w:p w14:paraId="5C342E40" w14:textId="77777777" w:rsidR="000A7CDE" w:rsidRDefault="000A7CDE">
      <w:pPr>
        <w:rPr>
          <w:sz w:val="23"/>
        </w:rPr>
      </w:pPr>
    </w:p>
    <w:p w14:paraId="58DF371F" w14:textId="77777777" w:rsidR="000A7CDE" w:rsidRDefault="000A7CDE">
      <w:pPr>
        <w:rPr>
          <w:sz w:val="23"/>
        </w:rPr>
      </w:pPr>
      <w:r>
        <w:rPr>
          <w:sz w:val="23"/>
        </w:rPr>
        <w:tab/>
      </w:r>
      <w:r>
        <w:rPr>
          <w:sz w:val="23"/>
        </w:rPr>
        <w:tab/>
        <w:t>Alterations</w:t>
      </w:r>
    </w:p>
    <w:p w14:paraId="0652935B" w14:textId="77777777" w:rsidR="000A7CDE" w:rsidRDefault="000A7CDE">
      <w:pPr>
        <w:rPr>
          <w:sz w:val="23"/>
        </w:rPr>
      </w:pPr>
      <w:r>
        <w:rPr>
          <w:sz w:val="23"/>
        </w:rPr>
        <w:tab/>
        <w:t>.2</w:t>
      </w:r>
      <w:r>
        <w:rPr>
          <w:sz w:val="23"/>
        </w:rPr>
        <w:tab/>
        <w:t>.</w:t>
      </w:r>
      <w:r>
        <w:rPr>
          <w:i/>
          <w:sz w:val="23"/>
        </w:rPr>
        <w:t>.. ( charted name of lightbuoy / buoy)</w:t>
      </w:r>
      <w:r>
        <w:rPr>
          <w:sz w:val="23"/>
        </w:rPr>
        <w:t xml:space="preserve"> in position ... </w:t>
      </w:r>
    </w:p>
    <w:p w14:paraId="28EBBD89" w14:textId="77777777" w:rsidR="000A7CDE" w:rsidRDefault="000A7CDE">
      <w:pPr>
        <w:rPr>
          <w:i/>
          <w:sz w:val="23"/>
        </w:rPr>
      </w:pPr>
      <w:r>
        <w:rPr>
          <w:sz w:val="23"/>
        </w:rPr>
        <w:tab/>
      </w:r>
      <w:r>
        <w:rPr>
          <w:sz w:val="23"/>
        </w:rPr>
        <w:tab/>
      </w:r>
      <w:r>
        <w:rPr>
          <w:sz w:val="23"/>
        </w:rPr>
        <w:tab/>
        <w:t>~  (temporarily) changed to ...</w:t>
      </w:r>
      <w:r>
        <w:rPr>
          <w:i/>
          <w:sz w:val="23"/>
        </w:rPr>
        <w:t>(full characteristics).</w:t>
      </w:r>
    </w:p>
    <w:p w14:paraId="76D30270" w14:textId="77777777" w:rsidR="000A7CDE" w:rsidRDefault="000A7CDE">
      <w:pPr>
        <w:rPr>
          <w:sz w:val="23"/>
        </w:rPr>
      </w:pPr>
      <w:r>
        <w:rPr>
          <w:i/>
          <w:sz w:val="23"/>
        </w:rPr>
        <w:tab/>
      </w:r>
      <w:r>
        <w:rPr>
          <w:i/>
          <w:sz w:val="23"/>
        </w:rPr>
        <w:tab/>
      </w:r>
      <w:r>
        <w:rPr>
          <w:i/>
          <w:sz w:val="23"/>
        </w:rPr>
        <w:tab/>
      </w:r>
      <w:r>
        <w:rPr>
          <w:sz w:val="23"/>
        </w:rPr>
        <w:t>~ (temporarily) removed.</w:t>
      </w:r>
    </w:p>
    <w:p w14:paraId="18118271" w14:textId="77777777" w:rsidR="000A7CDE" w:rsidRDefault="000A7CDE">
      <w:pPr>
        <w:rPr>
          <w:sz w:val="23"/>
        </w:rPr>
      </w:pPr>
      <w:r>
        <w:rPr>
          <w:sz w:val="23"/>
        </w:rPr>
        <w:tab/>
      </w:r>
      <w:r>
        <w:rPr>
          <w:sz w:val="23"/>
        </w:rPr>
        <w:tab/>
      </w:r>
      <w:r>
        <w:rPr>
          <w:sz w:val="23"/>
        </w:rPr>
        <w:tab/>
        <w:t>~ (temporarily) discontinued.</w:t>
      </w:r>
    </w:p>
    <w:p w14:paraId="72C5F759" w14:textId="77777777" w:rsidR="000A7CDE" w:rsidRDefault="000A7CDE">
      <w:pPr>
        <w:rPr>
          <w:sz w:val="23"/>
        </w:rPr>
      </w:pPr>
    </w:p>
    <w:p w14:paraId="2FAF0A6B" w14:textId="77777777" w:rsidR="000A7CDE" w:rsidRDefault="000A7CDE">
      <w:pPr>
        <w:rPr>
          <w:sz w:val="23"/>
        </w:rPr>
      </w:pPr>
      <w:r>
        <w:rPr>
          <w:sz w:val="23"/>
        </w:rPr>
        <w:tab/>
      </w:r>
      <w:r>
        <w:rPr>
          <w:sz w:val="23"/>
        </w:rPr>
        <w:tab/>
        <w:t>New and moved</w:t>
      </w:r>
    </w:p>
    <w:p w14:paraId="692F72BA" w14:textId="77777777" w:rsidR="000A7CDE" w:rsidRDefault="000A7CDE">
      <w:pPr>
        <w:rPr>
          <w:sz w:val="23"/>
        </w:rPr>
      </w:pPr>
      <w:r>
        <w:rPr>
          <w:sz w:val="23"/>
        </w:rPr>
        <w:tab/>
        <w:t>.3</w:t>
      </w:r>
      <w:r>
        <w:rPr>
          <w:sz w:val="23"/>
        </w:rPr>
        <w:tab/>
        <w:t>...</w:t>
      </w:r>
      <w:r>
        <w:rPr>
          <w:i/>
          <w:sz w:val="23"/>
        </w:rPr>
        <w:t>( charted name of light / buoy)</w:t>
      </w:r>
      <w:r>
        <w:rPr>
          <w:sz w:val="23"/>
        </w:rPr>
        <w:t xml:space="preserve"> ...</w:t>
      </w:r>
      <w:r>
        <w:rPr>
          <w:i/>
          <w:sz w:val="23"/>
        </w:rPr>
        <w:t>(full characteristics)</w:t>
      </w:r>
      <w:r>
        <w:rPr>
          <w:sz w:val="23"/>
        </w:rPr>
        <w:t xml:space="preserve"> </w:t>
      </w:r>
    </w:p>
    <w:p w14:paraId="5C512AD3" w14:textId="77777777" w:rsidR="000A7CDE" w:rsidRDefault="000A7CDE">
      <w:pPr>
        <w:rPr>
          <w:sz w:val="23"/>
        </w:rPr>
      </w:pPr>
      <w:r>
        <w:rPr>
          <w:sz w:val="23"/>
        </w:rPr>
        <w:tab/>
      </w:r>
      <w:r>
        <w:rPr>
          <w:sz w:val="23"/>
        </w:rPr>
        <w:tab/>
      </w:r>
      <w:r>
        <w:rPr>
          <w:sz w:val="23"/>
        </w:rPr>
        <w:tab/>
        <w:t>~ established in position ... .</w:t>
      </w:r>
    </w:p>
    <w:p w14:paraId="30E4D804" w14:textId="77777777" w:rsidR="000A7CDE" w:rsidRDefault="000A7CDE">
      <w:pPr>
        <w:rPr>
          <w:sz w:val="23"/>
        </w:rPr>
      </w:pPr>
      <w:r>
        <w:rPr>
          <w:sz w:val="23"/>
        </w:rPr>
        <w:tab/>
      </w:r>
      <w:r>
        <w:rPr>
          <w:sz w:val="23"/>
        </w:rPr>
        <w:tab/>
      </w:r>
      <w:r>
        <w:rPr>
          <w:sz w:val="23"/>
        </w:rPr>
        <w:tab/>
        <w:t>~  re-established in position ... .</w:t>
      </w:r>
    </w:p>
    <w:p w14:paraId="563FD27D" w14:textId="77777777" w:rsidR="000A7CDE" w:rsidRDefault="000A7CDE">
      <w:pPr>
        <w:rPr>
          <w:sz w:val="23"/>
        </w:rPr>
      </w:pPr>
      <w:r>
        <w:rPr>
          <w:sz w:val="23"/>
        </w:rPr>
        <w:tab/>
      </w:r>
      <w:r>
        <w:rPr>
          <w:sz w:val="23"/>
        </w:rPr>
        <w:tab/>
      </w:r>
      <w:r>
        <w:rPr>
          <w:sz w:val="23"/>
        </w:rPr>
        <w:tab/>
        <w:t xml:space="preserve">~ moved ... kilometres / nautical miles in ... </w:t>
      </w:r>
      <w:r>
        <w:rPr>
          <w:i/>
          <w:sz w:val="23"/>
        </w:rPr>
        <w:t>(direction)</w:t>
      </w:r>
      <w:r>
        <w:rPr>
          <w:sz w:val="23"/>
        </w:rPr>
        <w:t xml:space="preserve"> to position ... .</w:t>
      </w:r>
      <w:r>
        <w:rPr>
          <w:sz w:val="23"/>
        </w:rPr>
        <w:tab/>
      </w:r>
    </w:p>
    <w:p w14:paraId="697AF8B9" w14:textId="77777777" w:rsidR="000A7CDE" w:rsidRDefault="000A7CDE">
      <w:pPr>
        <w:rPr>
          <w:sz w:val="23"/>
        </w:rPr>
      </w:pPr>
      <w:r>
        <w:rPr>
          <w:sz w:val="23"/>
        </w:rPr>
        <w:tab/>
        <w:t>.4</w:t>
      </w:r>
      <w:r>
        <w:rPr>
          <w:sz w:val="23"/>
        </w:rPr>
        <w:tab/>
        <w:t xml:space="preserve">(Note: Only for major fog signal stations).  </w:t>
      </w:r>
    </w:p>
    <w:p w14:paraId="2DA4BFF4" w14:textId="77777777" w:rsidR="000A7CDE" w:rsidRDefault="000A7CDE">
      <w:pPr>
        <w:rPr>
          <w:sz w:val="23"/>
        </w:rPr>
      </w:pPr>
      <w:r>
        <w:rPr>
          <w:sz w:val="23"/>
        </w:rPr>
        <w:tab/>
      </w:r>
      <w:r>
        <w:rPr>
          <w:sz w:val="23"/>
        </w:rPr>
        <w:tab/>
      </w:r>
      <w:r>
        <w:rPr>
          <w:sz w:val="23"/>
        </w:rPr>
        <w:tab/>
        <w:t>Fog signal ...</w:t>
      </w:r>
      <w:r>
        <w:rPr>
          <w:i/>
          <w:sz w:val="23"/>
        </w:rPr>
        <w:t>( charted name of light / buoy)</w:t>
      </w:r>
      <w:r>
        <w:rPr>
          <w:sz w:val="23"/>
        </w:rPr>
        <w:t xml:space="preserve">  in position ...  inoperative.</w:t>
      </w:r>
    </w:p>
    <w:p w14:paraId="2464B8F4" w14:textId="77777777" w:rsidR="000A7CDE" w:rsidRDefault="000A7CDE">
      <w:pPr>
        <w:rPr>
          <w:sz w:val="23"/>
        </w:rPr>
      </w:pPr>
    </w:p>
    <w:p w14:paraId="47181CCA" w14:textId="77777777" w:rsidR="000A7CDE" w:rsidRDefault="000A7CDE">
      <w:pPr>
        <w:rPr>
          <w:sz w:val="23"/>
        </w:rPr>
      </w:pPr>
      <w:r>
        <w:rPr>
          <w:sz w:val="23"/>
        </w:rPr>
        <w:t>.2</w:t>
      </w:r>
      <w:r>
        <w:rPr>
          <w:b/>
          <w:sz w:val="23"/>
        </w:rPr>
        <w:tab/>
      </w:r>
      <w:r>
        <w:rPr>
          <w:b/>
          <w:sz w:val="23"/>
        </w:rPr>
        <w:tab/>
        <w:t>Drifting objects</w:t>
      </w:r>
    </w:p>
    <w:p w14:paraId="03155B69" w14:textId="77777777" w:rsidR="000A7CDE" w:rsidRDefault="000A7CDE">
      <w:pPr>
        <w:rPr>
          <w:sz w:val="23"/>
        </w:rPr>
      </w:pPr>
    </w:p>
    <w:p w14:paraId="65607F71" w14:textId="77777777" w:rsidR="000A7CDE" w:rsidRDefault="000A7CDE">
      <w:pPr>
        <w:rPr>
          <w:sz w:val="23"/>
        </w:rPr>
      </w:pPr>
      <w:r>
        <w:rPr>
          <w:sz w:val="23"/>
        </w:rPr>
        <w:tab/>
        <w:t>.1</w:t>
      </w:r>
      <w:r>
        <w:rPr>
          <w:sz w:val="23"/>
        </w:rPr>
        <w:tab/>
        <w:t xml:space="preserve">Superbuoy / mine / unlit </w:t>
      </w:r>
      <w:commentRangeStart w:id="361"/>
      <w:r>
        <w:rPr>
          <w:sz w:val="23"/>
        </w:rPr>
        <w:t>derelict</w:t>
      </w:r>
      <w:commentRangeEnd w:id="361"/>
      <w:r w:rsidR="003D18AF">
        <w:rPr>
          <w:rStyle w:val="CommentReference"/>
        </w:rPr>
        <w:commentReference w:id="361"/>
      </w:r>
      <w:r>
        <w:rPr>
          <w:sz w:val="23"/>
        </w:rPr>
        <w:t xml:space="preserve"> vessel / ...</w:t>
      </w:r>
      <w:r>
        <w:rPr>
          <w:i/>
          <w:sz w:val="23"/>
        </w:rPr>
        <w:t xml:space="preserve"> (number) </w:t>
      </w:r>
      <w:r>
        <w:rPr>
          <w:sz w:val="23"/>
        </w:rPr>
        <w:t>container(s)</w:t>
      </w:r>
    </w:p>
    <w:p w14:paraId="42060A03" w14:textId="77777777" w:rsidR="000A7CDE" w:rsidRDefault="000A7CDE">
      <w:pPr>
        <w:rPr>
          <w:sz w:val="23"/>
        </w:rPr>
      </w:pPr>
      <w:r>
        <w:rPr>
          <w:sz w:val="23"/>
        </w:rPr>
        <w:tab/>
      </w:r>
      <w:r>
        <w:rPr>
          <w:sz w:val="23"/>
        </w:rPr>
        <w:tab/>
        <w:t>adrift in vicinity ...</w:t>
      </w:r>
      <w:r>
        <w:rPr>
          <w:i/>
          <w:sz w:val="23"/>
        </w:rPr>
        <w:t>(position)</w:t>
      </w:r>
      <w:r>
        <w:rPr>
          <w:sz w:val="23"/>
        </w:rPr>
        <w:t xml:space="preserve"> at ...</w:t>
      </w:r>
      <w:r>
        <w:rPr>
          <w:i/>
          <w:sz w:val="23"/>
        </w:rPr>
        <w:t>(date and time if known)</w:t>
      </w:r>
      <w:r>
        <w:rPr>
          <w:sz w:val="23"/>
        </w:rPr>
        <w:t>.</w:t>
      </w:r>
    </w:p>
    <w:p w14:paraId="7CBAFE83" w14:textId="77777777" w:rsidR="000A7CDE" w:rsidRDefault="000A7CDE">
      <w:pPr>
        <w:rPr>
          <w:sz w:val="23"/>
        </w:rPr>
      </w:pPr>
      <w:r>
        <w:rPr>
          <w:sz w:val="23"/>
        </w:rPr>
        <w:tab/>
      </w:r>
    </w:p>
    <w:p w14:paraId="2CC2D73C" w14:textId="77777777" w:rsidR="000A7CDE" w:rsidRDefault="000A7CDE">
      <w:pPr>
        <w:rPr>
          <w:sz w:val="23"/>
        </w:rPr>
      </w:pPr>
      <w:r>
        <w:rPr>
          <w:sz w:val="23"/>
        </w:rPr>
        <w:t>.3</w:t>
      </w:r>
      <w:r>
        <w:rPr>
          <w:b/>
          <w:sz w:val="23"/>
        </w:rPr>
        <w:tab/>
      </w:r>
      <w:r>
        <w:rPr>
          <w:sz w:val="23"/>
        </w:rPr>
        <w:tab/>
      </w:r>
      <w:r>
        <w:rPr>
          <w:b/>
          <w:sz w:val="23"/>
        </w:rPr>
        <w:t>Electronic navigational aids</w:t>
      </w:r>
    </w:p>
    <w:p w14:paraId="49C7E526" w14:textId="77777777" w:rsidR="000A7CDE" w:rsidRDefault="000A7CDE">
      <w:pPr>
        <w:rPr>
          <w:sz w:val="23"/>
        </w:rPr>
      </w:pPr>
    </w:p>
    <w:p w14:paraId="14AEC02B" w14:textId="77777777" w:rsidR="000A7CDE" w:rsidRDefault="000A7CDE">
      <w:pPr>
        <w:tabs>
          <w:tab w:val="left" w:pos="720"/>
        </w:tabs>
        <w:ind w:left="1440" w:hanging="1440"/>
        <w:rPr>
          <w:sz w:val="23"/>
        </w:rPr>
      </w:pPr>
      <w:r>
        <w:rPr>
          <w:sz w:val="23"/>
        </w:rPr>
        <w:tab/>
        <w:t>.1</w:t>
      </w:r>
      <w:r>
        <w:rPr>
          <w:sz w:val="23"/>
        </w:rPr>
        <w:tab/>
        <w:t>GPS</w:t>
      </w:r>
      <w:del w:id="362" w:author="Heidi Clevett" w:date="2024-03-14T09:18:00Z">
        <w:r w:rsidDel="00D62CF7">
          <w:rPr>
            <w:sz w:val="23"/>
          </w:rPr>
          <w:delText>/GLONASS</w:delText>
        </w:r>
      </w:del>
      <w:r>
        <w:rPr>
          <w:sz w:val="23"/>
        </w:rPr>
        <w:t xml:space="preserve"> Satellite ...</w:t>
      </w:r>
      <w:r>
        <w:rPr>
          <w:i/>
          <w:sz w:val="23"/>
        </w:rPr>
        <w:t>(number)</w:t>
      </w:r>
      <w:r>
        <w:rPr>
          <w:sz w:val="23"/>
        </w:rPr>
        <w:t xml:space="preserve"> unusable from ... </w:t>
      </w:r>
      <w:r>
        <w:rPr>
          <w:i/>
          <w:sz w:val="23"/>
        </w:rPr>
        <w:t>(date and time)</w:t>
      </w:r>
      <w:r>
        <w:rPr>
          <w:sz w:val="23"/>
        </w:rPr>
        <w:t xml:space="preserve"> to ...</w:t>
      </w:r>
      <w:r>
        <w:rPr>
          <w:i/>
          <w:sz w:val="23"/>
        </w:rPr>
        <w:t>(date and time)</w:t>
      </w:r>
      <w:r>
        <w:rPr>
          <w:sz w:val="23"/>
        </w:rPr>
        <w:t>.Cancel one hour after time of restoration.</w:t>
      </w:r>
    </w:p>
    <w:p w14:paraId="0F0EF18A" w14:textId="1F8C2540" w:rsidR="000A7CDE" w:rsidRDefault="000A7CDE">
      <w:pPr>
        <w:ind w:left="1440" w:hanging="720"/>
        <w:rPr>
          <w:sz w:val="23"/>
        </w:rPr>
      </w:pPr>
      <w:r>
        <w:rPr>
          <w:sz w:val="23"/>
        </w:rPr>
        <w:t>.2</w:t>
      </w:r>
      <w:r>
        <w:rPr>
          <w:sz w:val="23"/>
        </w:rPr>
        <w:tab/>
      </w:r>
      <w:del w:id="363" w:author="Heidi Clevett" w:date="2024-03-14T09:15:00Z">
        <w:r w:rsidDel="00A51DD6">
          <w:rPr>
            <w:sz w:val="23"/>
          </w:rPr>
          <w:delText>LORAN station ...</w:delText>
        </w:r>
        <w:r w:rsidDel="00A51DD6">
          <w:rPr>
            <w:i/>
            <w:sz w:val="23"/>
          </w:rPr>
          <w:delText>(name or number of master / secondary)</w:delText>
        </w:r>
        <w:r w:rsidDel="00A51DD6">
          <w:rPr>
            <w:sz w:val="23"/>
          </w:rPr>
          <w:delText xml:space="preserve"> off air from ...</w:delText>
        </w:r>
        <w:r w:rsidDel="00A51DD6">
          <w:rPr>
            <w:i/>
            <w:sz w:val="23"/>
          </w:rPr>
          <w:delText>(date and time)</w:delText>
        </w:r>
        <w:r w:rsidDel="00A51DD6">
          <w:rPr>
            <w:sz w:val="23"/>
          </w:rPr>
          <w:delText xml:space="preserve"> to... </w:delText>
        </w:r>
        <w:r w:rsidDel="00A51DD6">
          <w:rPr>
            <w:i/>
            <w:sz w:val="23"/>
          </w:rPr>
          <w:delText>(date and time)</w:delText>
        </w:r>
        <w:r w:rsidDel="00A51DD6">
          <w:rPr>
            <w:sz w:val="23"/>
          </w:rPr>
          <w:delText>. Cancel one hour after time of restoration.</w:delText>
        </w:r>
      </w:del>
    </w:p>
    <w:p w14:paraId="4B54EC49" w14:textId="65E4A050" w:rsidR="000A7CDE" w:rsidRDefault="000A7CDE">
      <w:pPr>
        <w:tabs>
          <w:tab w:val="left" w:pos="720"/>
          <w:tab w:val="left" w:pos="1440"/>
        </w:tabs>
        <w:ind w:left="1440" w:hanging="1440"/>
        <w:rPr>
          <w:ins w:id="364" w:author="Heidi Clevett" w:date="2024-03-14T09:16:00Z"/>
          <w:sz w:val="23"/>
        </w:rPr>
      </w:pPr>
      <w:r>
        <w:rPr>
          <w:sz w:val="23"/>
        </w:rPr>
        <w:tab/>
      </w:r>
      <w:r>
        <w:rPr>
          <w:sz w:val="23"/>
          <w:lang w:val="fr-FR"/>
        </w:rPr>
        <w:t>.3</w:t>
      </w:r>
      <w:r>
        <w:rPr>
          <w:sz w:val="23"/>
          <w:lang w:val="fr-FR"/>
        </w:rPr>
        <w:tab/>
        <w:t>RACON</w:t>
      </w:r>
      <w:del w:id="365" w:author="Heidi Clevett" w:date="2024-03-14T09:16:00Z">
        <w:r w:rsidDel="00EE3A18">
          <w:rPr>
            <w:sz w:val="23"/>
            <w:lang w:val="fr-FR"/>
          </w:rPr>
          <w:delText xml:space="preserve">/RAMARK/ERICON </w:delText>
        </w:r>
      </w:del>
      <w:r>
        <w:rPr>
          <w:sz w:val="23"/>
          <w:lang w:val="fr-FR"/>
        </w:rPr>
        <w:t>...</w:t>
      </w:r>
      <w:r>
        <w:rPr>
          <w:i/>
          <w:sz w:val="23"/>
          <w:lang w:val="fr-FR"/>
        </w:rPr>
        <w:t xml:space="preserve"> </w:t>
      </w:r>
      <w:r>
        <w:rPr>
          <w:i/>
          <w:sz w:val="23"/>
        </w:rPr>
        <w:t>(name of station)</w:t>
      </w:r>
      <w:r>
        <w:rPr>
          <w:sz w:val="23"/>
        </w:rPr>
        <w:t xml:space="preserve"> in position ... off air from ...</w:t>
      </w:r>
      <w:r>
        <w:rPr>
          <w:i/>
          <w:sz w:val="23"/>
        </w:rPr>
        <w:t>(date and time)</w:t>
      </w:r>
      <w:r>
        <w:rPr>
          <w:sz w:val="23"/>
        </w:rPr>
        <w:t xml:space="preserve"> to... </w:t>
      </w:r>
      <w:r>
        <w:rPr>
          <w:i/>
          <w:sz w:val="23"/>
        </w:rPr>
        <w:t>(date and time)</w:t>
      </w:r>
      <w:r>
        <w:rPr>
          <w:sz w:val="23"/>
        </w:rPr>
        <w:t>. Cancel one hour after time of restoration.</w:t>
      </w:r>
    </w:p>
    <w:p w14:paraId="06196FDA" w14:textId="42A004A0" w:rsidR="00EE3A18" w:rsidRDefault="00EE3A18" w:rsidP="00EE3A18">
      <w:pPr>
        <w:ind w:left="1440" w:hanging="720"/>
        <w:rPr>
          <w:ins w:id="366" w:author="Heidi Clevett" w:date="2024-03-14T09:16:00Z"/>
        </w:rPr>
        <w:pPrChange w:id="367" w:author="Heidi Clevett" w:date="2024-03-14T09:16:00Z">
          <w:pPr/>
        </w:pPrChange>
      </w:pPr>
      <w:ins w:id="368" w:author="Heidi Clevett" w:date="2024-03-14T09:16:00Z">
        <w:r>
          <w:rPr>
            <w:sz w:val="23"/>
          </w:rPr>
          <w:t>.3</w:t>
        </w:r>
        <w:r>
          <w:rPr>
            <w:sz w:val="23"/>
          </w:rPr>
          <w:tab/>
        </w:r>
        <w:r>
          <w:t>.4 AIS base station … (name of station) in position … not operational … from … (date and time) to … (date and time.)</w:t>
        </w:r>
      </w:ins>
    </w:p>
    <w:p w14:paraId="49FE26EF" w14:textId="18E4B5CB" w:rsidR="00EE3A18" w:rsidRDefault="00EE3A18">
      <w:pPr>
        <w:tabs>
          <w:tab w:val="left" w:pos="720"/>
          <w:tab w:val="left" w:pos="1440"/>
        </w:tabs>
        <w:ind w:left="1440" w:hanging="1440"/>
        <w:rPr>
          <w:sz w:val="23"/>
        </w:rPr>
      </w:pPr>
    </w:p>
    <w:p w14:paraId="13F98C5B" w14:textId="77777777" w:rsidR="000A7CDE" w:rsidRDefault="000A7CDE">
      <w:pPr>
        <w:rPr>
          <w:sz w:val="23"/>
        </w:rPr>
      </w:pPr>
    </w:p>
    <w:p w14:paraId="678A3EBF" w14:textId="77777777" w:rsidR="000A7CDE" w:rsidRDefault="000A7CDE">
      <w:pPr>
        <w:rPr>
          <w:sz w:val="23"/>
        </w:rPr>
      </w:pPr>
      <w:r>
        <w:rPr>
          <w:sz w:val="23"/>
        </w:rPr>
        <w:t>.4</w:t>
      </w:r>
      <w:r>
        <w:rPr>
          <w:b/>
          <w:sz w:val="23"/>
        </w:rPr>
        <w:tab/>
      </w:r>
      <w:r>
        <w:rPr>
          <w:sz w:val="23"/>
        </w:rPr>
        <w:tab/>
      </w:r>
      <w:r>
        <w:rPr>
          <w:b/>
          <w:sz w:val="23"/>
        </w:rPr>
        <w:t>Seabottom characteristics, wrecks</w:t>
      </w:r>
    </w:p>
    <w:p w14:paraId="3D960E5D" w14:textId="77777777" w:rsidR="000A7CDE" w:rsidRDefault="000A7CDE">
      <w:pPr>
        <w:pStyle w:val="BodyText2"/>
        <w:tabs>
          <w:tab w:val="left" w:pos="720"/>
        </w:tabs>
        <w:spacing w:line="240" w:lineRule="auto"/>
        <w:ind w:left="1440" w:hanging="1440"/>
        <w:rPr>
          <w:b w:val="0"/>
          <w:bCs/>
        </w:rPr>
      </w:pPr>
      <w:r>
        <w:rPr>
          <w:b w:val="0"/>
          <w:bCs/>
        </w:rPr>
        <w:tab/>
      </w:r>
      <w:r>
        <w:rPr>
          <w:b w:val="0"/>
          <w:bCs/>
        </w:rPr>
        <w:tab/>
        <w:t>Use REPORTED when position is unconfirmed, and use LOCATED when position has been confirmed by survey or other means</w:t>
      </w:r>
    </w:p>
    <w:p w14:paraId="40B1CB9E" w14:textId="77777777" w:rsidR="000A7CDE" w:rsidRDefault="000A7CDE">
      <w:pPr>
        <w:rPr>
          <w:sz w:val="23"/>
        </w:rPr>
      </w:pPr>
    </w:p>
    <w:p w14:paraId="7FDD5153" w14:textId="77777777" w:rsidR="000A7CDE" w:rsidRDefault="000A7CDE">
      <w:pPr>
        <w:rPr>
          <w:sz w:val="23"/>
        </w:rPr>
      </w:pPr>
      <w:r>
        <w:rPr>
          <w:sz w:val="23"/>
        </w:rPr>
        <w:tab/>
        <w:t>.1</w:t>
      </w:r>
      <w:r>
        <w:rPr>
          <w:sz w:val="23"/>
        </w:rPr>
        <w:tab/>
        <w:t xml:space="preserve">Uncharted reef / rock / shoal / dangerous wreck / obstruction </w:t>
      </w:r>
    </w:p>
    <w:p w14:paraId="6885D0B1" w14:textId="77777777" w:rsidR="000A7CDE" w:rsidRDefault="000A7CDE">
      <w:pPr>
        <w:rPr>
          <w:sz w:val="23"/>
        </w:rPr>
      </w:pPr>
      <w:r>
        <w:rPr>
          <w:sz w:val="23"/>
        </w:rPr>
        <w:tab/>
      </w:r>
      <w:r>
        <w:rPr>
          <w:sz w:val="23"/>
        </w:rPr>
        <w:tab/>
        <w:t>reported / located in position ... .</w:t>
      </w:r>
    </w:p>
    <w:p w14:paraId="70A3F3BC" w14:textId="77777777" w:rsidR="000A7CDE" w:rsidRDefault="000A7CDE">
      <w:pPr>
        <w:tabs>
          <w:tab w:val="left" w:pos="720"/>
        </w:tabs>
        <w:ind w:left="1440" w:hanging="1440"/>
        <w:rPr>
          <w:sz w:val="23"/>
        </w:rPr>
      </w:pPr>
      <w:r>
        <w:rPr>
          <w:sz w:val="23"/>
        </w:rPr>
        <w:tab/>
        <w:t>.2</w:t>
      </w:r>
      <w:r>
        <w:rPr>
          <w:sz w:val="23"/>
        </w:rPr>
        <w:tab/>
        <w:t xml:space="preserve">Dangerous wreck in position... marked by ... </w:t>
      </w:r>
      <w:r>
        <w:rPr>
          <w:i/>
          <w:sz w:val="23"/>
        </w:rPr>
        <w:t>(type)</w:t>
      </w:r>
      <w:r>
        <w:rPr>
          <w:sz w:val="23"/>
        </w:rPr>
        <w:t>buoy ...</w:t>
      </w:r>
      <w:r>
        <w:rPr>
          <w:i/>
          <w:sz w:val="23"/>
        </w:rPr>
        <w:t>(distance in kilometres/nautical miles )</w:t>
      </w:r>
      <w:r>
        <w:rPr>
          <w:sz w:val="23"/>
        </w:rPr>
        <w:t xml:space="preserve"> ...</w:t>
      </w:r>
      <w:r>
        <w:rPr>
          <w:i/>
          <w:sz w:val="23"/>
        </w:rPr>
        <w:t>(direction)</w:t>
      </w:r>
      <w:r>
        <w:rPr>
          <w:sz w:val="23"/>
        </w:rPr>
        <w:t>.</w:t>
      </w:r>
    </w:p>
    <w:p w14:paraId="5CCA608A" w14:textId="77777777" w:rsidR="000A7CDE" w:rsidRDefault="000A7CDE">
      <w:pPr>
        <w:rPr>
          <w:sz w:val="23"/>
        </w:rPr>
      </w:pPr>
      <w:r>
        <w:rPr>
          <w:sz w:val="23"/>
        </w:rPr>
        <w:br w:type="page"/>
      </w:r>
    </w:p>
    <w:p w14:paraId="5AE6880A" w14:textId="77777777" w:rsidR="000A7CDE" w:rsidRDefault="000A7CDE">
      <w:pPr>
        <w:rPr>
          <w:sz w:val="23"/>
        </w:rPr>
      </w:pPr>
      <w:r>
        <w:rPr>
          <w:sz w:val="23"/>
        </w:rPr>
        <w:t>.5</w:t>
      </w:r>
      <w:r>
        <w:rPr>
          <w:sz w:val="23"/>
        </w:rPr>
        <w:tab/>
      </w:r>
      <w:r>
        <w:rPr>
          <w:sz w:val="23"/>
        </w:rPr>
        <w:tab/>
      </w:r>
      <w:r>
        <w:rPr>
          <w:b/>
          <w:sz w:val="23"/>
        </w:rPr>
        <w:t>Miscellaneous</w:t>
      </w:r>
    </w:p>
    <w:p w14:paraId="58FDD5C7" w14:textId="77777777" w:rsidR="000A7CDE" w:rsidRDefault="000A7CDE">
      <w:pPr>
        <w:rPr>
          <w:sz w:val="23"/>
        </w:rPr>
      </w:pPr>
    </w:p>
    <w:p w14:paraId="1CFF0D96" w14:textId="77777777" w:rsidR="000A7CDE" w:rsidRDefault="000A7CDE">
      <w:pPr>
        <w:rPr>
          <w:sz w:val="23"/>
        </w:rPr>
      </w:pPr>
      <w:r>
        <w:rPr>
          <w:sz w:val="23"/>
        </w:rPr>
        <w:t>.5.1</w:t>
      </w:r>
      <w:r>
        <w:rPr>
          <w:b/>
          <w:sz w:val="23"/>
        </w:rPr>
        <w:t xml:space="preserve"> </w:t>
      </w:r>
      <w:r>
        <w:rPr>
          <w:sz w:val="23"/>
        </w:rPr>
        <w:tab/>
      </w:r>
      <w:r>
        <w:rPr>
          <w:sz w:val="23"/>
        </w:rPr>
        <w:tab/>
      </w:r>
      <w:r>
        <w:rPr>
          <w:b/>
          <w:sz w:val="23"/>
        </w:rPr>
        <w:t>Cable, pipeline and seismic / hydrographic operations</w:t>
      </w:r>
    </w:p>
    <w:p w14:paraId="7FB8E23E" w14:textId="77777777" w:rsidR="000A7CDE" w:rsidRDefault="000A7CDE">
      <w:pPr>
        <w:rPr>
          <w:sz w:val="23"/>
        </w:rPr>
      </w:pPr>
    </w:p>
    <w:p w14:paraId="72CC71E9" w14:textId="77777777" w:rsidR="000A7CDE" w:rsidRDefault="000A7CDE">
      <w:pPr>
        <w:ind w:left="1440" w:hanging="720"/>
        <w:rPr>
          <w:sz w:val="23"/>
        </w:rPr>
      </w:pPr>
      <w:r>
        <w:rPr>
          <w:sz w:val="23"/>
        </w:rPr>
        <w:t>.1</w:t>
      </w:r>
      <w:r>
        <w:rPr>
          <w:sz w:val="23"/>
        </w:rPr>
        <w:tab/>
        <w:t>Cable / pipeline operations</w:t>
      </w:r>
      <w:del w:id="369" w:author="Heidi Clevett" w:date="2024-03-14T13:45:00Z">
        <w:r w:rsidDel="00231768">
          <w:rPr>
            <w:sz w:val="23"/>
          </w:rPr>
          <w:delText xml:space="preserve"> </w:delText>
        </w:r>
      </w:del>
      <w:r>
        <w:rPr>
          <w:sz w:val="23"/>
        </w:rPr>
        <w:t xml:space="preserve"> by ... </w:t>
      </w:r>
      <w:r>
        <w:rPr>
          <w:i/>
          <w:sz w:val="23"/>
        </w:rPr>
        <w:t>(vessel)</w:t>
      </w:r>
      <w:r>
        <w:rPr>
          <w:sz w:val="23"/>
        </w:rPr>
        <w:t xml:space="preserve"> in vicinity / along line joining ... </w:t>
      </w:r>
      <w:r>
        <w:rPr>
          <w:i/>
          <w:sz w:val="23"/>
        </w:rPr>
        <w:t>(positions)</w:t>
      </w:r>
      <w:r>
        <w:rPr>
          <w:sz w:val="23"/>
        </w:rPr>
        <w:t xml:space="preserve"> from ...</w:t>
      </w:r>
      <w:r>
        <w:rPr>
          <w:i/>
          <w:sz w:val="23"/>
        </w:rPr>
        <w:t>(date and time)</w:t>
      </w:r>
      <w:r>
        <w:rPr>
          <w:sz w:val="23"/>
        </w:rPr>
        <w:t>to ...</w:t>
      </w:r>
      <w:r>
        <w:rPr>
          <w:i/>
          <w:sz w:val="23"/>
        </w:rPr>
        <w:t>(date and  time)</w:t>
      </w:r>
      <w:r>
        <w:rPr>
          <w:sz w:val="23"/>
        </w:rPr>
        <w:t xml:space="preserve">.  Wide berth requested </w:t>
      </w:r>
      <w:r>
        <w:rPr>
          <w:i/>
          <w:sz w:val="23"/>
        </w:rPr>
        <w:t>(if requested</w:t>
      </w:r>
      <w:r>
        <w:rPr>
          <w:sz w:val="23"/>
        </w:rPr>
        <w:t>).  Contact via VHF Channel ...</w:t>
      </w:r>
      <w:r>
        <w:rPr>
          <w:i/>
          <w:sz w:val="23"/>
        </w:rPr>
        <w:t xml:space="preserve"> </w:t>
      </w:r>
      <w:r>
        <w:rPr>
          <w:sz w:val="23"/>
        </w:rPr>
        <w:t xml:space="preserve"> </w:t>
      </w:r>
      <w:r>
        <w:rPr>
          <w:i/>
          <w:sz w:val="23"/>
        </w:rPr>
        <w:t>(if requested).</w:t>
      </w:r>
    </w:p>
    <w:p w14:paraId="283AEE8F" w14:textId="77777777" w:rsidR="000A7CDE" w:rsidRDefault="000A7CDE">
      <w:pPr>
        <w:tabs>
          <w:tab w:val="left" w:pos="720"/>
        </w:tabs>
        <w:ind w:left="1440" w:hanging="1440"/>
        <w:rPr>
          <w:sz w:val="23"/>
        </w:rPr>
      </w:pPr>
      <w:r>
        <w:rPr>
          <w:sz w:val="23"/>
        </w:rPr>
        <w:tab/>
        <w:t>.2</w:t>
      </w:r>
      <w:r>
        <w:rPr>
          <w:sz w:val="23"/>
        </w:rPr>
        <w:tab/>
        <w:t>Seismic survey / hydrographic operations by ...</w:t>
      </w:r>
      <w:r>
        <w:rPr>
          <w:i/>
          <w:sz w:val="23"/>
        </w:rPr>
        <w:t>(vessel)</w:t>
      </w:r>
      <w:r>
        <w:rPr>
          <w:sz w:val="23"/>
        </w:rPr>
        <w:t xml:space="preserve"> from ...</w:t>
      </w:r>
      <w:r>
        <w:rPr>
          <w:i/>
          <w:sz w:val="23"/>
        </w:rPr>
        <w:t>(date and time)</w:t>
      </w:r>
      <w:r>
        <w:rPr>
          <w:sz w:val="23"/>
        </w:rPr>
        <w:t xml:space="preserve"> to... </w:t>
      </w:r>
      <w:r>
        <w:rPr>
          <w:i/>
          <w:sz w:val="23"/>
        </w:rPr>
        <w:t>(date and time)</w:t>
      </w:r>
      <w:r>
        <w:rPr>
          <w:sz w:val="23"/>
        </w:rPr>
        <w:t xml:space="preserve"> in ...</w:t>
      </w:r>
      <w:r>
        <w:rPr>
          <w:i/>
          <w:sz w:val="23"/>
        </w:rPr>
        <w:t>(position)</w:t>
      </w:r>
      <w:r>
        <w:rPr>
          <w:sz w:val="23"/>
        </w:rPr>
        <w:t>. Wide berth requested</w:t>
      </w:r>
      <w:r>
        <w:rPr>
          <w:i/>
          <w:sz w:val="23"/>
        </w:rPr>
        <w:t>. (if requested</w:t>
      </w:r>
      <w:r>
        <w:rPr>
          <w:sz w:val="23"/>
        </w:rPr>
        <w:t xml:space="preserve">). Contact via VHF </w:t>
      </w:r>
    </w:p>
    <w:p w14:paraId="77DEA19D" w14:textId="77777777" w:rsidR="000A7CDE" w:rsidRDefault="000A7CDE">
      <w:pPr>
        <w:rPr>
          <w:sz w:val="23"/>
        </w:rPr>
      </w:pPr>
      <w:r>
        <w:rPr>
          <w:sz w:val="23"/>
        </w:rPr>
        <w:tab/>
      </w:r>
      <w:r>
        <w:rPr>
          <w:sz w:val="23"/>
        </w:rPr>
        <w:tab/>
        <w:t xml:space="preserve">Channel ... </w:t>
      </w:r>
      <w:r>
        <w:rPr>
          <w:i/>
          <w:sz w:val="23"/>
        </w:rPr>
        <w:t>(if requested).</w:t>
      </w:r>
    </w:p>
    <w:p w14:paraId="32EAF0AF" w14:textId="77777777" w:rsidR="000A7CDE" w:rsidRDefault="000A7CDE">
      <w:pPr>
        <w:tabs>
          <w:tab w:val="left" w:pos="720"/>
        </w:tabs>
        <w:ind w:left="1440" w:hanging="1440"/>
        <w:rPr>
          <w:sz w:val="23"/>
        </w:rPr>
      </w:pPr>
      <w:r>
        <w:rPr>
          <w:sz w:val="23"/>
        </w:rPr>
        <w:tab/>
        <w:t>.3</w:t>
      </w:r>
      <w:r>
        <w:rPr>
          <w:sz w:val="23"/>
        </w:rPr>
        <w:tab/>
        <w:t>Survey vessel ...</w:t>
      </w:r>
      <w:r>
        <w:rPr>
          <w:i/>
          <w:sz w:val="23"/>
        </w:rPr>
        <w:t>(name)</w:t>
      </w:r>
      <w:r>
        <w:rPr>
          <w:sz w:val="23"/>
        </w:rPr>
        <w:t xml:space="preserve"> towing ...</w:t>
      </w:r>
      <w:r>
        <w:rPr>
          <w:i/>
          <w:sz w:val="23"/>
        </w:rPr>
        <w:t>(length)</w:t>
      </w:r>
      <w:r>
        <w:rPr>
          <w:sz w:val="23"/>
        </w:rPr>
        <w:t xml:space="preserve"> seismic cable along line joining / in area bounded by / in vicinity</w:t>
      </w:r>
      <w:del w:id="370" w:author="Heidi Clevett" w:date="2024-03-14T13:45:00Z">
        <w:r w:rsidDel="00231768">
          <w:rPr>
            <w:sz w:val="23"/>
          </w:rPr>
          <w:delText xml:space="preserve"> </w:delText>
        </w:r>
      </w:del>
      <w:r>
        <w:rPr>
          <w:sz w:val="23"/>
        </w:rPr>
        <w:t xml:space="preserve"> ...</w:t>
      </w:r>
      <w:r>
        <w:rPr>
          <w:i/>
          <w:sz w:val="23"/>
        </w:rPr>
        <w:t>(position)</w:t>
      </w:r>
      <w:r>
        <w:rPr>
          <w:sz w:val="23"/>
        </w:rPr>
        <w:t xml:space="preserve"> from ...</w:t>
      </w:r>
      <w:r>
        <w:rPr>
          <w:i/>
          <w:sz w:val="23"/>
        </w:rPr>
        <w:t>(date and time)</w:t>
      </w:r>
      <w:r>
        <w:rPr>
          <w:sz w:val="23"/>
        </w:rPr>
        <w:t xml:space="preserve"> to ...</w:t>
      </w:r>
      <w:r>
        <w:rPr>
          <w:i/>
          <w:sz w:val="23"/>
        </w:rPr>
        <w:t>(date and time)</w:t>
      </w:r>
      <w:r>
        <w:rPr>
          <w:sz w:val="23"/>
        </w:rPr>
        <w:t xml:space="preserve">.  Wide berth requested </w:t>
      </w:r>
      <w:r>
        <w:rPr>
          <w:i/>
          <w:sz w:val="23"/>
        </w:rPr>
        <w:t>(if requested).</w:t>
      </w:r>
      <w:r>
        <w:rPr>
          <w:sz w:val="23"/>
        </w:rPr>
        <w:t xml:space="preserve">  Contact via VHF Channel ... </w:t>
      </w:r>
      <w:r>
        <w:rPr>
          <w:i/>
          <w:sz w:val="23"/>
        </w:rPr>
        <w:t>(if requested).</w:t>
      </w:r>
    </w:p>
    <w:p w14:paraId="7A202BBC" w14:textId="77777777" w:rsidR="000A7CDE" w:rsidRDefault="000A7CDE">
      <w:pPr>
        <w:tabs>
          <w:tab w:val="left" w:pos="720"/>
        </w:tabs>
        <w:ind w:left="1440" w:hanging="1440"/>
        <w:rPr>
          <w:sz w:val="23"/>
        </w:rPr>
      </w:pPr>
      <w:r>
        <w:rPr>
          <w:sz w:val="23"/>
        </w:rPr>
        <w:tab/>
        <w:t>.4</w:t>
      </w:r>
      <w:r>
        <w:rPr>
          <w:sz w:val="23"/>
        </w:rPr>
        <w:tab/>
        <w:t>Hazardous operations by</w:t>
      </w:r>
      <w:del w:id="371" w:author="Heidi Clevett" w:date="2024-03-14T13:45:00Z">
        <w:r w:rsidDel="00231768">
          <w:rPr>
            <w:sz w:val="23"/>
          </w:rPr>
          <w:delText xml:space="preserve"> </w:delText>
        </w:r>
      </w:del>
      <w:r>
        <w:rPr>
          <w:sz w:val="23"/>
        </w:rPr>
        <w:t xml:space="preserve"> ...</w:t>
      </w:r>
      <w:r>
        <w:rPr>
          <w:i/>
          <w:sz w:val="23"/>
        </w:rPr>
        <w:t>(vessel)</w:t>
      </w:r>
      <w:r>
        <w:rPr>
          <w:sz w:val="23"/>
        </w:rPr>
        <w:t xml:space="preserve"> in area bounded by / in vicinity ... </w:t>
      </w:r>
      <w:r>
        <w:rPr>
          <w:i/>
          <w:sz w:val="23"/>
        </w:rPr>
        <w:t>(position)</w:t>
      </w:r>
      <w:r>
        <w:rPr>
          <w:sz w:val="23"/>
        </w:rPr>
        <w:t xml:space="preserve"> from ... </w:t>
      </w:r>
      <w:r>
        <w:rPr>
          <w:i/>
          <w:sz w:val="23"/>
        </w:rPr>
        <w:t>(date and time)</w:t>
      </w:r>
      <w:r>
        <w:rPr>
          <w:sz w:val="23"/>
        </w:rPr>
        <w:t xml:space="preserve"> to ...</w:t>
      </w:r>
      <w:r>
        <w:rPr>
          <w:i/>
          <w:sz w:val="23"/>
        </w:rPr>
        <w:t>(date and time)</w:t>
      </w:r>
      <w:r>
        <w:rPr>
          <w:sz w:val="23"/>
        </w:rPr>
        <w:t xml:space="preserve">.  Wide berth requested </w:t>
      </w:r>
      <w:r>
        <w:rPr>
          <w:i/>
          <w:sz w:val="23"/>
        </w:rPr>
        <w:t>(if requested).</w:t>
      </w:r>
      <w:r>
        <w:rPr>
          <w:sz w:val="23"/>
        </w:rPr>
        <w:t xml:space="preserve"> Contact via VHF Channel ... </w:t>
      </w:r>
      <w:r>
        <w:rPr>
          <w:i/>
          <w:sz w:val="23"/>
        </w:rPr>
        <w:t>(if requested).</w:t>
      </w:r>
    </w:p>
    <w:p w14:paraId="3F3AB40C" w14:textId="77777777" w:rsidR="000A7CDE" w:rsidRDefault="000A7CDE">
      <w:pPr>
        <w:tabs>
          <w:tab w:val="left" w:pos="720"/>
        </w:tabs>
        <w:ind w:left="1440" w:hanging="1440"/>
        <w:rPr>
          <w:i/>
          <w:sz w:val="23"/>
        </w:rPr>
      </w:pPr>
      <w:r>
        <w:rPr>
          <w:sz w:val="23"/>
        </w:rPr>
        <w:tab/>
        <w:t>.5</w:t>
      </w:r>
      <w:r>
        <w:rPr>
          <w:sz w:val="23"/>
        </w:rPr>
        <w:tab/>
        <w:t>Current meters / hydrographic instruments moored in ...</w:t>
      </w:r>
      <w:r>
        <w:rPr>
          <w:i/>
          <w:sz w:val="23"/>
        </w:rPr>
        <w:t>(position)</w:t>
      </w:r>
      <w:r>
        <w:rPr>
          <w:sz w:val="23"/>
        </w:rPr>
        <w:t xml:space="preserve">. Wide berth requested </w:t>
      </w:r>
      <w:r>
        <w:rPr>
          <w:i/>
          <w:sz w:val="23"/>
        </w:rPr>
        <w:t>(if requested).</w:t>
      </w:r>
    </w:p>
    <w:p w14:paraId="4A1A07CD" w14:textId="77777777" w:rsidR="000A7CDE" w:rsidRDefault="000A7CDE">
      <w:pPr>
        <w:rPr>
          <w:sz w:val="23"/>
        </w:rPr>
      </w:pPr>
    </w:p>
    <w:p w14:paraId="63AA1C56" w14:textId="78BB4856" w:rsidR="000A7CDE" w:rsidRDefault="000A7CDE">
      <w:pPr>
        <w:rPr>
          <w:sz w:val="23"/>
        </w:rPr>
      </w:pPr>
      <w:r>
        <w:rPr>
          <w:sz w:val="23"/>
        </w:rPr>
        <w:t>.5.2</w:t>
      </w:r>
      <w:r>
        <w:rPr>
          <w:b/>
          <w:sz w:val="23"/>
        </w:rPr>
        <w:t xml:space="preserve"> </w:t>
      </w:r>
      <w:r>
        <w:rPr>
          <w:sz w:val="23"/>
        </w:rPr>
        <w:tab/>
      </w:r>
      <w:r>
        <w:rPr>
          <w:sz w:val="23"/>
        </w:rPr>
        <w:tab/>
      </w:r>
      <w:ins w:id="372" w:author="Heidi Clevett" w:date="2024-03-14T10:58:00Z">
        <w:r w:rsidR="00D365B6">
          <w:rPr>
            <w:b/>
            <w:sz w:val="23"/>
          </w:rPr>
          <w:t>Underwater and</w:t>
        </w:r>
      </w:ins>
      <w:del w:id="373" w:author="Heidi Clevett" w:date="2024-03-14T10:58:00Z">
        <w:r w:rsidDel="00D365B6">
          <w:rPr>
            <w:b/>
            <w:sz w:val="23"/>
          </w:rPr>
          <w:delText>Diving</w:delText>
        </w:r>
      </w:del>
      <w:del w:id="374" w:author="Heidi Clevett" w:date="2024-03-14T13:46:00Z">
        <w:r w:rsidDel="00E8009F">
          <w:rPr>
            <w:b/>
            <w:sz w:val="23"/>
          </w:rPr>
          <w:delText>,</w:delText>
        </w:r>
      </w:del>
      <w:r>
        <w:rPr>
          <w:b/>
          <w:sz w:val="23"/>
        </w:rPr>
        <w:t xml:space="preserve"> towing</w:t>
      </w:r>
      <w:del w:id="375" w:author="Heidi Clevett" w:date="2024-03-14T10:58:00Z">
        <w:r w:rsidDel="00D365B6">
          <w:rPr>
            <w:b/>
            <w:sz w:val="23"/>
          </w:rPr>
          <w:delText xml:space="preserve"> and dredging</w:delText>
        </w:r>
      </w:del>
      <w:r>
        <w:rPr>
          <w:b/>
          <w:sz w:val="23"/>
        </w:rPr>
        <w:t xml:space="preserve"> operations</w:t>
      </w:r>
    </w:p>
    <w:p w14:paraId="100DF96B" w14:textId="77777777" w:rsidR="000A7CDE" w:rsidRDefault="000A7CDE">
      <w:pPr>
        <w:rPr>
          <w:sz w:val="23"/>
        </w:rPr>
      </w:pPr>
    </w:p>
    <w:p w14:paraId="0326401D" w14:textId="77777777" w:rsidR="000A7CDE" w:rsidRDefault="000A7CDE">
      <w:pPr>
        <w:ind w:left="1440" w:hanging="720"/>
        <w:rPr>
          <w:sz w:val="23"/>
        </w:rPr>
      </w:pPr>
      <w:r>
        <w:rPr>
          <w:sz w:val="23"/>
        </w:rPr>
        <w:t>.1</w:t>
      </w:r>
      <w:r>
        <w:rPr>
          <w:sz w:val="23"/>
        </w:rPr>
        <w:tab/>
        <w:t xml:space="preserve">Diving/dredging operations by vessel ... </w:t>
      </w:r>
      <w:r>
        <w:rPr>
          <w:i/>
          <w:sz w:val="23"/>
        </w:rPr>
        <w:t>(name)</w:t>
      </w:r>
      <w:r>
        <w:rPr>
          <w:sz w:val="23"/>
        </w:rPr>
        <w:t xml:space="preserve"> from ...</w:t>
      </w:r>
      <w:r>
        <w:rPr>
          <w:i/>
          <w:sz w:val="23"/>
        </w:rPr>
        <w:t>(date and time)</w:t>
      </w:r>
      <w:r>
        <w:rPr>
          <w:sz w:val="23"/>
        </w:rPr>
        <w:t xml:space="preserve"> to ...</w:t>
      </w:r>
      <w:r>
        <w:rPr>
          <w:i/>
          <w:sz w:val="23"/>
        </w:rPr>
        <w:t>(date and time)</w:t>
      </w:r>
      <w:r>
        <w:rPr>
          <w:sz w:val="23"/>
        </w:rPr>
        <w:t xml:space="preserve"> </w:t>
      </w:r>
    </w:p>
    <w:p w14:paraId="6D763B86" w14:textId="77777777" w:rsidR="000A7CDE" w:rsidRDefault="000A7CDE">
      <w:pPr>
        <w:rPr>
          <w:sz w:val="23"/>
        </w:rPr>
      </w:pPr>
      <w:r>
        <w:rPr>
          <w:sz w:val="23"/>
        </w:rPr>
        <w:tab/>
      </w:r>
      <w:r>
        <w:rPr>
          <w:sz w:val="23"/>
        </w:rPr>
        <w:tab/>
        <w:t xml:space="preserve">in position ... . Wide berth requested </w:t>
      </w:r>
      <w:r>
        <w:rPr>
          <w:i/>
          <w:sz w:val="23"/>
        </w:rPr>
        <w:t>(if requested).</w:t>
      </w:r>
    </w:p>
    <w:p w14:paraId="6BD67D37" w14:textId="77777777" w:rsidR="000A7CDE" w:rsidRDefault="000A7CDE">
      <w:pPr>
        <w:tabs>
          <w:tab w:val="left" w:pos="720"/>
        </w:tabs>
        <w:ind w:left="1440" w:hanging="1440"/>
        <w:rPr>
          <w:ins w:id="376" w:author="Heidi Clevett" w:date="2024-03-14T10:58:00Z"/>
          <w:sz w:val="23"/>
        </w:rPr>
      </w:pPr>
      <w:r>
        <w:rPr>
          <w:sz w:val="23"/>
        </w:rPr>
        <w:tab/>
        <w:t>.2</w:t>
      </w:r>
      <w:r>
        <w:rPr>
          <w:sz w:val="23"/>
        </w:rPr>
        <w:tab/>
        <w:t>Difficult tow from ...</w:t>
      </w:r>
      <w:r>
        <w:rPr>
          <w:i/>
          <w:sz w:val="23"/>
        </w:rPr>
        <w:t>(port of departure)</w:t>
      </w:r>
      <w:r>
        <w:rPr>
          <w:sz w:val="23"/>
        </w:rPr>
        <w:t xml:space="preserve">on ... </w:t>
      </w:r>
      <w:r>
        <w:rPr>
          <w:i/>
          <w:sz w:val="23"/>
        </w:rPr>
        <w:t>(date)</w:t>
      </w:r>
      <w:r>
        <w:rPr>
          <w:sz w:val="23"/>
        </w:rPr>
        <w:t xml:space="preserve"> to ...</w:t>
      </w:r>
      <w:r>
        <w:rPr>
          <w:i/>
          <w:sz w:val="23"/>
        </w:rPr>
        <w:t>(destination)</w:t>
      </w:r>
      <w:r>
        <w:rPr>
          <w:sz w:val="23"/>
        </w:rPr>
        <w:t>on ...</w:t>
      </w:r>
      <w:r>
        <w:rPr>
          <w:i/>
          <w:sz w:val="23"/>
        </w:rPr>
        <w:t>(date)</w:t>
      </w:r>
      <w:r>
        <w:rPr>
          <w:sz w:val="23"/>
        </w:rPr>
        <w:t>. Wide berth requested.</w:t>
      </w:r>
    </w:p>
    <w:p w14:paraId="1AA94E26" w14:textId="7A07AF38" w:rsidR="001C1566" w:rsidRDefault="001C1566">
      <w:pPr>
        <w:tabs>
          <w:tab w:val="left" w:pos="720"/>
        </w:tabs>
        <w:ind w:left="1440" w:hanging="1440"/>
        <w:rPr>
          <w:ins w:id="377" w:author="Heidi Clevett" w:date="2024-03-14T10:59:00Z"/>
          <w:sz w:val="23"/>
        </w:rPr>
      </w:pPr>
      <w:ins w:id="378" w:author="Heidi Clevett" w:date="2024-03-14T10:58:00Z">
        <w:r>
          <w:rPr>
            <w:sz w:val="23"/>
          </w:rPr>
          <w:tab/>
          <w:t>.3</w:t>
        </w:r>
        <w:r>
          <w:rPr>
            <w:sz w:val="23"/>
          </w:rPr>
          <w:tab/>
        </w:r>
      </w:ins>
      <w:ins w:id="379" w:author="Heidi Clevett" w:date="2024-03-14T10:59:00Z">
        <w:r>
          <w:rPr>
            <w:sz w:val="23"/>
          </w:rPr>
          <w:t>Submarines operating in sea area around ... Surface vessels are in attendance.</w:t>
        </w:r>
      </w:ins>
    </w:p>
    <w:p w14:paraId="2E9C0C46" w14:textId="12D5CAA3" w:rsidR="007A2CBD" w:rsidRDefault="007A2CBD" w:rsidP="007A2CB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1080" w:hanging="1080"/>
        <w:rPr>
          <w:ins w:id="380" w:author="Heidi Clevett" w:date="2024-03-14T10:59:00Z"/>
          <w:sz w:val="23"/>
        </w:rPr>
      </w:pPr>
      <w:ins w:id="381" w:author="Heidi Clevett" w:date="2024-03-14T10:59:00Z">
        <w:r>
          <w:rPr>
            <w:sz w:val="23"/>
          </w:rPr>
          <w:tab/>
        </w:r>
        <w:r>
          <w:rPr>
            <w:sz w:val="23"/>
          </w:rPr>
          <w:tab/>
        </w:r>
        <w:r w:rsidR="001C1566">
          <w:rPr>
            <w:sz w:val="23"/>
          </w:rPr>
          <w:tab/>
          <w:t>.4</w:t>
        </w:r>
        <w:r w:rsidR="001C1566">
          <w:rPr>
            <w:sz w:val="23"/>
          </w:rPr>
          <w:tab/>
        </w:r>
        <w:r>
          <w:rPr>
            <w:sz w:val="23"/>
          </w:rPr>
          <w:tab/>
        </w:r>
        <w:commentRangeStart w:id="382"/>
        <w:r>
          <w:rPr>
            <w:sz w:val="23"/>
          </w:rPr>
          <w:t xml:space="preserve">Salvage operations </w:t>
        </w:r>
        <w:commentRangeEnd w:id="382"/>
        <w:r>
          <w:rPr>
            <w:rStyle w:val="CommentReference"/>
          </w:rPr>
          <w:commentReference w:id="382"/>
        </w:r>
        <w:r>
          <w:rPr>
            <w:sz w:val="23"/>
          </w:rPr>
          <w:t xml:space="preserve">in position ... from ... </w:t>
        </w:r>
        <w:r>
          <w:rPr>
            <w:i/>
            <w:sz w:val="23"/>
          </w:rPr>
          <w:t>(date and time)</w:t>
        </w:r>
        <w:r>
          <w:rPr>
            <w:sz w:val="23"/>
          </w:rPr>
          <w:t xml:space="preserve"> to ... </w:t>
        </w:r>
        <w:r>
          <w:rPr>
            <w:i/>
            <w:sz w:val="23"/>
          </w:rPr>
          <w:t>(date and time).</w:t>
        </w:r>
      </w:ins>
    </w:p>
    <w:p w14:paraId="338FAAE1" w14:textId="1FDD3560" w:rsidR="007A2CBD" w:rsidRDefault="007A2CBD" w:rsidP="007A2CB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383" w:author="Heidi Clevett" w:date="2024-03-14T10:59:00Z"/>
          <w:sz w:val="23"/>
        </w:rPr>
      </w:pPr>
      <w:ins w:id="384" w:author="Heidi Clevett" w:date="2024-03-14T10:59:00Z">
        <w:r>
          <w:rPr>
            <w:sz w:val="23"/>
          </w:rPr>
          <w:tab/>
        </w:r>
        <w:r>
          <w:rPr>
            <w:sz w:val="23"/>
          </w:rPr>
          <w:tab/>
        </w:r>
        <w:r>
          <w:rPr>
            <w:sz w:val="23"/>
          </w:rPr>
          <w:tab/>
        </w:r>
        <w:r>
          <w:rPr>
            <w:sz w:val="23"/>
          </w:rPr>
          <w:tab/>
        </w:r>
        <w:r>
          <w:rPr>
            <w:sz w:val="23"/>
          </w:rPr>
          <w:tab/>
        </w:r>
        <w:r>
          <w:rPr>
            <w:sz w:val="23"/>
          </w:rPr>
          <w:t>Wide berth requested. Contact via VHF Channel ... .</w:t>
        </w:r>
      </w:ins>
    </w:p>
    <w:p w14:paraId="5B9CE1C1" w14:textId="299B3E39" w:rsidR="001C1566" w:rsidRDefault="001C1566">
      <w:pPr>
        <w:tabs>
          <w:tab w:val="left" w:pos="720"/>
        </w:tabs>
        <w:ind w:left="1440" w:hanging="1440"/>
        <w:rPr>
          <w:sz w:val="23"/>
        </w:rPr>
      </w:pPr>
    </w:p>
    <w:p w14:paraId="1E8E895D" w14:textId="77777777" w:rsidR="000A7CDE" w:rsidRDefault="000A7CDE">
      <w:pPr>
        <w:ind w:left="720" w:firstLine="720"/>
        <w:rPr>
          <w:sz w:val="23"/>
        </w:rPr>
      </w:pPr>
    </w:p>
    <w:p w14:paraId="5D387B4B" w14:textId="77777777" w:rsidR="000A7CDE" w:rsidRDefault="000A7CDE">
      <w:pPr>
        <w:rPr>
          <w:sz w:val="23"/>
        </w:rPr>
      </w:pPr>
      <w:bookmarkStart w:id="385" w:name="BM_1_"/>
      <w:bookmarkEnd w:id="385"/>
      <w:r>
        <w:rPr>
          <w:sz w:val="23"/>
        </w:rPr>
        <w:t>.5.3</w:t>
      </w:r>
      <w:r>
        <w:rPr>
          <w:b/>
          <w:sz w:val="23"/>
        </w:rPr>
        <w:tab/>
      </w:r>
      <w:r>
        <w:rPr>
          <w:sz w:val="23"/>
        </w:rPr>
        <w:tab/>
      </w:r>
      <w:r>
        <w:rPr>
          <w:b/>
          <w:sz w:val="23"/>
        </w:rPr>
        <w:t>Tanker transhipment</w:t>
      </w:r>
    </w:p>
    <w:p w14:paraId="5ADEC329" w14:textId="77777777" w:rsidR="000A7CDE" w:rsidRDefault="000A7CDE">
      <w:pPr>
        <w:rPr>
          <w:sz w:val="23"/>
        </w:rPr>
      </w:pPr>
    </w:p>
    <w:p w14:paraId="2EF1F0B6" w14:textId="77777777" w:rsidR="000A7CDE" w:rsidRDefault="000A7CDE">
      <w:pPr>
        <w:rPr>
          <w:sz w:val="23"/>
        </w:rPr>
      </w:pPr>
      <w:r>
        <w:rPr>
          <w:sz w:val="23"/>
        </w:rPr>
        <w:tab/>
        <w:t>.1</w:t>
      </w:r>
      <w:r>
        <w:rPr>
          <w:sz w:val="23"/>
        </w:rPr>
        <w:tab/>
        <w:t>Transhipment of ...</w:t>
      </w:r>
      <w:r>
        <w:rPr>
          <w:i/>
          <w:sz w:val="23"/>
        </w:rPr>
        <w:t>(kind of cargo)</w:t>
      </w:r>
      <w:r>
        <w:rPr>
          <w:sz w:val="23"/>
        </w:rPr>
        <w:t xml:space="preserve">  in position... . Wide berth requested.</w:t>
      </w:r>
    </w:p>
    <w:p w14:paraId="12AC306A" w14:textId="77777777" w:rsidR="000A7CDE" w:rsidRDefault="000A7CDE">
      <w:pPr>
        <w:rPr>
          <w:sz w:val="23"/>
        </w:rPr>
      </w:pPr>
      <w:r>
        <w:rPr>
          <w:sz w:val="23"/>
        </w:rPr>
        <w:tab/>
        <w:t>.2</w:t>
      </w:r>
      <w:r>
        <w:rPr>
          <w:sz w:val="23"/>
        </w:rPr>
        <w:tab/>
        <w:t>I am / MT ...  spilling oil / chemicals /... in position....Wide berth  requested.</w:t>
      </w:r>
    </w:p>
    <w:p w14:paraId="72CA121F" w14:textId="77777777" w:rsidR="000A7CDE" w:rsidRDefault="000A7CDE">
      <w:pPr>
        <w:rPr>
          <w:sz w:val="23"/>
        </w:rPr>
      </w:pPr>
      <w:r>
        <w:rPr>
          <w:sz w:val="23"/>
        </w:rPr>
        <w:tab/>
        <w:t>.3</w:t>
      </w:r>
      <w:r>
        <w:rPr>
          <w:sz w:val="23"/>
        </w:rPr>
        <w:tab/>
        <w:t>I am / LNG-tanker/LPG-tanker ... leaking gas in position..  Avoid passing to leeward.</w:t>
      </w:r>
    </w:p>
    <w:p w14:paraId="4D261144" w14:textId="77777777" w:rsidR="000A7CDE" w:rsidRDefault="000A7CDE">
      <w:pPr>
        <w:rPr>
          <w:sz w:val="23"/>
        </w:rPr>
      </w:pPr>
      <w:r>
        <w:rPr>
          <w:sz w:val="23"/>
        </w:rPr>
        <w:tab/>
        <w:t>.4</w:t>
      </w:r>
      <w:r>
        <w:rPr>
          <w:sz w:val="23"/>
        </w:rPr>
        <w:tab/>
        <w:t xml:space="preserve">Oil clearance operations near MT ... in position ... . Wide berth requested. </w:t>
      </w:r>
    </w:p>
    <w:p w14:paraId="48714E05" w14:textId="77777777" w:rsidR="000A7CDE" w:rsidRDefault="000A7CDE">
      <w:pPr>
        <w:rPr>
          <w:sz w:val="23"/>
        </w:rPr>
      </w:pPr>
    </w:p>
    <w:p w14:paraId="3DCAFA5F" w14:textId="77777777" w:rsidR="000A7CDE" w:rsidRDefault="000A7CDE">
      <w:pPr>
        <w:rPr>
          <w:sz w:val="23"/>
        </w:rPr>
      </w:pPr>
      <w:r>
        <w:rPr>
          <w:sz w:val="23"/>
        </w:rPr>
        <w:t xml:space="preserve">.5.4 </w:t>
      </w:r>
      <w:r>
        <w:rPr>
          <w:sz w:val="23"/>
        </w:rPr>
        <w:tab/>
      </w:r>
      <w:r>
        <w:rPr>
          <w:sz w:val="23"/>
        </w:rPr>
        <w:tab/>
      </w:r>
      <w:r>
        <w:rPr>
          <w:b/>
          <w:sz w:val="23"/>
        </w:rPr>
        <w:t>Off-shore installations, rig moves</w:t>
      </w:r>
    </w:p>
    <w:p w14:paraId="2EF3DF36" w14:textId="77777777" w:rsidR="000A7CDE" w:rsidRDefault="000A7CDE">
      <w:pPr>
        <w:rPr>
          <w:sz w:val="23"/>
        </w:rPr>
      </w:pPr>
    </w:p>
    <w:p w14:paraId="5CC6E625" w14:textId="77777777" w:rsidR="000A7CDE" w:rsidRDefault="000A7CDE">
      <w:pPr>
        <w:tabs>
          <w:tab w:val="left" w:pos="720"/>
        </w:tabs>
        <w:ind w:left="1440" w:hanging="1440"/>
        <w:rPr>
          <w:sz w:val="23"/>
        </w:rPr>
      </w:pPr>
      <w:r>
        <w:rPr>
          <w:sz w:val="23"/>
        </w:rPr>
        <w:tab/>
        <w:t>.1</w:t>
      </w:r>
      <w:r>
        <w:rPr>
          <w:sz w:val="23"/>
        </w:rPr>
        <w:tab/>
        <w:t>Platform ...</w:t>
      </w:r>
      <w:r>
        <w:rPr>
          <w:i/>
          <w:sz w:val="23"/>
        </w:rPr>
        <w:t>(name/number if available)</w:t>
      </w:r>
      <w:r>
        <w:rPr>
          <w:sz w:val="23"/>
        </w:rPr>
        <w:t xml:space="preserve"> reported / established in position... at ... </w:t>
      </w:r>
      <w:r>
        <w:rPr>
          <w:i/>
          <w:sz w:val="23"/>
        </w:rPr>
        <w:t>(dateand time)</w:t>
      </w:r>
      <w:r>
        <w:rPr>
          <w:sz w:val="23"/>
        </w:rPr>
        <w:t xml:space="preserve">.Wide berth requested </w:t>
      </w:r>
      <w:r>
        <w:rPr>
          <w:i/>
          <w:sz w:val="23"/>
        </w:rPr>
        <w:t>(if requested).</w:t>
      </w:r>
    </w:p>
    <w:p w14:paraId="5577F6E0" w14:textId="77777777" w:rsidR="000A7CDE" w:rsidRDefault="000A7CDE">
      <w:pPr>
        <w:rPr>
          <w:sz w:val="23"/>
        </w:rPr>
      </w:pPr>
      <w:r>
        <w:rPr>
          <w:sz w:val="23"/>
        </w:rPr>
        <w:tab/>
        <w:t>.2</w:t>
      </w:r>
      <w:r>
        <w:rPr>
          <w:sz w:val="23"/>
        </w:rPr>
        <w:tab/>
        <w:t>Platform ...</w:t>
      </w:r>
      <w:r>
        <w:rPr>
          <w:i/>
          <w:sz w:val="23"/>
        </w:rPr>
        <w:t>(name/number if available)</w:t>
      </w:r>
      <w:r>
        <w:rPr>
          <w:sz w:val="23"/>
        </w:rPr>
        <w:t xml:space="preserve"> removed from ...</w:t>
      </w:r>
      <w:r>
        <w:rPr>
          <w:i/>
          <w:sz w:val="23"/>
        </w:rPr>
        <w:t>(position)</w:t>
      </w:r>
      <w:r>
        <w:rPr>
          <w:sz w:val="23"/>
        </w:rPr>
        <w:t xml:space="preserve"> on ... </w:t>
      </w:r>
      <w:r>
        <w:rPr>
          <w:i/>
          <w:sz w:val="23"/>
        </w:rPr>
        <w:t>(date)</w:t>
      </w:r>
      <w:r>
        <w:rPr>
          <w:sz w:val="23"/>
        </w:rPr>
        <w:t>.</w:t>
      </w:r>
    </w:p>
    <w:p w14:paraId="7646DC9E" w14:textId="77777777" w:rsidR="000A7CDE" w:rsidRDefault="000A7CDE">
      <w:pPr>
        <w:tabs>
          <w:tab w:val="left" w:pos="720"/>
        </w:tabs>
        <w:ind w:left="1440" w:hanging="1440"/>
        <w:rPr>
          <w:sz w:val="23"/>
        </w:rPr>
      </w:pPr>
      <w:r>
        <w:rPr>
          <w:sz w:val="23"/>
        </w:rPr>
        <w:tab/>
        <w:t>.3</w:t>
      </w:r>
      <w:r>
        <w:rPr>
          <w:sz w:val="23"/>
        </w:rPr>
        <w:tab/>
        <w:t>Pipeline / platform ...</w:t>
      </w:r>
      <w:r>
        <w:rPr>
          <w:i/>
          <w:sz w:val="23"/>
        </w:rPr>
        <w:t>(name/number if available)</w:t>
      </w:r>
      <w:r>
        <w:rPr>
          <w:sz w:val="23"/>
        </w:rPr>
        <w:t xml:space="preserve"> in position ...  spilling oil / leaking gas. Wide berth requested.</w:t>
      </w:r>
    </w:p>
    <w:p w14:paraId="178A9329" w14:textId="77777777" w:rsidR="000A7CDE" w:rsidRDefault="000A7CDE">
      <w:pPr>
        <w:tabs>
          <w:tab w:val="left" w:pos="720"/>
        </w:tabs>
        <w:ind w:left="1440" w:hanging="1440"/>
        <w:rPr>
          <w:sz w:val="23"/>
        </w:rPr>
      </w:pPr>
      <w:r>
        <w:rPr>
          <w:sz w:val="23"/>
        </w:rPr>
        <w:tab/>
        <w:t>.4</w:t>
      </w:r>
      <w:r>
        <w:rPr>
          <w:sz w:val="23"/>
        </w:rPr>
        <w:tab/>
        <w:t>Derelict platform ...</w:t>
      </w:r>
      <w:r>
        <w:rPr>
          <w:i/>
          <w:sz w:val="23"/>
        </w:rPr>
        <w:t>(name/number if available)</w:t>
      </w:r>
      <w:r>
        <w:rPr>
          <w:sz w:val="23"/>
        </w:rPr>
        <w:t xml:space="preserve"> being removed from ...</w:t>
      </w:r>
      <w:r>
        <w:rPr>
          <w:i/>
          <w:sz w:val="23"/>
        </w:rPr>
        <w:t>(position)</w:t>
      </w:r>
      <w:r>
        <w:rPr>
          <w:sz w:val="23"/>
        </w:rPr>
        <w:t xml:space="preserve"> at ... </w:t>
      </w:r>
      <w:r>
        <w:rPr>
          <w:i/>
          <w:sz w:val="23"/>
        </w:rPr>
        <w:t>(date and time)</w:t>
      </w:r>
      <w:r>
        <w:rPr>
          <w:sz w:val="23"/>
        </w:rPr>
        <w:t>.Wide berth requested.</w:t>
      </w:r>
    </w:p>
    <w:p w14:paraId="3A3C45D1" w14:textId="77777777" w:rsidR="000A7CDE" w:rsidRDefault="000A7CDE">
      <w:pPr>
        <w:rPr>
          <w:sz w:val="23"/>
        </w:rPr>
      </w:pPr>
    </w:p>
    <w:p w14:paraId="354F2610" w14:textId="77777777" w:rsidR="000A7CDE" w:rsidRDefault="000A7CDE">
      <w:pPr>
        <w:rPr>
          <w:sz w:val="23"/>
        </w:rPr>
      </w:pPr>
      <w:r>
        <w:rPr>
          <w:sz w:val="23"/>
        </w:rPr>
        <w:t>.5.5</w:t>
      </w:r>
      <w:r>
        <w:rPr>
          <w:sz w:val="23"/>
        </w:rPr>
        <w:tab/>
      </w:r>
      <w:r>
        <w:rPr>
          <w:sz w:val="23"/>
        </w:rPr>
        <w:tab/>
      </w:r>
      <w:r>
        <w:rPr>
          <w:b/>
          <w:sz w:val="23"/>
        </w:rPr>
        <w:t>Defective locks or bridges</w:t>
      </w:r>
    </w:p>
    <w:p w14:paraId="38740410" w14:textId="77777777" w:rsidR="000A7CDE" w:rsidRDefault="000A7CDE">
      <w:pPr>
        <w:rPr>
          <w:sz w:val="23"/>
        </w:rPr>
      </w:pPr>
    </w:p>
    <w:p w14:paraId="55CCA1E4" w14:textId="77777777" w:rsidR="000A7CDE" w:rsidRDefault="000A7CDE">
      <w:pPr>
        <w:rPr>
          <w:sz w:val="23"/>
        </w:rPr>
      </w:pPr>
      <w:r>
        <w:rPr>
          <w:sz w:val="23"/>
        </w:rPr>
        <w:tab/>
        <w:t>.1</w:t>
      </w:r>
      <w:r>
        <w:rPr>
          <w:sz w:val="23"/>
        </w:rPr>
        <w:tab/>
        <w:t>Lock ...</w:t>
      </w:r>
      <w:r>
        <w:rPr>
          <w:i/>
          <w:sz w:val="23"/>
        </w:rPr>
        <w:t>(name)</w:t>
      </w:r>
      <w:r>
        <w:rPr>
          <w:sz w:val="23"/>
        </w:rPr>
        <w:t xml:space="preserve"> defective.</w:t>
      </w:r>
    </w:p>
    <w:p w14:paraId="266B9DFE" w14:textId="77777777" w:rsidR="000A7CDE" w:rsidRDefault="000A7CDE">
      <w:pPr>
        <w:rPr>
          <w:sz w:val="23"/>
        </w:rPr>
      </w:pPr>
      <w:r>
        <w:rPr>
          <w:sz w:val="23"/>
        </w:rPr>
        <w:tab/>
        <w:t>.1.1</w:t>
      </w:r>
      <w:r>
        <w:rPr>
          <w:sz w:val="23"/>
        </w:rPr>
        <w:tab/>
      </w:r>
      <w:r>
        <w:rPr>
          <w:sz w:val="23"/>
        </w:rPr>
        <w:tab/>
        <w:t>For entering ...</w:t>
      </w:r>
      <w:r>
        <w:rPr>
          <w:i/>
          <w:sz w:val="23"/>
        </w:rPr>
        <w:t>(charted name of place)</w:t>
      </w:r>
      <w:r>
        <w:rPr>
          <w:sz w:val="23"/>
        </w:rPr>
        <w:t xml:space="preserve"> use lock ...</w:t>
      </w:r>
      <w:r>
        <w:rPr>
          <w:i/>
          <w:sz w:val="23"/>
        </w:rPr>
        <w:t>(name)</w:t>
      </w:r>
      <w:r>
        <w:rPr>
          <w:sz w:val="23"/>
        </w:rPr>
        <w:t>.</w:t>
      </w:r>
    </w:p>
    <w:p w14:paraId="0998DDE9" w14:textId="77777777" w:rsidR="000A7CDE" w:rsidRDefault="000A7CDE">
      <w:pPr>
        <w:rPr>
          <w:sz w:val="23"/>
        </w:rPr>
      </w:pPr>
      <w:r>
        <w:rPr>
          <w:sz w:val="23"/>
        </w:rPr>
        <w:tab/>
        <w:t>.2</w:t>
      </w:r>
      <w:r>
        <w:rPr>
          <w:sz w:val="23"/>
        </w:rPr>
        <w:tab/>
        <w:t xml:space="preserve">Lock / bridge ... </w:t>
      </w:r>
      <w:r>
        <w:rPr>
          <w:i/>
          <w:sz w:val="23"/>
        </w:rPr>
        <w:t>(name)</w:t>
      </w:r>
      <w:r>
        <w:rPr>
          <w:sz w:val="23"/>
        </w:rPr>
        <w:t xml:space="preserve"> defective.</w:t>
      </w:r>
    </w:p>
    <w:p w14:paraId="4885F5CE" w14:textId="77777777" w:rsidR="000A7CDE" w:rsidRDefault="000A7CDE">
      <w:pPr>
        <w:rPr>
          <w:sz w:val="23"/>
        </w:rPr>
      </w:pPr>
      <w:r>
        <w:rPr>
          <w:sz w:val="23"/>
        </w:rPr>
        <w:lastRenderedPageBreak/>
        <w:tab/>
        <w:t>.2.1</w:t>
      </w:r>
      <w:r>
        <w:rPr>
          <w:sz w:val="23"/>
        </w:rPr>
        <w:tab/>
      </w:r>
      <w:r>
        <w:rPr>
          <w:sz w:val="23"/>
        </w:rPr>
        <w:tab/>
        <w:t>Avoid this area - no possibility for vessels to turn.</w:t>
      </w:r>
    </w:p>
    <w:p w14:paraId="5633C896" w14:textId="77777777" w:rsidR="000A7CDE" w:rsidRDefault="000A7CDE">
      <w:pPr>
        <w:rPr>
          <w:sz w:val="23"/>
        </w:rPr>
      </w:pPr>
      <w:r>
        <w:rPr>
          <w:sz w:val="23"/>
        </w:rPr>
        <w:br w:type="page"/>
      </w:r>
    </w:p>
    <w:p w14:paraId="1BA2F9C9" w14:textId="77777777" w:rsidR="000A7CDE" w:rsidRDefault="000A7CDE">
      <w:pPr>
        <w:rPr>
          <w:sz w:val="23"/>
        </w:rPr>
      </w:pPr>
      <w:r>
        <w:rPr>
          <w:sz w:val="23"/>
        </w:rPr>
        <w:t xml:space="preserve">.5.6 </w:t>
      </w:r>
      <w:r>
        <w:rPr>
          <w:sz w:val="23"/>
        </w:rPr>
        <w:tab/>
      </w:r>
      <w:r>
        <w:rPr>
          <w:b/>
          <w:sz w:val="23"/>
        </w:rPr>
        <w:tab/>
        <w:t>Military operations</w:t>
      </w:r>
    </w:p>
    <w:p w14:paraId="56555EF2" w14:textId="77777777" w:rsidR="000A7CDE" w:rsidRDefault="000A7CDE">
      <w:pPr>
        <w:rPr>
          <w:sz w:val="23"/>
        </w:rPr>
      </w:pPr>
    </w:p>
    <w:p w14:paraId="24285C55" w14:textId="77777777" w:rsidR="000A7CDE" w:rsidRDefault="000A7CDE">
      <w:pPr>
        <w:tabs>
          <w:tab w:val="left" w:pos="720"/>
        </w:tabs>
        <w:ind w:left="1440" w:hanging="1440"/>
        <w:rPr>
          <w:i/>
          <w:sz w:val="23"/>
        </w:rPr>
      </w:pPr>
      <w:r>
        <w:rPr>
          <w:sz w:val="23"/>
        </w:rPr>
        <w:tab/>
        <w:t>.1</w:t>
      </w:r>
      <w:r>
        <w:rPr>
          <w:sz w:val="23"/>
        </w:rPr>
        <w:tab/>
        <w:t xml:space="preserve">Gunnery / rocket firing / missile / torpedo / underwater ordnance exercises in area bounded by ... </w:t>
      </w:r>
      <w:r>
        <w:rPr>
          <w:i/>
          <w:sz w:val="23"/>
        </w:rPr>
        <w:t>(positions)</w:t>
      </w:r>
      <w:r>
        <w:rPr>
          <w:sz w:val="23"/>
        </w:rPr>
        <w:t xml:space="preserve"> from ... </w:t>
      </w:r>
      <w:r>
        <w:rPr>
          <w:i/>
          <w:sz w:val="23"/>
        </w:rPr>
        <w:t>(date and time)</w:t>
      </w:r>
      <w:r>
        <w:rPr>
          <w:sz w:val="23"/>
        </w:rPr>
        <w:t xml:space="preserve"> to... </w:t>
      </w:r>
      <w:r>
        <w:rPr>
          <w:i/>
          <w:sz w:val="23"/>
        </w:rPr>
        <w:t>(date and time)</w:t>
      </w:r>
      <w:r>
        <w:rPr>
          <w:sz w:val="23"/>
        </w:rPr>
        <w:t xml:space="preserve">. Wide berth requested </w:t>
      </w:r>
      <w:r>
        <w:rPr>
          <w:i/>
          <w:sz w:val="23"/>
        </w:rPr>
        <w:t>(if requested).</w:t>
      </w:r>
    </w:p>
    <w:p w14:paraId="3B6AEA5E" w14:textId="77777777" w:rsidR="000A7CDE" w:rsidRDefault="000A7CDE">
      <w:pPr>
        <w:rPr>
          <w:sz w:val="23"/>
        </w:rPr>
      </w:pPr>
      <w:r>
        <w:rPr>
          <w:sz w:val="23"/>
        </w:rPr>
        <w:tab/>
        <w:t>.2</w:t>
      </w:r>
      <w:r>
        <w:rPr>
          <w:sz w:val="23"/>
        </w:rPr>
        <w:tab/>
        <w:t>Mine clearing operations from ...</w:t>
      </w:r>
      <w:r>
        <w:rPr>
          <w:i/>
          <w:sz w:val="23"/>
        </w:rPr>
        <w:t>(date time)</w:t>
      </w:r>
      <w:r>
        <w:rPr>
          <w:sz w:val="23"/>
        </w:rPr>
        <w:t xml:space="preserve"> to ...</w:t>
      </w:r>
      <w:r>
        <w:rPr>
          <w:i/>
          <w:sz w:val="23"/>
        </w:rPr>
        <w:t>(date and time)</w:t>
      </w:r>
      <w:r>
        <w:rPr>
          <w:sz w:val="23"/>
        </w:rPr>
        <w:t xml:space="preserve"> in area bounded </w:t>
      </w:r>
    </w:p>
    <w:p w14:paraId="0FADE88D" w14:textId="77777777" w:rsidR="000A7CDE" w:rsidRDefault="000A7CDE">
      <w:pPr>
        <w:rPr>
          <w:sz w:val="23"/>
        </w:rPr>
      </w:pPr>
      <w:r>
        <w:rPr>
          <w:sz w:val="23"/>
        </w:rPr>
        <w:tab/>
      </w:r>
      <w:r>
        <w:rPr>
          <w:sz w:val="23"/>
        </w:rPr>
        <w:tab/>
        <w:t>by ...</w:t>
      </w:r>
      <w:r>
        <w:rPr>
          <w:i/>
          <w:sz w:val="23"/>
        </w:rPr>
        <w:t>(positions)</w:t>
      </w:r>
      <w:r>
        <w:rPr>
          <w:sz w:val="23"/>
        </w:rPr>
        <w:t>.Wide berth requested.  Contact via VHF channel ...</w:t>
      </w:r>
      <w:r>
        <w:rPr>
          <w:i/>
          <w:sz w:val="23"/>
        </w:rPr>
        <w:t>(number)</w:t>
      </w:r>
    </w:p>
    <w:p w14:paraId="1DBF18E1" w14:textId="77777777" w:rsidR="000A7CDE" w:rsidRDefault="000A7CDE">
      <w:pPr>
        <w:rPr>
          <w:i/>
          <w:sz w:val="23"/>
        </w:rPr>
      </w:pPr>
      <w:r>
        <w:rPr>
          <w:sz w:val="23"/>
        </w:rPr>
        <w:tab/>
      </w:r>
      <w:r>
        <w:rPr>
          <w:sz w:val="23"/>
        </w:rPr>
        <w:tab/>
      </w:r>
      <w:r>
        <w:rPr>
          <w:i/>
          <w:sz w:val="23"/>
        </w:rPr>
        <w:t>(if requested).</w:t>
      </w:r>
    </w:p>
    <w:p w14:paraId="472A374B" w14:textId="77777777" w:rsidR="000A7CDE" w:rsidRDefault="000A7CDE">
      <w:pPr>
        <w:rPr>
          <w:sz w:val="23"/>
        </w:rPr>
      </w:pPr>
    </w:p>
    <w:p w14:paraId="399823FE" w14:textId="77777777" w:rsidR="000A7CDE" w:rsidRDefault="000A7CDE">
      <w:pPr>
        <w:keepNext/>
        <w:keepLines/>
        <w:rPr>
          <w:sz w:val="23"/>
        </w:rPr>
      </w:pPr>
      <w:r>
        <w:rPr>
          <w:sz w:val="23"/>
        </w:rPr>
        <w:t>.5.7</w:t>
      </w:r>
      <w:r>
        <w:rPr>
          <w:sz w:val="23"/>
        </w:rPr>
        <w:tab/>
      </w:r>
      <w:r>
        <w:rPr>
          <w:sz w:val="23"/>
        </w:rPr>
        <w:tab/>
      </w:r>
      <w:r>
        <w:rPr>
          <w:b/>
          <w:sz w:val="23"/>
        </w:rPr>
        <w:t>Fishery</w:t>
      </w:r>
    </w:p>
    <w:p w14:paraId="1CA9A8C2" w14:textId="77777777" w:rsidR="000A7CDE" w:rsidRDefault="000A7CDE">
      <w:pPr>
        <w:keepNext/>
        <w:keepLines/>
        <w:rPr>
          <w:sz w:val="23"/>
        </w:rPr>
      </w:pPr>
    </w:p>
    <w:p w14:paraId="33BBDA04" w14:textId="77777777" w:rsidR="000A7CDE" w:rsidRDefault="000A7CDE">
      <w:pPr>
        <w:keepNext/>
        <w:keepLines/>
        <w:rPr>
          <w:sz w:val="23"/>
        </w:rPr>
      </w:pPr>
      <w:r>
        <w:rPr>
          <w:sz w:val="23"/>
        </w:rPr>
        <w:tab/>
        <w:t>.1</w:t>
      </w:r>
      <w:r>
        <w:rPr>
          <w:sz w:val="23"/>
        </w:rPr>
        <w:tab/>
        <w:t>Small fishing boats in area around ... Navigate with caution.</w:t>
      </w:r>
    </w:p>
    <w:p w14:paraId="48A7A67E" w14:textId="77777777" w:rsidR="000A7CDE" w:rsidRDefault="000A7CDE">
      <w:pPr>
        <w:keepNext/>
        <w:keepLines/>
        <w:rPr>
          <w:sz w:val="23"/>
        </w:rPr>
      </w:pPr>
      <w:r>
        <w:rPr>
          <w:sz w:val="23"/>
        </w:rPr>
        <w:tab/>
        <w:t>.2</w:t>
      </w:r>
      <w:r>
        <w:rPr>
          <w:sz w:val="23"/>
        </w:rPr>
        <w:tab/>
        <w:t>Is fishing gear ahead of me?</w:t>
      </w:r>
    </w:p>
    <w:p w14:paraId="62AAFDD9" w14:textId="77777777" w:rsidR="000A7CDE" w:rsidRDefault="000A7CDE">
      <w:pPr>
        <w:keepNext/>
        <w:keepLines/>
        <w:rPr>
          <w:sz w:val="23"/>
        </w:rPr>
      </w:pPr>
      <w:r>
        <w:rPr>
          <w:sz w:val="23"/>
        </w:rPr>
        <w:tab/>
        <w:t>.2.1</w:t>
      </w:r>
      <w:r>
        <w:rPr>
          <w:sz w:val="23"/>
        </w:rPr>
        <w:tab/>
      </w:r>
      <w:r>
        <w:rPr>
          <w:sz w:val="23"/>
        </w:rPr>
        <w:tab/>
        <w:t>No fishing gear ahead of you.</w:t>
      </w:r>
    </w:p>
    <w:p w14:paraId="54D95203" w14:textId="77777777" w:rsidR="000A7CDE" w:rsidRDefault="000A7CDE">
      <w:pPr>
        <w:rPr>
          <w:sz w:val="23"/>
        </w:rPr>
      </w:pPr>
      <w:r>
        <w:rPr>
          <w:sz w:val="23"/>
        </w:rPr>
        <w:tab/>
        <w:t>.2.2</w:t>
      </w:r>
      <w:r>
        <w:rPr>
          <w:sz w:val="23"/>
        </w:rPr>
        <w:tab/>
      </w:r>
      <w:r>
        <w:rPr>
          <w:sz w:val="23"/>
        </w:rPr>
        <w:tab/>
        <w:t xml:space="preserve">Yes, fishing gear with buoys / without buoys in position .../ area around ... </w:t>
      </w:r>
    </w:p>
    <w:p w14:paraId="302C114F" w14:textId="77777777" w:rsidR="000A7CDE" w:rsidRDefault="000A7CDE">
      <w:pPr>
        <w:rPr>
          <w:sz w:val="23"/>
        </w:rPr>
      </w:pPr>
      <w:r>
        <w:rPr>
          <w:sz w:val="23"/>
        </w:rPr>
        <w:tab/>
      </w:r>
      <w:r>
        <w:rPr>
          <w:sz w:val="23"/>
        </w:rPr>
        <w:tab/>
      </w:r>
      <w:r>
        <w:rPr>
          <w:sz w:val="23"/>
        </w:rPr>
        <w:tab/>
        <w:t>Navigate with caution.</w:t>
      </w:r>
    </w:p>
    <w:p w14:paraId="25A0E3D6" w14:textId="77777777" w:rsidR="000A7CDE" w:rsidRDefault="000A7CDE">
      <w:pPr>
        <w:rPr>
          <w:sz w:val="23"/>
        </w:rPr>
      </w:pPr>
      <w:r>
        <w:rPr>
          <w:sz w:val="23"/>
        </w:rPr>
        <w:tab/>
        <w:t>.3</w:t>
      </w:r>
      <w:r>
        <w:rPr>
          <w:sz w:val="23"/>
        </w:rPr>
        <w:tab/>
        <w:t>Fishing gear has fouled my propeller(s).</w:t>
      </w:r>
    </w:p>
    <w:p w14:paraId="28513DF1" w14:textId="77777777" w:rsidR="000A7CDE" w:rsidRDefault="000A7CDE">
      <w:pPr>
        <w:rPr>
          <w:sz w:val="23"/>
        </w:rPr>
      </w:pPr>
      <w:r>
        <w:rPr>
          <w:sz w:val="23"/>
        </w:rPr>
        <w:tab/>
        <w:t>.4</w:t>
      </w:r>
      <w:r>
        <w:rPr>
          <w:sz w:val="23"/>
        </w:rPr>
        <w:tab/>
        <w:t>You have caught my fishing gear.</w:t>
      </w:r>
    </w:p>
    <w:p w14:paraId="4FC21F0A" w14:textId="77777777" w:rsidR="000A7CDE" w:rsidRDefault="000A7CDE">
      <w:pPr>
        <w:rPr>
          <w:sz w:val="23"/>
        </w:rPr>
      </w:pPr>
      <w:r>
        <w:rPr>
          <w:sz w:val="23"/>
        </w:rPr>
        <w:tab/>
        <w:t>.5</w:t>
      </w:r>
      <w:r>
        <w:rPr>
          <w:sz w:val="23"/>
        </w:rPr>
        <w:tab/>
        <w:t>Advise you to recover your fishing gear.</w:t>
      </w:r>
    </w:p>
    <w:p w14:paraId="652DB053" w14:textId="77777777" w:rsidR="000A7CDE" w:rsidRDefault="000A7CDE">
      <w:pPr>
        <w:rPr>
          <w:sz w:val="23"/>
        </w:rPr>
      </w:pPr>
      <w:r>
        <w:rPr>
          <w:sz w:val="23"/>
        </w:rPr>
        <w:tab/>
        <w:t>.6</w:t>
      </w:r>
      <w:r>
        <w:rPr>
          <w:sz w:val="23"/>
        </w:rPr>
        <w:tab/>
        <w:t>Fishing in area ...  prohibited.</w:t>
      </w:r>
    </w:p>
    <w:p w14:paraId="24D25D5C" w14:textId="77777777" w:rsidR="000A7CDE" w:rsidRDefault="000A7CDE">
      <w:pPr>
        <w:rPr>
          <w:sz w:val="23"/>
        </w:rPr>
      </w:pPr>
    </w:p>
    <w:p w14:paraId="355459E8" w14:textId="77777777" w:rsidR="000A7CDE" w:rsidRDefault="000A7CDE">
      <w:pPr>
        <w:rPr>
          <w:sz w:val="23"/>
        </w:rPr>
      </w:pPr>
      <w:r>
        <w:rPr>
          <w:b/>
          <w:sz w:val="23"/>
        </w:rPr>
        <w:t>A1/3.3</w:t>
      </w:r>
      <w:r>
        <w:rPr>
          <w:sz w:val="23"/>
        </w:rPr>
        <w:t xml:space="preserve">  </w:t>
      </w:r>
      <w:r>
        <w:rPr>
          <w:sz w:val="23"/>
        </w:rPr>
        <w:tab/>
      </w:r>
      <w:r>
        <w:rPr>
          <w:b/>
          <w:sz w:val="23"/>
        </w:rPr>
        <w:t>Environmental protection communications</w:t>
      </w:r>
    </w:p>
    <w:p w14:paraId="0009D7B3" w14:textId="77777777" w:rsidR="000A7CDE" w:rsidRDefault="000A7CDE">
      <w:pPr>
        <w:rPr>
          <w:sz w:val="23"/>
        </w:rPr>
      </w:pPr>
    </w:p>
    <w:p w14:paraId="14A4AD45" w14:textId="77777777" w:rsidR="000A7CDE" w:rsidRDefault="000A7CDE">
      <w:pPr>
        <w:rPr>
          <w:sz w:val="23"/>
        </w:rPr>
      </w:pPr>
      <w:r>
        <w:rPr>
          <w:sz w:val="23"/>
        </w:rPr>
        <w:tab/>
        <w:t>.1</w:t>
      </w:r>
      <w:r>
        <w:rPr>
          <w:sz w:val="23"/>
        </w:rPr>
        <w:tab/>
        <w:t xml:space="preserve">Located oil spill in position ... extending ... </w:t>
      </w:r>
      <w:r>
        <w:rPr>
          <w:i/>
          <w:sz w:val="23"/>
        </w:rPr>
        <w:t>(length and width in metres)</w:t>
      </w:r>
    </w:p>
    <w:p w14:paraId="0C97EF3C" w14:textId="77777777" w:rsidR="000A7CDE" w:rsidRDefault="000A7CDE">
      <w:pPr>
        <w:ind w:left="720" w:firstLine="720"/>
        <w:rPr>
          <w:sz w:val="23"/>
        </w:rPr>
      </w:pPr>
      <w:r>
        <w:rPr>
          <w:sz w:val="23"/>
        </w:rPr>
        <w:t xml:space="preserve"> to ... </w:t>
      </w:r>
      <w:r>
        <w:rPr>
          <w:i/>
          <w:sz w:val="23"/>
        </w:rPr>
        <w:t>(cardinal</w:t>
      </w:r>
      <w:r>
        <w:rPr>
          <w:i/>
          <w:sz w:val="23"/>
        </w:rPr>
        <w:tab/>
        <w:t>points).</w:t>
      </w:r>
    </w:p>
    <w:p w14:paraId="3BC196A6" w14:textId="77777777" w:rsidR="000A7CDE" w:rsidRDefault="000A7CDE">
      <w:pPr>
        <w:rPr>
          <w:sz w:val="23"/>
        </w:rPr>
      </w:pPr>
      <w:r>
        <w:rPr>
          <w:sz w:val="23"/>
        </w:rPr>
        <w:tab/>
        <w:t>.2</w:t>
      </w:r>
      <w:r>
        <w:rPr>
          <w:sz w:val="23"/>
        </w:rPr>
        <w:tab/>
        <w:t xml:space="preserve">Located oil spill </w:t>
      </w:r>
    </w:p>
    <w:p w14:paraId="0CBD3B63" w14:textId="77777777" w:rsidR="000A7CDE" w:rsidRDefault="000A7CDE">
      <w:pPr>
        <w:rPr>
          <w:sz w:val="23"/>
        </w:rPr>
      </w:pPr>
      <w:r>
        <w:rPr>
          <w:sz w:val="23"/>
        </w:rPr>
        <w:tab/>
      </w:r>
      <w:r>
        <w:rPr>
          <w:sz w:val="23"/>
        </w:rPr>
        <w:tab/>
      </w:r>
      <w:r>
        <w:rPr>
          <w:sz w:val="23"/>
        </w:rPr>
        <w:tab/>
        <w:t>~ in your wake.</w:t>
      </w:r>
    </w:p>
    <w:p w14:paraId="529C0780" w14:textId="77777777" w:rsidR="000A7CDE" w:rsidRDefault="000A7CDE">
      <w:pPr>
        <w:rPr>
          <w:sz w:val="23"/>
        </w:rPr>
      </w:pPr>
      <w:r>
        <w:rPr>
          <w:sz w:val="23"/>
        </w:rPr>
        <w:tab/>
      </w:r>
      <w:r>
        <w:rPr>
          <w:sz w:val="23"/>
        </w:rPr>
        <w:tab/>
      </w:r>
      <w:r>
        <w:rPr>
          <w:sz w:val="23"/>
        </w:rPr>
        <w:tab/>
        <w:t>~ in the wake of MV ... .</w:t>
      </w:r>
    </w:p>
    <w:p w14:paraId="46D89EBA" w14:textId="77777777" w:rsidR="000A7CDE" w:rsidRDefault="000A7CDE">
      <w:pPr>
        <w:rPr>
          <w:sz w:val="23"/>
        </w:rPr>
      </w:pPr>
      <w:r>
        <w:rPr>
          <w:sz w:val="23"/>
        </w:rPr>
        <w:tab/>
        <w:t>.3</w:t>
      </w:r>
      <w:r>
        <w:rPr>
          <w:sz w:val="23"/>
        </w:rPr>
        <w:tab/>
        <w:t>I have / MV ... has accidental spillage of oil / ... .</w:t>
      </w:r>
    </w:p>
    <w:p w14:paraId="7F4E2E9E" w14:textId="77777777" w:rsidR="000A7CDE" w:rsidRDefault="000A7CDE">
      <w:pPr>
        <w:rPr>
          <w:sz w:val="23"/>
        </w:rPr>
      </w:pPr>
      <w:r>
        <w:rPr>
          <w:sz w:val="23"/>
        </w:rPr>
        <w:tab/>
        <w:t>.4</w:t>
      </w:r>
      <w:r>
        <w:rPr>
          <w:sz w:val="23"/>
        </w:rPr>
        <w:tab/>
        <w:t>Can you / MV ... stop spillage?</w:t>
      </w:r>
    </w:p>
    <w:p w14:paraId="755F568F" w14:textId="77777777" w:rsidR="000A7CDE" w:rsidRDefault="000A7CDE">
      <w:pPr>
        <w:rPr>
          <w:sz w:val="23"/>
        </w:rPr>
      </w:pPr>
      <w:r>
        <w:rPr>
          <w:sz w:val="23"/>
        </w:rPr>
        <w:tab/>
        <w:t>.4.1</w:t>
      </w:r>
      <w:r>
        <w:rPr>
          <w:sz w:val="23"/>
        </w:rPr>
        <w:tab/>
      </w:r>
      <w:r>
        <w:rPr>
          <w:sz w:val="23"/>
        </w:rPr>
        <w:tab/>
        <w:t>Yes, I  / MV ... can stop spillage.</w:t>
      </w:r>
    </w:p>
    <w:p w14:paraId="6588B331" w14:textId="77777777" w:rsidR="000A7CDE" w:rsidRDefault="000A7CDE">
      <w:pPr>
        <w:rPr>
          <w:sz w:val="23"/>
        </w:rPr>
      </w:pPr>
      <w:r>
        <w:rPr>
          <w:sz w:val="23"/>
        </w:rPr>
        <w:tab/>
        <w:t>.4.2</w:t>
      </w:r>
      <w:r>
        <w:rPr>
          <w:sz w:val="23"/>
        </w:rPr>
        <w:tab/>
      </w:r>
      <w:r>
        <w:rPr>
          <w:sz w:val="23"/>
        </w:rPr>
        <w:tab/>
        <w:t>No, I / MV ... cannot stop spillage.</w:t>
      </w:r>
    </w:p>
    <w:p w14:paraId="484F59C2" w14:textId="77777777" w:rsidR="000A7CDE" w:rsidRDefault="000A7CDE">
      <w:pPr>
        <w:rPr>
          <w:sz w:val="23"/>
        </w:rPr>
      </w:pPr>
      <w:r>
        <w:rPr>
          <w:sz w:val="23"/>
        </w:rPr>
        <w:tab/>
        <w:t>.5</w:t>
      </w:r>
      <w:r>
        <w:rPr>
          <w:sz w:val="23"/>
        </w:rPr>
        <w:tab/>
        <w:t>What kind of assistance is required?</w:t>
      </w:r>
    </w:p>
    <w:p w14:paraId="27334417" w14:textId="77777777" w:rsidR="000A7CDE" w:rsidRDefault="000A7CDE">
      <w:pPr>
        <w:rPr>
          <w:sz w:val="23"/>
        </w:rPr>
      </w:pPr>
      <w:r>
        <w:rPr>
          <w:sz w:val="23"/>
        </w:rPr>
        <w:tab/>
        <w:t>.5.1</w:t>
      </w:r>
      <w:r>
        <w:rPr>
          <w:sz w:val="23"/>
        </w:rPr>
        <w:tab/>
      </w:r>
      <w:r>
        <w:rPr>
          <w:sz w:val="23"/>
        </w:rPr>
        <w:tab/>
        <w:t xml:space="preserve">I require / MV ... requires </w:t>
      </w:r>
    </w:p>
    <w:p w14:paraId="74C7ED4F" w14:textId="77777777" w:rsidR="000A7CDE" w:rsidRDefault="000A7CDE">
      <w:pPr>
        <w:rPr>
          <w:sz w:val="23"/>
        </w:rPr>
      </w:pPr>
      <w:r>
        <w:rPr>
          <w:sz w:val="23"/>
        </w:rPr>
        <w:tab/>
      </w:r>
      <w:r>
        <w:rPr>
          <w:sz w:val="23"/>
        </w:rPr>
        <w:tab/>
      </w:r>
      <w:r>
        <w:rPr>
          <w:sz w:val="23"/>
        </w:rPr>
        <w:tab/>
      </w:r>
      <w:r>
        <w:rPr>
          <w:sz w:val="23"/>
        </w:rPr>
        <w:tab/>
        <w:t>~ oil clearance assistance.</w:t>
      </w:r>
    </w:p>
    <w:p w14:paraId="34E7F06D" w14:textId="77777777" w:rsidR="000A7CDE" w:rsidRDefault="000A7CDE">
      <w:pPr>
        <w:rPr>
          <w:sz w:val="23"/>
        </w:rPr>
      </w:pPr>
      <w:r>
        <w:rPr>
          <w:sz w:val="23"/>
        </w:rPr>
        <w:tab/>
      </w:r>
      <w:r>
        <w:rPr>
          <w:sz w:val="23"/>
        </w:rPr>
        <w:tab/>
      </w:r>
      <w:r>
        <w:rPr>
          <w:sz w:val="23"/>
        </w:rPr>
        <w:tab/>
      </w:r>
      <w:r>
        <w:rPr>
          <w:sz w:val="23"/>
        </w:rPr>
        <w:tab/>
        <w:t>~ floating booms / oil dispersants / ... .</w:t>
      </w:r>
    </w:p>
    <w:p w14:paraId="40FF61D6" w14:textId="77777777" w:rsidR="000A7CDE" w:rsidRDefault="000A7CDE">
      <w:pPr>
        <w:rPr>
          <w:sz w:val="23"/>
        </w:rPr>
      </w:pPr>
      <w:r>
        <w:rPr>
          <w:sz w:val="23"/>
        </w:rPr>
        <w:tab/>
        <w:t>.5</w:t>
      </w:r>
      <w:r>
        <w:rPr>
          <w:sz w:val="23"/>
        </w:rPr>
        <w:tab/>
        <w:t>Stay in vicinity of pollution and co</w:t>
      </w:r>
      <w:r>
        <w:rPr>
          <w:sz w:val="23"/>
        </w:rPr>
        <w:noBreakHyphen/>
        <w:t>operate with oil clearance team.</w:t>
      </w:r>
    </w:p>
    <w:p w14:paraId="20591939" w14:textId="77777777" w:rsidR="000A7CDE" w:rsidRDefault="000A7CDE">
      <w:pPr>
        <w:rPr>
          <w:sz w:val="23"/>
        </w:rPr>
      </w:pPr>
      <w:r>
        <w:rPr>
          <w:sz w:val="23"/>
        </w:rPr>
        <w:tab/>
        <w:t>.6</w:t>
      </w:r>
      <w:r>
        <w:rPr>
          <w:sz w:val="23"/>
        </w:rPr>
        <w:tab/>
        <w:t>...</w:t>
      </w:r>
      <w:r>
        <w:rPr>
          <w:i/>
          <w:sz w:val="23"/>
        </w:rPr>
        <w:t xml:space="preserve"> (number) </w:t>
      </w:r>
      <w:r>
        <w:rPr>
          <w:sz w:val="23"/>
        </w:rPr>
        <w:t>barrels / drums / containers with IMDG Code marks reported adrift</w:t>
      </w:r>
    </w:p>
    <w:p w14:paraId="15296851" w14:textId="77777777" w:rsidR="000A7CDE" w:rsidRDefault="000A7CDE">
      <w:pPr>
        <w:rPr>
          <w:sz w:val="23"/>
        </w:rPr>
      </w:pPr>
      <w:r>
        <w:rPr>
          <w:sz w:val="23"/>
        </w:rPr>
        <w:tab/>
      </w:r>
      <w:r>
        <w:rPr>
          <w:sz w:val="23"/>
        </w:rPr>
        <w:tab/>
        <w:t xml:space="preserve"> near position..... .</w:t>
      </w:r>
    </w:p>
    <w:p w14:paraId="70939F46" w14:textId="77777777" w:rsidR="000A7CDE" w:rsidRDefault="000A7CDE">
      <w:pPr>
        <w:rPr>
          <w:sz w:val="23"/>
        </w:rPr>
      </w:pPr>
      <w:r>
        <w:rPr>
          <w:sz w:val="23"/>
        </w:rPr>
        <w:tab/>
        <w:t>.7</w:t>
      </w:r>
      <w:r>
        <w:rPr>
          <w:sz w:val="23"/>
        </w:rPr>
        <w:tab/>
        <w:t>Located a vessel dumping chemicals / waste / ... in position ... .</w:t>
      </w:r>
    </w:p>
    <w:p w14:paraId="6A5234F1" w14:textId="77777777" w:rsidR="000A7CDE" w:rsidRDefault="000A7CDE">
      <w:pPr>
        <w:rPr>
          <w:sz w:val="23"/>
        </w:rPr>
      </w:pPr>
      <w:r>
        <w:rPr>
          <w:sz w:val="23"/>
        </w:rPr>
        <w:tab/>
        <w:t>.7.1</w:t>
      </w:r>
      <w:r>
        <w:rPr>
          <w:sz w:val="23"/>
        </w:rPr>
        <w:tab/>
      </w:r>
      <w:r>
        <w:rPr>
          <w:sz w:val="23"/>
        </w:rPr>
        <w:tab/>
        <w:t>Located a vessel incinerating chemicals / waste / ... in position ... .</w:t>
      </w:r>
    </w:p>
    <w:p w14:paraId="6EC5ECC5" w14:textId="77777777" w:rsidR="000A7CDE" w:rsidRDefault="000A7CDE">
      <w:pPr>
        <w:rPr>
          <w:sz w:val="23"/>
        </w:rPr>
      </w:pPr>
      <w:r>
        <w:rPr>
          <w:sz w:val="23"/>
        </w:rPr>
        <w:tab/>
        <w:t>.8</w:t>
      </w:r>
      <w:r>
        <w:rPr>
          <w:sz w:val="23"/>
        </w:rPr>
        <w:tab/>
        <w:t>Can you identify the polluter?</w:t>
      </w:r>
    </w:p>
    <w:p w14:paraId="3A193EFF" w14:textId="77777777" w:rsidR="000A7CDE" w:rsidRDefault="000A7CDE">
      <w:pPr>
        <w:rPr>
          <w:sz w:val="23"/>
        </w:rPr>
      </w:pPr>
      <w:r>
        <w:rPr>
          <w:sz w:val="23"/>
        </w:rPr>
        <w:tab/>
        <w:t>.8.1</w:t>
      </w:r>
      <w:r>
        <w:rPr>
          <w:sz w:val="23"/>
        </w:rPr>
        <w:tab/>
      </w:r>
      <w:r>
        <w:rPr>
          <w:sz w:val="23"/>
        </w:rPr>
        <w:tab/>
        <w:t>Yes, I can identify the polluter - polluter is MV ... .</w:t>
      </w:r>
    </w:p>
    <w:p w14:paraId="7592992C" w14:textId="77777777" w:rsidR="000A7CDE" w:rsidRDefault="000A7CDE">
      <w:pPr>
        <w:rPr>
          <w:sz w:val="23"/>
        </w:rPr>
      </w:pPr>
      <w:r>
        <w:rPr>
          <w:sz w:val="23"/>
        </w:rPr>
        <w:tab/>
        <w:t>.8.2</w:t>
      </w:r>
      <w:r>
        <w:rPr>
          <w:sz w:val="23"/>
        </w:rPr>
        <w:tab/>
      </w:r>
      <w:r>
        <w:rPr>
          <w:sz w:val="23"/>
        </w:rPr>
        <w:tab/>
        <w:t>No, I cannot identify the polluter.</w:t>
      </w:r>
    </w:p>
    <w:p w14:paraId="140B1357" w14:textId="77777777" w:rsidR="000A7CDE" w:rsidRDefault="000A7CDE">
      <w:pPr>
        <w:rPr>
          <w:sz w:val="23"/>
        </w:rPr>
      </w:pPr>
      <w:r>
        <w:rPr>
          <w:sz w:val="23"/>
        </w:rPr>
        <w:tab/>
        <w:t>.9</w:t>
      </w:r>
      <w:r>
        <w:rPr>
          <w:sz w:val="23"/>
        </w:rPr>
        <w:tab/>
        <w:t>What is course and speed of the polluter?</w:t>
      </w:r>
    </w:p>
    <w:p w14:paraId="07F1A8E1" w14:textId="77777777" w:rsidR="000A7CDE" w:rsidRDefault="000A7CDE">
      <w:pPr>
        <w:rPr>
          <w:sz w:val="23"/>
        </w:rPr>
      </w:pPr>
      <w:r>
        <w:rPr>
          <w:sz w:val="23"/>
        </w:rPr>
        <w:tab/>
        <w:t>.9.1</w:t>
      </w:r>
      <w:r>
        <w:rPr>
          <w:sz w:val="23"/>
        </w:rPr>
        <w:tab/>
      </w:r>
      <w:r>
        <w:rPr>
          <w:sz w:val="23"/>
        </w:rPr>
        <w:tab/>
        <w:t>Course of the polluter ... degrees, speed ... knots.</w:t>
      </w:r>
    </w:p>
    <w:p w14:paraId="5CE88306" w14:textId="77777777" w:rsidR="000A7CDE" w:rsidRDefault="000A7CDE">
      <w:pPr>
        <w:rPr>
          <w:sz w:val="23"/>
        </w:rPr>
      </w:pPr>
      <w:r>
        <w:rPr>
          <w:sz w:val="23"/>
        </w:rPr>
        <w:tab/>
        <w:t>.9.2</w:t>
      </w:r>
      <w:r>
        <w:rPr>
          <w:sz w:val="23"/>
        </w:rPr>
        <w:tab/>
      </w:r>
      <w:r>
        <w:rPr>
          <w:sz w:val="23"/>
        </w:rPr>
        <w:tab/>
        <w:t xml:space="preserve">The polluter left the scene. </w:t>
      </w:r>
    </w:p>
    <w:p w14:paraId="5EF75B5D" w14:textId="77777777" w:rsidR="000A7CDE" w:rsidRDefault="000A7CDE">
      <w:pPr>
        <w:rPr>
          <w:sz w:val="23"/>
        </w:rPr>
      </w:pPr>
    </w:p>
    <w:p w14:paraId="5278E4FD" w14:textId="77777777" w:rsidR="000A7CDE" w:rsidRDefault="000A7CDE">
      <w:pPr>
        <w:rPr>
          <w:b/>
          <w:sz w:val="23"/>
        </w:rPr>
      </w:pPr>
      <w:r>
        <w:rPr>
          <w:b/>
          <w:sz w:val="23"/>
        </w:rPr>
        <w:br w:type="page"/>
      </w:r>
    </w:p>
    <w:p w14:paraId="02F58E76" w14:textId="77777777" w:rsidR="000A7CDE" w:rsidRDefault="000A7CDE">
      <w:pPr>
        <w:rPr>
          <w:sz w:val="23"/>
        </w:rPr>
      </w:pPr>
      <w:r>
        <w:rPr>
          <w:b/>
          <w:sz w:val="23"/>
        </w:rPr>
        <w:t>A1/4</w:t>
      </w:r>
      <w:r>
        <w:rPr>
          <w:b/>
          <w:sz w:val="23"/>
        </w:rPr>
        <w:tab/>
      </w:r>
      <w:r>
        <w:rPr>
          <w:b/>
          <w:sz w:val="23"/>
        </w:rPr>
        <w:tab/>
        <w:t>Pilotage</w:t>
      </w:r>
    </w:p>
    <w:p w14:paraId="21670276" w14:textId="77777777" w:rsidR="000A7CDE" w:rsidRDefault="000A7CDE">
      <w:pPr>
        <w:rPr>
          <w:sz w:val="23"/>
        </w:rPr>
      </w:pPr>
    </w:p>
    <w:p w14:paraId="07D62830" w14:textId="4ACC6569" w:rsidR="000A7CDE" w:rsidRDefault="000A7CDE">
      <w:pPr>
        <w:rPr>
          <w:sz w:val="23"/>
        </w:rPr>
      </w:pPr>
      <w:r>
        <w:rPr>
          <w:b/>
          <w:sz w:val="23"/>
        </w:rPr>
        <w:t>A1/4.1</w:t>
      </w:r>
      <w:r>
        <w:rPr>
          <w:b/>
          <w:sz w:val="23"/>
        </w:rPr>
        <w:tab/>
      </w:r>
      <w:r>
        <w:rPr>
          <w:b/>
          <w:sz w:val="23"/>
        </w:rPr>
        <w:tab/>
        <w:t>Pilot request</w:t>
      </w:r>
    </w:p>
    <w:p w14:paraId="3DD07036" w14:textId="22F966B5" w:rsidR="000A7CDE" w:rsidRDefault="000A7CDE">
      <w:pPr>
        <w:rPr>
          <w:sz w:val="23"/>
        </w:rPr>
      </w:pPr>
      <w:r>
        <w:rPr>
          <w:sz w:val="23"/>
        </w:rPr>
        <w:tab/>
      </w:r>
      <w:r>
        <w:rPr>
          <w:sz w:val="23"/>
        </w:rPr>
        <w:tab/>
      </w:r>
      <w:del w:id="386" w:author="Heidi Clevett" w:date="2024-03-14T14:21:00Z">
        <w:r w:rsidDel="007E39ED">
          <w:rPr>
            <w:sz w:val="23"/>
          </w:rPr>
          <w:delText>See AI/6 - .4.3 “Pilot request”</w:delText>
        </w:r>
      </w:del>
    </w:p>
    <w:p w14:paraId="01B85FBA"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387" w:author="Heidi Clevett" w:date="2024-03-14T14:20:00Z"/>
          <w:sz w:val="23"/>
        </w:rPr>
      </w:pPr>
      <w:ins w:id="388" w:author="Heidi Clevett" w:date="2024-03-14T14:20:00Z">
        <w:r>
          <w:rPr>
            <w:sz w:val="23"/>
          </w:rPr>
          <w:tab/>
        </w:r>
      </w:ins>
    </w:p>
    <w:p w14:paraId="193D06B0" w14:textId="312F1209"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389" w:author="Heidi Clevett" w:date="2024-03-14T14:20:00Z"/>
          <w:sz w:val="23"/>
        </w:rPr>
      </w:pPr>
      <w:ins w:id="390" w:author="Heidi Clevett" w:date="2024-03-14T14:21:00Z">
        <w:r>
          <w:rPr>
            <w:sz w:val="23"/>
          </w:rPr>
          <w:tab/>
        </w:r>
      </w:ins>
      <w:ins w:id="391" w:author="Heidi Clevett" w:date="2024-03-14T14:20:00Z">
        <w:r>
          <w:rPr>
            <w:sz w:val="23"/>
          </w:rPr>
          <w:t>.1</w:t>
        </w:r>
        <w:r>
          <w:rPr>
            <w:sz w:val="23"/>
          </w:rPr>
          <w:tab/>
        </w:r>
        <w:r>
          <w:rPr>
            <w:sz w:val="23"/>
          </w:rPr>
          <w:tab/>
          <w:t>Must I take a pilot?</w:t>
        </w:r>
        <w:r>
          <w:rPr>
            <w:sz w:val="23"/>
          </w:rPr>
          <w:tab/>
        </w:r>
        <w:r>
          <w:rPr>
            <w:sz w:val="23"/>
          </w:rPr>
          <w:tab/>
        </w:r>
      </w:ins>
    </w:p>
    <w:p w14:paraId="5536568B"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392" w:author="Heidi Clevett" w:date="2024-03-14T14:20:00Z"/>
          <w:sz w:val="23"/>
        </w:rPr>
      </w:pPr>
      <w:ins w:id="393" w:author="Heidi Clevett" w:date="2024-03-14T14:20:00Z">
        <w:r>
          <w:rPr>
            <w:sz w:val="23"/>
          </w:rPr>
          <w:tab/>
          <w:t>.1.1</w:t>
        </w:r>
        <w:r>
          <w:rPr>
            <w:sz w:val="23"/>
          </w:rPr>
          <w:tab/>
        </w:r>
        <w:r>
          <w:rPr>
            <w:sz w:val="23"/>
          </w:rPr>
          <w:tab/>
        </w:r>
        <w:r>
          <w:rPr>
            <w:sz w:val="23"/>
          </w:rPr>
          <w:tab/>
          <w:t>Yes, you must take a pilot - pilotage is compulsory.</w:t>
        </w:r>
      </w:ins>
    </w:p>
    <w:p w14:paraId="20A303B7"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394" w:author="Heidi Clevett" w:date="2024-03-14T14:20:00Z"/>
          <w:sz w:val="23"/>
        </w:rPr>
      </w:pPr>
      <w:ins w:id="395" w:author="Heidi Clevett" w:date="2024-03-14T14:20:00Z">
        <w:r>
          <w:rPr>
            <w:sz w:val="23"/>
          </w:rPr>
          <w:tab/>
          <w:t>.1.2</w:t>
        </w:r>
        <w:r>
          <w:rPr>
            <w:sz w:val="23"/>
          </w:rPr>
          <w:tab/>
        </w:r>
        <w:r>
          <w:rPr>
            <w:sz w:val="23"/>
          </w:rPr>
          <w:tab/>
        </w:r>
        <w:r>
          <w:rPr>
            <w:sz w:val="23"/>
          </w:rPr>
          <w:tab/>
          <w:t>No, you need not take a pilot.</w:t>
        </w:r>
      </w:ins>
    </w:p>
    <w:p w14:paraId="28D24891"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396" w:author="Heidi Clevett" w:date="2024-03-14T14:20:00Z"/>
          <w:sz w:val="23"/>
        </w:rPr>
      </w:pPr>
      <w:ins w:id="397" w:author="Heidi Clevett" w:date="2024-03-14T14:20:00Z">
        <w:r>
          <w:rPr>
            <w:sz w:val="23"/>
          </w:rPr>
          <w:tab/>
          <w:t>.2</w:t>
        </w:r>
        <w:r>
          <w:rPr>
            <w:sz w:val="23"/>
          </w:rPr>
          <w:tab/>
        </w:r>
        <w:r>
          <w:rPr>
            <w:sz w:val="23"/>
          </w:rPr>
          <w:tab/>
          <w:t>Do you require a pilot?</w:t>
        </w:r>
      </w:ins>
    </w:p>
    <w:p w14:paraId="2636A849"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398" w:author="Heidi Clevett" w:date="2024-03-14T14:20:00Z"/>
          <w:sz w:val="23"/>
        </w:rPr>
      </w:pPr>
      <w:ins w:id="399" w:author="Heidi Clevett" w:date="2024-03-14T14:20:00Z">
        <w:r>
          <w:rPr>
            <w:sz w:val="23"/>
          </w:rPr>
          <w:tab/>
          <w:t>.2.1</w:t>
        </w:r>
        <w:r>
          <w:rPr>
            <w:sz w:val="23"/>
          </w:rPr>
          <w:tab/>
        </w:r>
        <w:r>
          <w:rPr>
            <w:sz w:val="23"/>
          </w:rPr>
          <w:tab/>
        </w:r>
        <w:r>
          <w:rPr>
            <w:sz w:val="23"/>
          </w:rPr>
          <w:tab/>
          <w:t>Yes, I require a pilot.</w:t>
        </w:r>
      </w:ins>
    </w:p>
    <w:p w14:paraId="19E2C88C"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00" w:author="Heidi Clevett" w:date="2024-03-14T14:20:00Z"/>
          <w:sz w:val="23"/>
        </w:rPr>
      </w:pPr>
      <w:ins w:id="401" w:author="Heidi Clevett" w:date="2024-03-14T14:20:00Z">
        <w:r>
          <w:rPr>
            <w:sz w:val="23"/>
          </w:rPr>
          <w:tab/>
          <w:t>.2.2</w:t>
        </w:r>
        <w:r>
          <w:rPr>
            <w:sz w:val="23"/>
          </w:rPr>
          <w:tab/>
        </w:r>
        <w:r>
          <w:rPr>
            <w:sz w:val="23"/>
          </w:rPr>
          <w:tab/>
        </w:r>
        <w:r>
          <w:rPr>
            <w:sz w:val="23"/>
          </w:rPr>
          <w:tab/>
          <w:t>No, I do not require a pilot - I am holder of Pilotage Exemption Certificate (No. ...).</w:t>
        </w:r>
      </w:ins>
    </w:p>
    <w:p w14:paraId="2C345609"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02" w:author="Heidi Clevett" w:date="2024-03-14T14:20:00Z"/>
          <w:sz w:val="23"/>
        </w:rPr>
      </w:pPr>
      <w:ins w:id="403" w:author="Heidi Clevett" w:date="2024-03-14T14:20:00Z">
        <w:r>
          <w:rPr>
            <w:sz w:val="23"/>
          </w:rPr>
          <w:tab/>
          <w:t>.3</w:t>
        </w:r>
        <w:r>
          <w:rPr>
            <w:sz w:val="23"/>
          </w:rPr>
          <w:tab/>
        </w:r>
        <w:r>
          <w:rPr>
            <w:sz w:val="23"/>
          </w:rPr>
          <w:tab/>
          <w:t xml:space="preserve">You are exempted from pilotage. </w:t>
        </w:r>
      </w:ins>
    </w:p>
    <w:p w14:paraId="6ED5736E"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04" w:author="Heidi Clevett" w:date="2024-03-14T14:20:00Z"/>
          <w:sz w:val="23"/>
        </w:rPr>
      </w:pPr>
      <w:ins w:id="405" w:author="Heidi Clevett" w:date="2024-03-14T14:20:00Z">
        <w:r>
          <w:rPr>
            <w:sz w:val="23"/>
          </w:rPr>
          <w:tab/>
          <w:t>.4</w:t>
        </w:r>
        <w:r>
          <w:rPr>
            <w:sz w:val="23"/>
          </w:rPr>
          <w:tab/>
        </w:r>
        <w:r>
          <w:rPr>
            <w:sz w:val="23"/>
          </w:rPr>
          <w:tab/>
          <w:t>Do you require a pilot at ...</w:t>
        </w:r>
        <w:r>
          <w:rPr>
            <w:i/>
            <w:sz w:val="23"/>
          </w:rPr>
          <w:t>(name)</w:t>
        </w:r>
        <w:r>
          <w:rPr>
            <w:sz w:val="23"/>
          </w:rPr>
          <w:t xml:space="preserve"> Pilot Station?</w:t>
        </w:r>
      </w:ins>
    </w:p>
    <w:p w14:paraId="0DBA2CD7"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06" w:author="Heidi Clevett" w:date="2024-03-14T14:20:00Z"/>
          <w:sz w:val="23"/>
        </w:rPr>
      </w:pPr>
      <w:ins w:id="407" w:author="Heidi Clevett" w:date="2024-03-14T14:20:00Z">
        <w:r>
          <w:rPr>
            <w:sz w:val="23"/>
          </w:rPr>
          <w:tab/>
          <w:t>.4.1</w:t>
        </w:r>
        <w:r>
          <w:rPr>
            <w:sz w:val="23"/>
          </w:rPr>
          <w:tab/>
        </w:r>
        <w:r>
          <w:rPr>
            <w:sz w:val="23"/>
          </w:rPr>
          <w:tab/>
        </w:r>
        <w:r>
          <w:rPr>
            <w:sz w:val="23"/>
          </w:rPr>
          <w:tab/>
          <w:t>Yes, I require a pilot at ...</w:t>
        </w:r>
        <w:r>
          <w:rPr>
            <w:i/>
            <w:sz w:val="23"/>
          </w:rPr>
          <w:t>(name)</w:t>
        </w:r>
        <w:r>
          <w:rPr>
            <w:sz w:val="23"/>
          </w:rPr>
          <w:t xml:space="preserve"> Pilot Station.</w:t>
        </w:r>
      </w:ins>
    </w:p>
    <w:p w14:paraId="3A56DA8B"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08" w:author="Heidi Clevett" w:date="2024-03-14T14:20:00Z"/>
          <w:sz w:val="23"/>
        </w:rPr>
      </w:pPr>
      <w:ins w:id="409" w:author="Heidi Clevett" w:date="2024-03-14T14:20:00Z">
        <w:r>
          <w:rPr>
            <w:sz w:val="23"/>
          </w:rPr>
          <w:tab/>
          <w:t>.4.2</w:t>
        </w:r>
        <w:r>
          <w:rPr>
            <w:sz w:val="23"/>
          </w:rPr>
          <w:tab/>
        </w:r>
        <w:r>
          <w:rPr>
            <w:sz w:val="23"/>
          </w:rPr>
          <w:tab/>
        </w:r>
        <w:r>
          <w:rPr>
            <w:sz w:val="23"/>
          </w:rPr>
          <w:tab/>
          <w:t>No, I do not require a pilot at ...</w:t>
        </w:r>
        <w:r>
          <w:rPr>
            <w:i/>
            <w:sz w:val="23"/>
          </w:rPr>
          <w:t>(name)</w:t>
        </w:r>
        <w:r>
          <w:rPr>
            <w:sz w:val="23"/>
          </w:rPr>
          <w:t xml:space="preserve"> Pilot Station - I require a pilot in position ... </w:t>
        </w:r>
      </w:ins>
    </w:p>
    <w:p w14:paraId="310AE74E"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10" w:author="Heidi Clevett" w:date="2024-03-14T14:20:00Z"/>
          <w:sz w:val="23"/>
        </w:rPr>
      </w:pPr>
      <w:ins w:id="411" w:author="Heidi Clevett" w:date="2024-03-14T14:20:00Z">
        <w:r>
          <w:rPr>
            <w:sz w:val="23"/>
          </w:rPr>
          <w:tab/>
          <w:t>.5</w:t>
        </w:r>
        <w:r>
          <w:rPr>
            <w:sz w:val="23"/>
          </w:rPr>
          <w:tab/>
        </w:r>
        <w:r>
          <w:rPr>
            <w:sz w:val="23"/>
          </w:rPr>
          <w:tab/>
          <w:t>What is your ETA at ...</w:t>
        </w:r>
        <w:r>
          <w:rPr>
            <w:i/>
            <w:sz w:val="23"/>
          </w:rPr>
          <w:t>(name)</w:t>
        </w:r>
        <w:r>
          <w:rPr>
            <w:sz w:val="23"/>
          </w:rPr>
          <w:t xml:space="preserve"> Pilot Station in local time?</w:t>
        </w:r>
      </w:ins>
    </w:p>
    <w:p w14:paraId="0A5868E4"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12" w:author="Heidi Clevett" w:date="2024-03-14T14:20:00Z"/>
          <w:sz w:val="23"/>
        </w:rPr>
      </w:pPr>
      <w:ins w:id="413" w:author="Heidi Clevett" w:date="2024-03-14T14:20:00Z">
        <w:r>
          <w:rPr>
            <w:sz w:val="23"/>
          </w:rPr>
          <w:tab/>
          <w:t>.5.1</w:t>
        </w:r>
        <w:r>
          <w:rPr>
            <w:sz w:val="23"/>
          </w:rPr>
          <w:tab/>
        </w:r>
        <w:r>
          <w:rPr>
            <w:sz w:val="23"/>
          </w:rPr>
          <w:tab/>
        </w:r>
        <w:r>
          <w:rPr>
            <w:sz w:val="23"/>
          </w:rPr>
          <w:tab/>
          <w:t>My ETA at...</w:t>
        </w:r>
        <w:r>
          <w:rPr>
            <w:i/>
            <w:sz w:val="23"/>
          </w:rPr>
          <w:t>(name)</w:t>
        </w:r>
        <w:r>
          <w:rPr>
            <w:sz w:val="23"/>
          </w:rPr>
          <w:t xml:space="preserve"> Pilot Station is ... hours local time.</w:t>
        </w:r>
      </w:ins>
    </w:p>
    <w:p w14:paraId="7CBCA63A"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14" w:author="Heidi Clevett" w:date="2024-03-14T14:20:00Z"/>
          <w:sz w:val="23"/>
        </w:rPr>
      </w:pPr>
      <w:ins w:id="415" w:author="Heidi Clevett" w:date="2024-03-14T14:20:00Z">
        <w:r>
          <w:rPr>
            <w:sz w:val="23"/>
          </w:rPr>
          <w:tab/>
          <w:t>.8</w:t>
        </w:r>
        <w:r>
          <w:rPr>
            <w:sz w:val="23"/>
          </w:rPr>
          <w:tab/>
        </w:r>
        <w:r>
          <w:rPr>
            <w:sz w:val="23"/>
          </w:rPr>
          <w:tab/>
          <w:t>What is your distance from ...</w:t>
        </w:r>
        <w:r>
          <w:rPr>
            <w:i/>
            <w:sz w:val="23"/>
          </w:rPr>
          <w:t>(name)</w:t>
        </w:r>
        <w:r>
          <w:rPr>
            <w:sz w:val="23"/>
          </w:rPr>
          <w:t xml:space="preserve"> Pilot Station?</w:t>
        </w:r>
      </w:ins>
    </w:p>
    <w:p w14:paraId="6C41F022"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16" w:author="Heidi Clevett" w:date="2024-03-14T14:20:00Z"/>
          <w:sz w:val="23"/>
        </w:rPr>
      </w:pPr>
      <w:ins w:id="417" w:author="Heidi Clevett" w:date="2024-03-14T14:20:00Z">
        <w:r>
          <w:rPr>
            <w:sz w:val="23"/>
          </w:rPr>
          <w:tab/>
          <w:t>.8.1</w:t>
        </w:r>
        <w:r>
          <w:rPr>
            <w:sz w:val="23"/>
          </w:rPr>
          <w:tab/>
        </w:r>
        <w:r>
          <w:rPr>
            <w:sz w:val="23"/>
          </w:rPr>
          <w:tab/>
        </w:r>
        <w:r>
          <w:rPr>
            <w:sz w:val="23"/>
          </w:rPr>
          <w:tab/>
          <w:t>My distance from ...</w:t>
        </w:r>
        <w:r>
          <w:rPr>
            <w:i/>
            <w:sz w:val="23"/>
          </w:rPr>
          <w:t>(name)</w:t>
        </w:r>
        <w:r>
          <w:rPr>
            <w:sz w:val="23"/>
          </w:rPr>
          <w:t xml:space="preserve"> Pilot Station is ... kilometres / nautical miles.</w:t>
        </w:r>
      </w:ins>
    </w:p>
    <w:p w14:paraId="38A64C4D"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18" w:author="Heidi Clevett" w:date="2024-03-14T14:20:00Z"/>
          <w:sz w:val="23"/>
        </w:rPr>
      </w:pPr>
      <w:ins w:id="419" w:author="Heidi Clevett" w:date="2024-03-14T14:20:00Z">
        <w:r>
          <w:rPr>
            <w:sz w:val="23"/>
          </w:rPr>
          <w:tab/>
          <w:t>.9</w:t>
        </w:r>
        <w:r>
          <w:rPr>
            <w:sz w:val="23"/>
          </w:rPr>
          <w:tab/>
        </w:r>
        <w:r>
          <w:rPr>
            <w:sz w:val="23"/>
          </w:rPr>
          <w:tab/>
          <w:t>Is the pilot boat on station?</w:t>
        </w:r>
      </w:ins>
    </w:p>
    <w:p w14:paraId="5EC9FADD"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20" w:author="Heidi Clevett" w:date="2024-03-14T14:20:00Z"/>
          <w:sz w:val="23"/>
        </w:rPr>
      </w:pPr>
      <w:ins w:id="421" w:author="Heidi Clevett" w:date="2024-03-14T14:20:00Z">
        <w:r>
          <w:rPr>
            <w:sz w:val="23"/>
          </w:rPr>
          <w:tab/>
          <w:t>.9.1</w:t>
        </w:r>
        <w:r>
          <w:rPr>
            <w:sz w:val="23"/>
          </w:rPr>
          <w:tab/>
        </w:r>
        <w:r>
          <w:rPr>
            <w:sz w:val="23"/>
          </w:rPr>
          <w:tab/>
        </w:r>
        <w:r>
          <w:rPr>
            <w:sz w:val="23"/>
          </w:rPr>
          <w:tab/>
          <w:t>Yes, the pilot boat is on station.</w:t>
        </w:r>
      </w:ins>
    </w:p>
    <w:p w14:paraId="05A9E8C6"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22" w:author="Heidi Clevett" w:date="2024-03-14T14:20:00Z"/>
          <w:sz w:val="23"/>
        </w:rPr>
      </w:pPr>
      <w:ins w:id="423" w:author="Heidi Clevett" w:date="2024-03-14T14:20:00Z">
        <w:r>
          <w:rPr>
            <w:sz w:val="23"/>
          </w:rPr>
          <w:tab/>
          <w:t>.9.2</w:t>
        </w:r>
        <w:r>
          <w:rPr>
            <w:sz w:val="23"/>
          </w:rPr>
          <w:tab/>
        </w:r>
        <w:r>
          <w:rPr>
            <w:sz w:val="23"/>
          </w:rPr>
          <w:tab/>
        </w:r>
        <w:r>
          <w:rPr>
            <w:sz w:val="23"/>
          </w:rPr>
          <w:tab/>
          <w:t>No, the pilot boat is  not on station.</w:t>
        </w:r>
      </w:ins>
    </w:p>
    <w:p w14:paraId="6253AA67"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24" w:author="Heidi Clevett" w:date="2024-03-14T14:20:00Z"/>
          <w:sz w:val="23"/>
        </w:rPr>
      </w:pPr>
      <w:ins w:id="425" w:author="Heidi Clevett" w:date="2024-03-14T14:20:00Z">
        <w:r>
          <w:rPr>
            <w:sz w:val="23"/>
          </w:rPr>
          <w:tab/>
          <w:t>.9.3</w:t>
        </w:r>
        <w:r>
          <w:rPr>
            <w:sz w:val="23"/>
          </w:rPr>
          <w:tab/>
        </w:r>
        <w:r>
          <w:rPr>
            <w:sz w:val="23"/>
          </w:rPr>
          <w:tab/>
        </w:r>
        <w:r>
          <w:rPr>
            <w:sz w:val="23"/>
          </w:rPr>
          <w:tab/>
          <w:t>The pilot boat will be on station at ... hours local time.</w:t>
        </w:r>
      </w:ins>
    </w:p>
    <w:p w14:paraId="3EBD0D48"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26" w:author="Heidi Clevett" w:date="2024-03-14T14:20:00Z"/>
          <w:sz w:val="23"/>
        </w:rPr>
      </w:pPr>
      <w:ins w:id="427" w:author="Heidi Clevett" w:date="2024-03-14T14:20:00Z">
        <w:r>
          <w:rPr>
            <w:sz w:val="23"/>
          </w:rPr>
          <w:tab/>
          <w:t>.10</w:t>
        </w:r>
        <w:r>
          <w:rPr>
            <w:sz w:val="23"/>
          </w:rPr>
          <w:tab/>
        </w:r>
        <w:r>
          <w:rPr>
            <w:sz w:val="23"/>
          </w:rPr>
          <w:tab/>
          <w:t>In what position can I take the pilot?</w:t>
        </w:r>
      </w:ins>
    </w:p>
    <w:p w14:paraId="75B35127"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28" w:author="Heidi Clevett" w:date="2024-03-14T14:20:00Z"/>
          <w:sz w:val="23"/>
        </w:rPr>
      </w:pPr>
      <w:ins w:id="429" w:author="Heidi Clevett" w:date="2024-03-14T14:20:00Z">
        <w:r>
          <w:rPr>
            <w:sz w:val="23"/>
          </w:rPr>
          <w:tab/>
          <w:t>.10.1</w:t>
        </w:r>
        <w:r>
          <w:rPr>
            <w:sz w:val="23"/>
          </w:rPr>
          <w:tab/>
        </w:r>
        <w:r>
          <w:rPr>
            <w:sz w:val="23"/>
          </w:rPr>
          <w:tab/>
          <w:t>Take the pilot at ...</w:t>
        </w:r>
        <w:r>
          <w:rPr>
            <w:i/>
            <w:sz w:val="23"/>
          </w:rPr>
          <w:t>(Pilot Station)</w:t>
        </w:r>
        <w:r>
          <w:rPr>
            <w:sz w:val="23"/>
          </w:rPr>
          <w:t xml:space="preserve"> / near position….  </w:t>
        </w:r>
      </w:ins>
    </w:p>
    <w:p w14:paraId="7B3D48BD"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30" w:author="Heidi Clevett" w:date="2024-03-14T14:20:00Z"/>
          <w:sz w:val="23"/>
        </w:rPr>
      </w:pPr>
      <w:ins w:id="431" w:author="Heidi Clevett" w:date="2024-03-14T14:20:00Z">
        <w:r>
          <w:rPr>
            <w:sz w:val="23"/>
          </w:rPr>
          <w:tab/>
          <w:t>.11</w:t>
        </w:r>
        <w:r>
          <w:rPr>
            <w:sz w:val="23"/>
          </w:rPr>
          <w:tab/>
        </w:r>
        <w:r>
          <w:rPr>
            <w:sz w:val="23"/>
          </w:rPr>
          <w:tab/>
          <w:t>When will the pilot embark?</w:t>
        </w:r>
      </w:ins>
    </w:p>
    <w:p w14:paraId="791C795C"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ins w:id="432" w:author="Heidi Clevett" w:date="2024-03-14T14:20:00Z"/>
          <w:sz w:val="23"/>
        </w:rPr>
      </w:pPr>
      <w:ins w:id="433" w:author="Heidi Clevett" w:date="2024-03-14T14:20:00Z">
        <w:r>
          <w:rPr>
            <w:sz w:val="23"/>
          </w:rPr>
          <w:tab/>
          <w:t>.11.1</w:t>
        </w:r>
        <w:r>
          <w:rPr>
            <w:sz w:val="23"/>
          </w:rPr>
          <w:tab/>
        </w:r>
        <w:r>
          <w:rPr>
            <w:sz w:val="23"/>
          </w:rPr>
          <w:tab/>
          <w:t>The pilot will embark at ... hours local time.</w:t>
        </w:r>
      </w:ins>
    </w:p>
    <w:p w14:paraId="5468C49E"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34" w:author="Heidi Clevett" w:date="2024-03-14T14:20:00Z"/>
          <w:sz w:val="23"/>
        </w:rPr>
      </w:pPr>
      <w:ins w:id="435" w:author="Heidi Clevett" w:date="2024-03-14T14:20:00Z">
        <w:r>
          <w:rPr>
            <w:sz w:val="23"/>
          </w:rPr>
          <w:tab/>
          <w:t>.12</w:t>
        </w:r>
        <w:r>
          <w:rPr>
            <w:sz w:val="23"/>
          </w:rPr>
          <w:tab/>
        </w:r>
        <w:r>
          <w:rPr>
            <w:sz w:val="23"/>
          </w:rPr>
          <w:tab/>
          <w:t>The pilot boat is coming to you.</w:t>
        </w:r>
      </w:ins>
    </w:p>
    <w:p w14:paraId="524BC786"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36" w:author="Heidi Clevett" w:date="2024-03-14T14:20:00Z"/>
          <w:sz w:val="23"/>
        </w:rPr>
      </w:pPr>
      <w:ins w:id="437" w:author="Heidi Clevett" w:date="2024-03-14T14:20:00Z">
        <w:r>
          <w:rPr>
            <w:sz w:val="23"/>
          </w:rPr>
          <w:tab/>
          <w:t>.13</w:t>
        </w:r>
        <w:r>
          <w:rPr>
            <w:sz w:val="23"/>
          </w:rPr>
          <w:tab/>
        </w:r>
        <w:r>
          <w:rPr>
            <w:sz w:val="23"/>
          </w:rPr>
          <w:tab/>
          <w:t>Stop in present position and wait for the pilot.</w:t>
        </w:r>
      </w:ins>
    </w:p>
    <w:p w14:paraId="40324F9F"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38" w:author="Heidi Clevett" w:date="2024-03-14T14:20:00Z"/>
          <w:sz w:val="23"/>
        </w:rPr>
      </w:pPr>
      <w:ins w:id="439" w:author="Heidi Clevett" w:date="2024-03-14T14:20:00Z">
        <w:r>
          <w:rPr>
            <w:sz w:val="23"/>
          </w:rPr>
          <w:tab/>
          <w:t>.14</w:t>
        </w:r>
        <w:r>
          <w:rPr>
            <w:sz w:val="23"/>
          </w:rPr>
          <w:tab/>
        </w:r>
        <w:r>
          <w:rPr>
            <w:sz w:val="23"/>
          </w:rPr>
          <w:tab/>
          <w:t xml:space="preserve">Keep the pilot boat …  </w:t>
        </w:r>
        <w:r>
          <w:rPr>
            <w:i/>
            <w:sz w:val="23"/>
          </w:rPr>
          <w:t>(cardinal points)</w:t>
        </w:r>
        <w:r>
          <w:rPr>
            <w:sz w:val="23"/>
          </w:rPr>
          <w:t xml:space="preserve"> of you.</w:t>
        </w:r>
      </w:ins>
    </w:p>
    <w:p w14:paraId="65256ED6"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40" w:author="Heidi Clevett" w:date="2024-03-14T14:20:00Z"/>
          <w:sz w:val="23"/>
        </w:rPr>
      </w:pPr>
      <w:ins w:id="441" w:author="Heidi Clevett" w:date="2024-03-14T14:20:00Z">
        <w:r>
          <w:rPr>
            <w:sz w:val="23"/>
          </w:rPr>
          <w:tab/>
          <w:t>.15</w:t>
        </w:r>
        <w:r>
          <w:rPr>
            <w:sz w:val="23"/>
          </w:rPr>
          <w:tab/>
        </w:r>
        <w:r>
          <w:rPr>
            <w:sz w:val="23"/>
          </w:rPr>
          <w:tab/>
          <w:t>What is your freeboard?</w:t>
        </w:r>
      </w:ins>
    </w:p>
    <w:p w14:paraId="6819ED0B"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42" w:author="Heidi Clevett" w:date="2024-03-14T14:20:00Z"/>
          <w:sz w:val="23"/>
        </w:rPr>
      </w:pPr>
      <w:ins w:id="443" w:author="Heidi Clevett" w:date="2024-03-14T14:20:00Z">
        <w:r>
          <w:rPr>
            <w:sz w:val="23"/>
          </w:rPr>
          <w:tab/>
          <w:t>.15.1</w:t>
        </w:r>
        <w:r>
          <w:rPr>
            <w:sz w:val="23"/>
          </w:rPr>
          <w:tab/>
        </w:r>
        <w:r>
          <w:rPr>
            <w:sz w:val="23"/>
          </w:rPr>
          <w:tab/>
          <w:t>My freeboard is  ... metres.</w:t>
        </w:r>
      </w:ins>
    </w:p>
    <w:p w14:paraId="45A7AF04"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44" w:author="Heidi Clevett" w:date="2024-03-14T14:20:00Z"/>
          <w:sz w:val="23"/>
        </w:rPr>
      </w:pPr>
      <w:ins w:id="445" w:author="Heidi Clevett" w:date="2024-03-14T14:20:00Z">
        <w:r>
          <w:rPr>
            <w:sz w:val="23"/>
          </w:rPr>
          <w:tab/>
          <w:t>.16</w:t>
        </w:r>
        <w:r>
          <w:rPr>
            <w:sz w:val="23"/>
          </w:rPr>
          <w:tab/>
        </w:r>
        <w:r>
          <w:rPr>
            <w:sz w:val="23"/>
          </w:rPr>
          <w:tab/>
          <w:t>Change to VHF Channel ... for pilot transfer.</w:t>
        </w:r>
      </w:ins>
    </w:p>
    <w:p w14:paraId="4CF1F522" w14:textId="77777777" w:rsidR="007E39ED" w:rsidRDefault="007E39ED" w:rsidP="007E39ED">
      <w:pPr>
        <w:pStyle w:val="BodyText2"/>
        <w:tabs>
          <w:tab w:val="left" w:pos="1"/>
          <w:tab w:val="left" w:pos="36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46" w:author="Heidi Clevett" w:date="2024-03-14T14:20:00Z"/>
          <w:b w:val="0"/>
          <w:bCs/>
        </w:rPr>
      </w:pPr>
      <w:ins w:id="447" w:author="Heidi Clevett" w:date="2024-03-14T14:20:00Z">
        <w:r>
          <w:rPr>
            <w:b w:val="0"/>
            <w:bCs/>
          </w:rPr>
          <w:tab/>
          <w:t>.17</w:t>
        </w:r>
        <w:r>
          <w:rPr>
            <w:b w:val="0"/>
            <w:bCs/>
          </w:rPr>
          <w:tab/>
        </w:r>
        <w:r>
          <w:rPr>
            <w:b w:val="0"/>
            <w:bCs/>
          </w:rPr>
          <w:tab/>
          <w:t>Stand by on VHF Channel ... until pilot transfer is completed.</w:t>
        </w:r>
      </w:ins>
    </w:p>
    <w:p w14:paraId="7955FA88"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48" w:author="Heidi Clevett" w:date="2024-03-14T14:20:00Z"/>
          <w:sz w:val="23"/>
        </w:rPr>
      </w:pPr>
      <w:ins w:id="449" w:author="Heidi Clevett" w:date="2024-03-14T14:20:00Z">
        <w:r>
          <w:rPr>
            <w:sz w:val="23"/>
          </w:rPr>
          <w:tab/>
          <w:t>.18</w:t>
        </w:r>
        <w:r>
          <w:rPr>
            <w:sz w:val="23"/>
          </w:rPr>
          <w:tab/>
        </w:r>
        <w:r>
          <w:rPr>
            <w:sz w:val="23"/>
          </w:rPr>
          <w:tab/>
          <w:t>Pilotage at ...</w:t>
        </w:r>
        <w:r>
          <w:rPr>
            <w:i/>
            <w:sz w:val="23"/>
          </w:rPr>
          <w:t>(name)</w:t>
        </w:r>
        <w:r>
          <w:rPr>
            <w:sz w:val="23"/>
          </w:rPr>
          <w:t xml:space="preserve"> Pilot Station has been suspended until ...</w:t>
        </w:r>
        <w:r>
          <w:rPr>
            <w:i/>
            <w:sz w:val="23"/>
          </w:rPr>
          <w:t xml:space="preserve"> (date and local time)</w:t>
        </w:r>
        <w:r>
          <w:rPr>
            <w:sz w:val="23"/>
          </w:rPr>
          <w:t>.</w:t>
        </w:r>
      </w:ins>
    </w:p>
    <w:p w14:paraId="727923CC"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50" w:author="Heidi Clevett" w:date="2024-03-14T14:20:00Z"/>
          <w:sz w:val="23"/>
        </w:rPr>
      </w:pPr>
      <w:ins w:id="451" w:author="Heidi Clevett" w:date="2024-03-14T14:20:00Z">
        <w:r>
          <w:rPr>
            <w:sz w:val="23"/>
          </w:rPr>
          <w:tab/>
          <w:t>.19</w:t>
        </w:r>
        <w:r>
          <w:rPr>
            <w:sz w:val="23"/>
          </w:rPr>
          <w:tab/>
        </w:r>
        <w:r>
          <w:rPr>
            <w:sz w:val="23"/>
          </w:rPr>
          <w:tab/>
          <w:t>Pilotage at ...</w:t>
        </w:r>
        <w:r>
          <w:rPr>
            <w:i/>
            <w:sz w:val="23"/>
          </w:rPr>
          <w:t>(name)</w:t>
        </w:r>
        <w:r>
          <w:rPr>
            <w:sz w:val="23"/>
          </w:rPr>
          <w:t xml:space="preserve"> Pilot Station has been resumed.</w:t>
        </w:r>
      </w:ins>
    </w:p>
    <w:p w14:paraId="2C5F34A2"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52" w:author="Heidi Clevett" w:date="2024-03-14T14:20:00Z"/>
          <w:sz w:val="23"/>
        </w:rPr>
      </w:pPr>
      <w:ins w:id="453" w:author="Heidi Clevett" w:date="2024-03-14T14:20:00Z">
        <w:r>
          <w:rPr>
            <w:sz w:val="23"/>
          </w:rPr>
          <w:tab/>
          <w:t>.20</w:t>
        </w:r>
        <w:r>
          <w:rPr>
            <w:sz w:val="23"/>
          </w:rPr>
          <w:tab/>
        </w:r>
        <w:r>
          <w:rPr>
            <w:sz w:val="23"/>
          </w:rPr>
          <w:tab/>
          <w:t xml:space="preserve">The pilot cannot embark at ... </w:t>
        </w:r>
        <w:r>
          <w:rPr>
            <w:i/>
            <w:sz w:val="23"/>
          </w:rPr>
          <w:t>(name)</w:t>
        </w:r>
        <w:r>
          <w:rPr>
            <w:sz w:val="23"/>
          </w:rPr>
          <w:t xml:space="preserve"> Pilot Station due to ... .</w:t>
        </w:r>
      </w:ins>
    </w:p>
    <w:p w14:paraId="5B72F780"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54" w:author="Heidi Clevett" w:date="2024-03-14T14:20:00Z"/>
          <w:sz w:val="23"/>
        </w:rPr>
      </w:pPr>
      <w:ins w:id="455" w:author="Heidi Clevett" w:date="2024-03-14T14:20:00Z">
        <w:r>
          <w:rPr>
            <w:sz w:val="23"/>
          </w:rPr>
          <w:tab/>
          <w:t xml:space="preserve">.21.3 </w:t>
        </w:r>
        <w:r>
          <w:rPr>
            <w:sz w:val="23"/>
          </w:rPr>
          <w:tab/>
        </w:r>
        <w:r>
          <w:rPr>
            <w:sz w:val="23"/>
          </w:rPr>
          <w:tab/>
          <w:t>I will stay in position ... until ... .</w:t>
        </w:r>
      </w:ins>
    </w:p>
    <w:p w14:paraId="648DE2BB"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56" w:author="Heidi Clevett" w:date="2024-03-14T14:20:00Z"/>
          <w:sz w:val="23"/>
        </w:rPr>
      </w:pPr>
      <w:ins w:id="457" w:author="Heidi Clevett" w:date="2024-03-14T14:20:00Z">
        <w:r>
          <w:rPr>
            <w:sz w:val="23"/>
          </w:rPr>
          <w:tab/>
          <w:t>.22</w:t>
        </w:r>
        <w:r>
          <w:rPr>
            <w:sz w:val="23"/>
          </w:rPr>
          <w:tab/>
        </w:r>
        <w:r>
          <w:rPr>
            <w:sz w:val="23"/>
          </w:rPr>
          <w:tab/>
          <w:t>You have permission to proceed by yourself  (or wait for the  pilot at ... buoy).</w:t>
        </w:r>
      </w:ins>
    </w:p>
    <w:p w14:paraId="32401C17" w14:textId="77777777" w:rsidR="007E39ED" w:rsidRDefault="007E39ED" w:rsidP="007E39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ins w:id="458" w:author="Heidi Clevett" w:date="2024-03-14T14:20:00Z"/>
          <w:sz w:val="23"/>
        </w:rPr>
      </w:pPr>
      <w:ins w:id="459" w:author="Heidi Clevett" w:date="2024-03-14T14:20:00Z">
        <w:r>
          <w:rPr>
            <w:sz w:val="23"/>
          </w:rPr>
          <w:tab/>
          <w:t>.23</w:t>
        </w:r>
        <w:r>
          <w:rPr>
            <w:sz w:val="23"/>
          </w:rPr>
          <w:tab/>
        </w:r>
        <w:r>
          <w:rPr>
            <w:sz w:val="23"/>
          </w:rPr>
          <w:tab/>
          <w:t>Follow the pilot boat inward where the pilot will embark.</w:t>
        </w:r>
      </w:ins>
    </w:p>
    <w:p w14:paraId="6FD2CB1D" w14:textId="77777777" w:rsidR="007E39ED" w:rsidRDefault="007E39ED">
      <w:pPr>
        <w:rPr>
          <w:ins w:id="460" w:author="Heidi Clevett" w:date="2024-03-14T14:20:00Z"/>
          <w:sz w:val="23"/>
        </w:rPr>
      </w:pPr>
    </w:p>
    <w:p w14:paraId="006D98FE" w14:textId="77777777" w:rsidR="000A7CDE" w:rsidRDefault="000A7CDE">
      <w:pPr>
        <w:rPr>
          <w:sz w:val="23"/>
        </w:rPr>
      </w:pPr>
      <w:r>
        <w:rPr>
          <w:sz w:val="23"/>
        </w:rPr>
        <w:tab/>
      </w:r>
    </w:p>
    <w:p w14:paraId="079305CB" w14:textId="77777777" w:rsidR="000A7CDE" w:rsidRDefault="000A7CDE">
      <w:pPr>
        <w:rPr>
          <w:sz w:val="23"/>
        </w:rPr>
      </w:pPr>
      <w:r>
        <w:rPr>
          <w:b/>
          <w:sz w:val="23"/>
        </w:rPr>
        <w:t>A1/4.2</w:t>
      </w:r>
      <w:r>
        <w:rPr>
          <w:sz w:val="23"/>
        </w:rPr>
        <w:tab/>
      </w:r>
      <w:r>
        <w:rPr>
          <w:sz w:val="23"/>
        </w:rPr>
        <w:tab/>
      </w:r>
      <w:r>
        <w:rPr>
          <w:b/>
          <w:sz w:val="23"/>
        </w:rPr>
        <w:t>Embarking / disembarking pilot</w:t>
      </w:r>
    </w:p>
    <w:p w14:paraId="2E51F518" w14:textId="77777777" w:rsidR="000A7CDE" w:rsidRDefault="000A7CDE">
      <w:pPr>
        <w:rPr>
          <w:sz w:val="23"/>
        </w:rPr>
      </w:pPr>
    </w:p>
    <w:p w14:paraId="19346F7A" w14:textId="77777777" w:rsidR="000A7CDE" w:rsidRDefault="000A7CDE">
      <w:pPr>
        <w:rPr>
          <w:sz w:val="23"/>
        </w:rPr>
      </w:pPr>
      <w:r>
        <w:rPr>
          <w:sz w:val="23"/>
        </w:rPr>
        <w:tab/>
        <w:t>.1</w:t>
      </w:r>
      <w:r>
        <w:rPr>
          <w:sz w:val="23"/>
        </w:rPr>
        <w:tab/>
        <w:t>Stand by pilot ladder.</w:t>
      </w:r>
    </w:p>
    <w:p w14:paraId="0BA55DAC" w14:textId="77777777" w:rsidR="000A7CDE" w:rsidRDefault="000A7CDE">
      <w:pPr>
        <w:rPr>
          <w:sz w:val="23"/>
        </w:rPr>
      </w:pPr>
      <w:r>
        <w:rPr>
          <w:sz w:val="23"/>
        </w:rPr>
        <w:tab/>
        <w:t>.2</w:t>
      </w:r>
      <w:r>
        <w:rPr>
          <w:sz w:val="23"/>
        </w:rPr>
        <w:tab/>
        <w:t>Rig the</w:t>
      </w:r>
      <w:r>
        <w:rPr>
          <w:b/>
          <w:i/>
          <w:sz w:val="23"/>
        </w:rPr>
        <w:t xml:space="preserve"> </w:t>
      </w:r>
      <w:r>
        <w:rPr>
          <w:sz w:val="23"/>
        </w:rPr>
        <w:t>pilot ladder on port side / starboard side/leeside ... metres above</w:t>
      </w:r>
      <w:del w:id="461" w:author="Heidi Clevett" w:date="2024-03-14T10:13:00Z">
        <w:r w:rsidDel="00276AA2">
          <w:rPr>
            <w:sz w:val="23"/>
          </w:rPr>
          <w:delText xml:space="preserve"> </w:delText>
        </w:r>
      </w:del>
      <w:r>
        <w:rPr>
          <w:sz w:val="23"/>
        </w:rPr>
        <w:t xml:space="preserve"> water.</w:t>
      </w:r>
    </w:p>
    <w:p w14:paraId="6207501C" w14:textId="77777777" w:rsidR="000A7CDE" w:rsidRDefault="000A7CDE">
      <w:pPr>
        <w:rPr>
          <w:sz w:val="23"/>
        </w:rPr>
      </w:pPr>
      <w:r>
        <w:rPr>
          <w:sz w:val="23"/>
        </w:rPr>
        <w:tab/>
        <w:t>.3</w:t>
      </w:r>
      <w:r>
        <w:rPr>
          <w:sz w:val="23"/>
        </w:rPr>
        <w:tab/>
        <w:t>The pilot ladder is</w:t>
      </w:r>
      <w:del w:id="462" w:author="Heidi Clevett" w:date="2024-03-14T10:13:00Z">
        <w:r w:rsidDel="00276AA2">
          <w:rPr>
            <w:sz w:val="23"/>
          </w:rPr>
          <w:delText xml:space="preserve"> </w:delText>
        </w:r>
      </w:del>
      <w:r>
        <w:rPr>
          <w:sz w:val="23"/>
        </w:rPr>
        <w:t xml:space="preserve"> rigged on port side / starboard side.</w:t>
      </w:r>
    </w:p>
    <w:p w14:paraId="4D992258" w14:textId="77777777" w:rsidR="000A7CDE" w:rsidRDefault="000A7CDE">
      <w:pPr>
        <w:rPr>
          <w:sz w:val="23"/>
        </w:rPr>
      </w:pPr>
      <w:r>
        <w:rPr>
          <w:sz w:val="23"/>
        </w:rPr>
        <w:tab/>
        <w:t>.4</w:t>
      </w:r>
      <w:r>
        <w:rPr>
          <w:sz w:val="23"/>
        </w:rPr>
        <w:tab/>
        <w:t>You must rig another pilot ladder</w:t>
      </w:r>
    </w:p>
    <w:p w14:paraId="06C755CD" w14:textId="77777777" w:rsidR="000A7CDE" w:rsidRDefault="000A7CDE">
      <w:pPr>
        <w:rPr>
          <w:sz w:val="23"/>
        </w:rPr>
      </w:pPr>
      <w:r>
        <w:rPr>
          <w:sz w:val="23"/>
        </w:rPr>
        <w:tab/>
        <w:t>.5</w:t>
      </w:r>
      <w:r>
        <w:rPr>
          <w:sz w:val="23"/>
        </w:rPr>
        <w:tab/>
        <w:t>The</w:t>
      </w:r>
      <w:r>
        <w:rPr>
          <w:b/>
          <w:i/>
          <w:sz w:val="23"/>
        </w:rPr>
        <w:t xml:space="preserve"> </w:t>
      </w:r>
      <w:r>
        <w:rPr>
          <w:sz w:val="23"/>
        </w:rPr>
        <w:t>pilot ladder is unsafe.</w:t>
      </w:r>
    </w:p>
    <w:p w14:paraId="2833460F" w14:textId="77777777" w:rsidR="000A7CDE" w:rsidRDefault="000A7CDE">
      <w:pPr>
        <w:rPr>
          <w:sz w:val="23"/>
        </w:rPr>
      </w:pPr>
      <w:r>
        <w:rPr>
          <w:sz w:val="23"/>
        </w:rPr>
        <w:tab/>
        <w:t>.6</w:t>
      </w:r>
      <w:r>
        <w:rPr>
          <w:sz w:val="23"/>
        </w:rPr>
        <w:tab/>
        <w:t>What is wrong with the pilot ladder?</w:t>
      </w:r>
    </w:p>
    <w:p w14:paraId="521363D9" w14:textId="77777777" w:rsidR="000A7CDE" w:rsidRDefault="000A7CDE">
      <w:pPr>
        <w:rPr>
          <w:sz w:val="23"/>
        </w:rPr>
      </w:pPr>
      <w:r>
        <w:rPr>
          <w:sz w:val="23"/>
        </w:rPr>
        <w:tab/>
        <w:t>.7.1</w:t>
      </w:r>
      <w:r>
        <w:rPr>
          <w:sz w:val="23"/>
        </w:rPr>
        <w:tab/>
      </w:r>
      <w:r>
        <w:rPr>
          <w:sz w:val="23"/>
        </w:rPr>
        <w:tab/>
        <w:t>The</w:t>
      </w:r>
      <w:r>
        <w:rPr>
          <w:b/>
          <w:i/>
          <w:sz w:val="23"/>
        </w:rPr>
        <w:t xml:space="preserve"> </w:t>
      </w:r>
      <w:r>
        <w:rPr>
          <w:sz w:val="23"/>
        </w:rPr>
        <w:t xml:space="preserve">pilot ladder </w:t>
      </w:r>
    </w:p>
    <w:p w14:paraId="4CEA50BA" w14:textId="77777777" w:rsidR="000A7CDE" w:rsidRDefault="000A7CDE">
      <w:pPr>
        <w:rPr>
          <w:sz w:val="23"/>
        </w:rPr>
      </w:pPr>
      <w:r>
        <w:rPr>
          <w:sz w:val="23"/>
        </w:rPr>
        <w:tab/>
      </w:r>
      <w:r>
        <w:rPr>
          <w:sz w:val="23"/>
        </w:rPr>
        <w:tab/>
      </w:r>
      <w:r>
        <w:rPr>
          <w:sz w:val="23"/>
        </w:rPr>
        <w:tab/>
      </w:r>
      <w:r>
        <w:rPr>
          <w:sz w:val="23"/>
        </w:rPr>
        <w:tab/>
        <w:t>~ has broken / loose steps.</w:t>
      </w:r>
    </w:p>
    <w:p w14:paraId="5427C1B1" w14:textId="77777777" w:rsidR="000A7CDE" w:rsidRDefault="000A7CDE">
      <w:pPr>
        <w:rPr>
          <w:sz w:val="23"/>
        </w:rPr>
      </w:pPr>
      <w:r>
        <w:rPr>
          <w:sz w:val="23"/>
        </w:rPr>
        <w:tab/>
      </w:r>
      <w:r>
        <w:rPr>
          <w:sz w:val="23"/>
        </w:rPr>
        <w:tab/>
      </w:r>
      <w:r>
        <w:rPr>
          <w:sz w:val="23"/>
        </w:rPr>
        <w:tab/>
      </w:r>
      <w:r>
        <w:rPr>
          <w:sz w:val="23"/>
        </w:rPr>
        <w:tab/>
        <w:t>~ has broken spreaders.</w:t>
      </w:r>
    </w:p>
    <w:p w14:paraId="143E8024" w14:textId="77777777" w:rsidR="000A7CDE" w:rsidRDefault="000A7CDE">
      <w:pPr>
        <w:rPr>
          <w:sz w:val="23"/>
        </w:rPr>
      </w:pPr>
      <w:r>
        <w:rPr>
          <w:sz w:val="23"/>
        </w:rPr>
        <w:tab/>
      </w:r>
      <w:r>
        <w:rPr>
          <w:sz w:val="23"/>
        </w:rPr>
        <w:tab/>
      </w:r>
      <w:r>
        <w:rPr>
          <w:sz w:val="23"/>
        </w:rPr>
        <w:tab/>
      </w:r>
      <w:r>
        <w:rPr>
          <w:sz w:val="23"/>
        </w:rPr>
        <w:tab/>
        <w:t>~ has spreaders too short.</w:t>
      </w:r>
    </w:p>
    <w:p w14:paraId="3CC69A94" w14:textId="77777777" w:rsidR="000A7CDE" w:rsidRDefault="000A7CDE">
      <w:pPr>
        <w:rPr>
          <w:sz w:val="23"/>
        </w:rPr>
      </w:pPr>
      <w:r>
        <w:rPr>
          <w:sz w:val="23"/>
        </w:rPr>
        <w:tab/>
      </w:r>
      <w:r>
        <w:rPr>
          <w:sz w:val="23"/>
        </w:rPr>
        <w:tab/>
      </w:r>
      <w:r>
        <w:rPr>
          <w:sz w:val="23"/>
        </w:rPr>
        <w:tab/>
      </w:r>
      <w:r>
        <w:rPr>
          <w:sz w:val="23"/>
        </w:rPr>
        <w:tab/>
        <w:t>~ is too far aft / forward.</w:t>
      </w:r>
    </w:p>
    <w:p w14:paraId="2A24EDC5" w14:textId="77777777" w:rsidR="000A7CDE" w:rsidRDefault="000A7CDE">
      <w:pPr>
        <w:rPr>
          <w:sz w:val="23"/>
        </w:rPr>
      </w:pPr>
      <w:r>
        <w:rPr>
          <w:sz w:val="23"/>
        </w:rPr>
        <w:tab/>
        <w:t>.8</w:t>
      </w:r>
      <w:r>
        <w:rPr>
          <w:sz w:val="23"/>
        </w:rPr>
        <w:tab/>
        <w:t>Move the pilot ladder</w:t>
      </w:r>
    </w:p>
    <w:p w14:paraId="65C25569" w14:textId="77777777" w:rsidR="000A7CDE" w:rsidRDefault="000A7CDE">
      <w:pPr>
        <w:rPr>
          <w:sz w:val="23"/>
        </w:rPr>
      </w:pPr>
      <w:r>
        <w:rPr>
          <w:sz w:val="23"/>
        </w:rPr>
        <w:tab/>
      </w:r>
      <w:r>
        <w:rPr>
          <w:sz w:val="23"/>
        </w:rPr>
        <w:tab/>
      </w:r>
      <w:r>
        <w:rPr>
          <w:sz w:val="23"/>
        </w:rPr>
        <w:tab/>
        <w:t>~  ... metres aft / forward.</w:t>
      </w:r>
    </w:p>
    <w:p w14:paraId="6B539BD9" w14:textId="77777777" w:rsidR="000A7CDE" w:rsidRDefault="000A7CDE">
      <w:pPr>
        <w:rPr>
          <w:ins w:id="463" w:author="Heidi Clevett" w:date="2024-03-14T10:16:00Z"/>
          <w:sz w:val="23"/>
        </w:rPr>
      </w:pPr>
      <w:r>
        <w:rPr>
          <w:sz w:val="23"/>
        </w:rPr>
        <w:lastRenderedPageBreak/>
        <w:tab/>
      </w:r>
      <w:r>
        <w:rPr>
          <w:sz w:val="23"/>
        </w:rPr>
        <w:tab/>
      </w:r>
      <w:r>
        <w:rPr>
          <w:sz w:val="23"/>
        </w:rPr>
        <w:tab/>
        <w:t>~ clear of discharge.</w:t>
      </w:r>
    </w:p>
    <w:p w14:paraId="4076ECC0" w14:textId="7FB7D48D" w:rsidR="00AB1452" w:rsidRDefault="00AB1452">
      <w:pPr>
        <w:rPr>
          <w:ins w:id="464" w:author="Heidi Clevett" w:date="2024-03-14T10:17:00Z"/>
          <w:sz w:val="23"/>
        </w:rPr>
      </w:pPr>
      <w:ins w:id="465" w:author="Heidi Clevett" w:date="2024-03-14T10:16:00Z">
        <w:r>
          <w:rPr>
            <w:sz w:val="23"/>
          </w:rPr>
          <w:tab/>
          <w:t>.9</w:t>
        </w:r>
        <w:r>
          <w:rPr>
            <w:sz w:val="23"/>
          </w:rPr>
          <w:tab/>
        </w:r>
        <w:commentRangeStart w:id="466"/>
        <w:r>
          <w:rPr>
            <w:sz w:val="23"/>
          </w:rPr>
          <w:t>What is the height of the pilot door</w:t>
        </w:r>
      </w:ins>
      <w:ins w:id="467" w:author="Heidi Clevett" w:date="2024-03-14T10:19:00Z">
        <w:r w:rsidR="00590DFA">
          <w:rPr>
            <w:sz w:val="23"/>
          </w:rPr>
          <w:t xml:space="preserve"> </w:t>
        </w:r>
      </w:ins>
      <w:ins w:id="468" w:author="Heidi Clevett" w:date="2024-03-14T10:20:00Z">
        <w:r w:rsidR="00BC44EE">
          <w:rPr>
            <w:sz w:val="23"/>
          </w:rPr>
          <w:t>[</w:t>
        </w:r>
      </w:ins>
      <w:ins w:id="469" w:author="Heidi Clevett" w:date="2024-03-14T10:19:00Z">
        <w:r w:rsidR="00590DFA">
          <w:rPr>
            <w:sz w:val="23"/>
          </w:rPr>
          <w:t>ladder</w:t>
        </w:r>
      </w:ins>
      <w:ins w:id="470" w:author="Heidi Clevett" w:date="2024-03-14T10:20:00Z">
        <w:r w:rsidR="00BC44EE">
          <w:rPr>
            <w:sz w:val="23"/>
          </w:rPr>
          <w:t>]</w:t>
        </w:r>
      </w:ins>
      <w:ins w:id="471" w:author="Heidi Clevett" w:date="2024-03-14T10:16:00Z">
        <w:r>
          <w:rPr>
            <w:sz w:val="23"/>
          </w:rPr>
          <w:t xml:space="preserve"> above the waterline?</w:t>
        </w:r>
      </w:ins>
    </w:p>
    <w:p w14:paraId="6A04C9F9" w14:textId="64B02FE1" w:rsidR="00290AB7" w:rsidRDefault="00290AB7">
      <w:pPr>
        <w:rPr>
          <w:sz w:val="23"/>
        </w:rPr>
      </w:pPr>
      <w:ins w:id="472" w:author="Heidi Clevett" w:date="2024-03-14T10:17:00Z">
        <w:r>
          <w:rPr>
            <w:sz w:val="23"/>
          </w:rPr>
          <w:tab/>
        </w:r>
        <w:r>
          <w:rPr>
            <w:sz w:val="23"/>
          </w:rPr>
          <w:tab/>
        </w:r>
        <w:r>
          <w:rPr>
            <w:sz w:val="23"/>
          </w:rPr>
          <w:tab/>
        </w:r>
        <w:r>
          <w:rPr>
            <w:sz w:val="23"/>
          </w:rPr>
          <w:tab/>
        </w:r>
        <w:r w:rsidR="00F0592A">
          <w:rPr>
            <w:sz w:val="23"/>
          </w:rPr>
          <w:t>~ the pilot door</w:t>
        </w:r>
      </w:ins>
      <w:ins w:id="473" w:author="Heidi Clevett" w:date="2024-03-14T10:19:00Z">
        <w:r w:rsidR="00590DFA">
          <w:rPr>
            <w:sz w:val="23"/>
          </w:rPr>
          <w:t xml:space="preserve"> </w:t>
        </w:r>
      </w:ins>
      <w:ins w:id="474" w:author="Heidi Clevett" w:date="2024-03-14T10:20:00Z">
        <w:r w:rsidR="00BC44EE">
          <w:rPr>
            <w:sz w:val="23"/>
          </w:rPr>
          <w:t>[</w:t>
        </w:r>
      </w:ins>
      <w:ins w:id="475" w:author="Heidi Clevett" w:date="2024-03-14T10:19:00Z">
        <w:r w:rsidR="00590DFA">
          <w:rPr>
            <w:sz w:val="23"/>
          </w:rPr>
          <w:t>ladder</w:t>
        </w:r>
      </w:ins>
      <w:ins w:id="476" w:author="Heidi Clevett" w:date="2024-03-14T10:20:00Z">
        <w:r w:rsidR="00BC44EE">
          <w:rPr>
            <w:sz w:val="23"/>
          </w:rPr>
          <w:t>]</w:t>
        </w:r>
      </w:ins>
      <w:ins w:id="477" w:author="Heidi Clevett" w:date="2024-03-14T10:17:00Z">
        <w:r w:rsidR="00F0592A">
          <w:rPr>
            <w:sz w:val="23"/>
          </w:rPr>
          <w:t xml:space="preserve"> is ….above waterline</w:t>
        </w:r>
        <w:commentRangeEnd w:id="466"/>
        <w:r w:rsidR="00F0592A">
          <w:rPr>
            <w:rStyle w:val="CommentReference"/>
          </w:rPr>
          <w:commentReference w:id="466"/>
        </w:r>
      </w:ins>
    </w:p>
    <w:p w14:paraId="018EB398" w14:textId="77777777" w:rsidR="000A7CDE" w:rsidRDefault="000A7CDE">
      <w:pPr>
        <w:rPr>
          <w:sz w:val="23"/>
        </w:rPr>
      </w:pPr>
      <w:r>
        <w:rPr>
          <w:sz w:val="23"/>
        </w:rPr>
        <w:tab/>
        <w:t>.9</w:t>
      </w:r>
      <w:r>
        <w:rPr>
          <w:sz w:val="23"/>
        </w:rPr>
        <w:tab/>
        <w:t xml:space="preserve">Rig the accommodation ladder in combination with the pilot ladder. </w:t>
      </w:r>
    </w:p>
    <w:p w14:paraId="5A8C8717" w14:textId="77777777" w:rsidR="000A7CDE" w:rsidRDefault="000A7CDE">
      <w:pPr>
        <w:rPr>
          <w:sz w:val="23"/>
        </w:rPr>
      </w:pPr>
      <w:r>
        <w:rPr>
          <w:sz w:val="23"/>
        </w:rPr>
        <w:tab/>
        <w:t>.10</w:t>
      </w:r>
      <w:r>
        <w:rPr>
          <w:sz w:val="23"/>
        </w:rPr>
        <w:tab/>
        <w:t xml:space="preserve">Rig the pilot ladder alongside </w:t>
      </w:r>
      <w:commentRangeStart w:id="478"/>
      <w:r>
        <w:rPr>
          <w:sz w:val="23"/>
        </w:rPr>
        <w:t>hoist</w:t>
      </w:r>
      <w:commentRangeEnd w:id="478"/>
      <w:r w:rsidR="00DE5A8C">
        <w:rPr>
          <w:rStyle w:val="CommentReference"/>
        </w:rPr>
        <w:commentReference w:id="478"/>
      </w:r>
      <w:r>
        <w:rPr>
          <w:sz w:val="23"/>
        </w:rPr>
        <w:t>.</w:t>
      </w:r>
    </w:p>
    <w:p w14:paraId="5C275206" w14:textId="77777777" w:rsidR="000A7CDE" w:rsidRDefault="000A7CDE">
      <w:pPr>
        <w:rPr>
          <w:sz w:val="23"/>
        </w:rPr>
      </w:pPr>
      <w:r>
        <w:rPr>
          <w:sz w:val="23"/>
        </w:rPr>
        <w:tab/>
        <w:t>.11</w:t>
      </w:r>
      <w:r>
        <w:rPr>
          <w:sz w:val="23"/>
        </w:rPr>
        <w:tab/>
        <w:t>Put lights on at the pilot ladder.</w:t>
      </w:r>
    </w:p>
    <w:p w14:paraId="6B829F39" w14:textId="0391CF8C" w:rsidR="000A7CDE" w:rsidRDefault="000A7CDE">
      <w:pPr>
        <w:rPr>
          <w:sz w:val="23"/>
        </w:rPr>
      </w:pPr>
      <w:r>
        <w:rPr>
          <w:sz w:val="23"/>
        </w:rPr>
        <w:tab/>
        <w:t>.12</w:t>
      </w:r>
      <w:r>
        <w:rPr>
          <w:sz w:val="23"/>
        </w:rPr>
        <w:tab/>
        <w:t>Man ropes are</w:t>
      </w:r>
      <w:del w:id="479" w:author="Heidi Clevett" w:date="2024-03-14T10:12:00Z">
        <w:r w:rsidDel="000E690A">
          <w:rPr>
            <w:sz w:val="23"/>
          </w:rPr>
          <w:delText xml:space="preserve"> </w:delText>
        </w:r>
      </w:del>
      <w:r>
        <w:rPr>
          <w:sz w:val="23"/>
        </w:rPr>
        <w:t xml:space="preserve"> required / not required.</w:t>
      </w:r>
    </w:p>
    <w:p w14:paraId="0D232EE4" w14:textId="77777777" w:rsidR="000A7CDE" w:rsidRDefault="000A7CDE">
      <w:pPr>
        <w:rPr>
          <w:sz w:val="23"/>
        </w:rPr>
      </w:pPr>
      <w:r>
        <w:rPr>
          <w:sz w:val="23"/>
        </w:rPr>
        <w:tab/>
        <w:t>.13</w:t>
      </w:r>
      <w:r>
        <w:rPr>
          <w:sz w:val="23"/>
        </w:rPr>
        <w:tab/>
        <w:t>Have a heaving line ready at the pilot ladder.</w:t>
      </w:r>
    </w:p>
    <w:p w14:paraId="19CAAAEF" w14:textId="77777777" w:rsidR="000A7CDE" w:rsidRDefault="000A7CDE">
      <w:pPr>
        <w:rPr>
          <w:sz w:val="23"/>
        </w:rPr>
      </w:pPr>
      <w:r>
        <w:rPr>
          <w:sz w:val="23"/>
        </w:rPr>
        <w:tab/>
        <w:t>.14</w:t>
      </w:r>
      <w:r>
        <w:rPr>
          <w:sz w:val="23"/>
        </w:rPr>
        <w:tab/>
        <w:t>Correct the list of the vessel.</w:t>
      </w:r>
    </w:p>
    <w:p w14:paraId="0F0C5EF4" w14:textId="77777777" w:rsidR="000A7CDE" w:rsidRDefault="000A7CDE">
      <w:pPr>
        <w:pStyle w:val="BodyText2"/>
        <w:rPr>
          <w:b w:val="0"/>
          <w:bCs/>
        </w:rPr>
      </w:pPr>
      <w:r>
        <w:rPr>
          <w:b w:val="0"/>
          <w:bCs/>
        </w:rPr>
        <w:tab/>
        <w:t>.15</w:t>
      </w:r>
      <w:r>
        <w:rPr>
          <w:b w:val="0"/>
          <w:bCs/>
        </w:rPr>
        <w:tab/>
        <w:t>Make a lee on your port side / starboard side.</w:t>
      </w:r>
    </w:p>
    <w:p w14:paraId="68A37F18" w14:textId="77777777" w:rsidR="000A7CDE" w:rsidRDefault="000A7CDE">
      <w:pPr>
        <w:rPr>
          <w:sz w:val="23"/>
        </w:rPr>
      </w:pPr>
      <w:r>
        <w:rPr>
          <w:sz w:val="23"/>
        </w:rPr>
        <w:tab/>
        <w:t>.16</w:t>
      </w:r>
      <w:r>
        <w:rPr>
          <w:sz w:val="23"/>
        </w:rPr>
        <w:tab/>
        <w:t>Steer ... degrees to make a lee.</w:t>
      </w:r>
    </w:p>
    <w:p w14:paraId="634FAE5B" w14:textId="77777777" w:rsidR="000A7CDE" w:rsidRDefault="000A7CDE">
      <w:pPr>
        <w:rPr>
          <w:sz w:val="23"/>
        </w:rPr>
      </w:pPr>
      <w:r>
        <w:rPr>
          <w:sz w:val="23"/>
        </w:rPr>
        <w:tab/>
        <w:t>.17</w:t>
      </w:r>
      <w:r>
        <w:rPr>
          <w:sz w:val="23"/>
        </w:rPr>
        <w:tab/>
        <w:t>Keep the sea on your port quarter / starboard quarter.</w:t>
      </w:r>
    </w:p>
    <w:p w14:paraId="02E0D5D1" w14:textId="77777777" w:rsidR="000A7CDE" w:rsidRDefault="000A7CDE">
      <w:pPr>
        <w:rPr>
          <w:sz w:val="23"/>
        </w:rPr>
      </w:pPr>
      <w:r>
        <w:rPr>
          <w:sz w:val="23"/>
        </w:rPr>
        <w:tab/>
        <w:t>.18</w:t>
      </w:r>
      <w:r>
        <w:rPr>
          <w:sz w:val="23"/>
        </w:rPr>
        <w:tab/>
        <w:t>Make a boarding speed of ... knots.</w:t>
      </w:r>
    </w:p>
    <w:p w14:paraId="067776F7" w14:textId="77777777" w:rsidR="000A7CDE" w:rsidRDefault="000A7CDE">
      <w:pPr>
        <w:rPr>
          <w:sz w:val="23"/>
        </w:rPr>
      </w:pPr>
      <w:r>
        <w:rPr>
          <w:sz w:val="23"/>
        </w:rPr>
        <w:tab/>
        <w:t>.19</w:t>
      </w:r>
      <w:r>
        <w:rPr>
          <w:sz w:val="23"/>
        </w:rPr>
        <w:tab/>
        <w:t>Stop engine(s) until pilot boat is clear.</w:t>
      </w:r>
    </w:p>
    <w:p w14:paraId="301B9283" w14:textId="77777777" w:rsidR="000A7CDE" w:rsidRDefault="000A7CDE">
      <w:pPr>
        <w:rPr>
          <w:sz w:val="23"/>
        </w:rPr>
      </w:pPr>
      <w:r>
        <w:rPr>
          <w:sz w:val="23"/>
        </w:rPr>
        <w:tab/>
        <w:t>.20</w:t>
      </w:r>
      <w:r>
        <w:rPr>
          <w:sz w:val="23"/>
        </w:rPr>
        <w:tab/>
        <w:t>Put helm hard to port / starboard.</w:t>
      </w:r>
    </w:p>
    <w:p w14:paraId="2CD07F94" w14:textId="77777777" w:rsidR="000A7CDE" w:rsidRDefault="000A7CDE">
      <w:pPr>
        <w:rPr>
          <w:sz w:val="23"/>
        </w:rPr>
      </w:pPr>
      <w:r>
        <w:rPr>
          <w:sz w:val="23"/>
        </w:rPr>
        <w:tab/>
        <w:t>.21</w:t>
      </w:r>
      <w:r>
        <w:rPr>
          <w:sz w:val="23"/>
        </w:rPr>
        <w:tab/>
        <w:t>Alter course to … (cardinal points) - the pilot boat cannot clear the vessel.</w:t>
      </w:r>
    </w:p>
    <w:p w14:paraId="55BB0CBF" w14:textId="77777777" w:rsidR="000A7CDE" w:rsidRDefault="000A7CDE">
      <w:pPr>
        <w:rPr>
          <w:ins w:id="480" w:author="Heidi Clevett" w:date="2024-03-14T11:51:00Z"/>
          <w:sz w:val="23"/>
        </w:rPr>
      </w:pPr>
      <w:r>
        <w:rPr>
          <w:sz w:val="23"/>
        </w:rPr>
        <w:tab/>
        <w:t>.22</w:t>
      </w:r>
      <w:r>
        <w:rPr>
          <w:sz w:val="23"/>
        </w:rPr>
        <w:tab/>
        <w:t>Put engine(s) ahead / astern.</w:t>
      </w:r>
    </w:p>
    <w:p w14:paraId="6FC8810E" w14:textId="20427604" w:rsidR="008A5520" w:rsidRDefault="008A5520">
      <w:pPr>
        <w:rPr>
          <w:sz w:val="23"/>
        </w:rPr>
      </w:pPr>
      <w:ins w:id="481" w:author="Heidi Clevett" w:date="2024-03-14T11:51:00Z">
        <w:r>
          <w:rPr>
            <w:sz w:val="23"/>
          </w:rPr>
          <w:tab/>
          <w:t>…</w:t>
        </w:r>
        <w:r>
          <w:rPr>
            <w:sz w:val="23"/>
          </w:rPr>
          <w:tab/>
          <w:t>Confirm the pilot ladder</w:t>
        </w:r>
      </w:ins>
      <w:ins w:id="482" w:author="Heidi Clevett" w:date="2024-03-14T11:52:00Z">
        <w:r w:rsidR="00F23910">
          <w:rPr>
            <w:sz w:val="23"/>
          </w:rPr>
          <w:t xml:space="preserve"> / boarding arrangements</w:t>
        </w:r>
      </w:ins>
      <w:ins w:id="483" w:author="Heidi Clevett" w:date="2024-03-14T11:51:00Z">
        <w:r>
          <w:rPr>
            <w:sz w:val="23"/>
          </w:rPr>
          <w:t xml:space="preserve"> compl</w:t>
        </w:r>
      </w:ins>
      <w:ins w:id="484" w:author="Heidi Clevett" w:date="2024-03-14T11:52:00Z">
        <w:r w:rsidR="00F23910">
          <w:rPr>
            <w:sz w:val="23"/>
          </w:rPr>
          <w:t>y</w:t>
        </w:r>
      </w:ins>
      <w:ins w:id="485" w:author="Heidi Clevett" w:date="2024-03-14T11:51:00Z">
        <w:r>
          <w:rPr>
            <w:sz w:val="23"/>
          </w:rPr>
          <w:t xml:space="preserve"> with SOLAS Regulations</w:t>
        </w:r>
      </w:ins>
    </w:p>
    <w:p w14:paraId="03E4D185" w14:textId="77777777" w:rsidR="000A7CDE" w:rsidRDefault="000A7CDE">
      <w:pPr>
        <w:rPr>
          <w:sz w:val="23"/>
        </w:rPr>
      </w:pPr>
      <w:r>
        <w:rPr>
          <w:sz w:val="23"/>
        </w:rPr>
        <w:tab/>
        <w:t>.23</w:t>
      </w:r>
      <w:r>
        <w:rPr>
          <w:sz w:val="23"/>
        </w:rPr>
        <w:tab/>
        <w:t>Embarkation is not possible.</w:t>
      </w:r>
    </w:p>
    <w:p w14:paraId="7C469A1A" w14:textId="77777777" w:rsidR="000A7CDE" w:rsidRDefault="000A7CDE">
      <w:pPr>
        <w:rPr>
          <w:sz w:val="23"/>
        </w:rPr>
      </w:pPr>
      <w:r>
        <w:rPr>
          <w:sz w:val="23"/>
        </w:rPr>
        <w:tab/>
        <w:t>.23.1</w:t>
      </w:r>
      <w:r>
        <w:rPr>
          <w:sz w:val="23"/>
        </w:rPr>
        <w:tab/>
      </w:r>
      <w:r>
        <w:rPr>
          <w:sz w:val="23"/>
        </w:rPr>
        <w:tab/>
        <w:t>Boarding arrangements do not comply with SOLAS Regulations.</w:t>
      </w:r>
    </w:p>
    <w:p w14:paraId="3B92DFE4" w14:textId="77777777" w:rsidR="000A7CDE" w:rsidRDefault="000A7CDE">
      <w:pPr>
        <w:rPr>
          <w:ins w:id="486" w:author="Heidi Clevett" w:date="2024-03-14T11:50:00Z"/>
          <w:sz w:val="23"/>
        </w:rPr>
      </w:pPr>
      <w:r>
        <w:rPr>
          <w:sz w:val="23"/>
        </w:rPr>
        <w:tab/>
        <w:t>.23.2</w:t>
      </w:r>
      <w:r>
        <w:rPr>
          <w:sz w:val="23"/>
        </w:rPr>
        <w:tab/>
      </w:r>
      <w:r>
        <w:rPr>
          <w:sz w:val="23"/>
        </w:rPr>
        <w:tab/>
        <w:t>Vessel is not suited for the pilot ladder.</w:t>
      </w:r>
    </w:p>
    <w:p w14:paraId="6AC3017C" w14:textId="7CBC6295" w:rsidR="00D62A91" w:rsidDel="008A5520" w:rsidRDefault="00D62A91">
      <w:pPr>
        <w:rPr>
          <w:del w:id="487" w:author="Heidi Clevett" w:date="2024-03-14T11:51:00Z"/>
          <w:sz w:val="23"/>
        </w:rPr>
      </w:pPr>
    </w:p>
    <w:p w14:paraId="0CA3FED4" w14:textId="77777777" w:rsidR="000A7CDE" w:rsidRDefault="000A7CDE">
      <w:pPr>
        <w:rPr>
          <w:sz w:val="23"/>
        </w:rPr>
      </w:pPr>
    </w:p>
    <w:p w14:paraId="0A73CC0F" w14:textId="58D5FF50" w:rsidR="000A7CDE" w:rsidDel="00B453F7" w:rsidRDefault="000A7CDE">
      <w:pPr>
        <w:rPr>
          <w:del w:id="488" w:author="Heidi Clevett" w:date="2024-03-14T11:34:00Z"/>
          <w:sz w:val="23"/>
        </w:rPr>
      </w:pPr>
      <w:del w:id="489" w:author="Heidi Clevett" w:date="2024-03-14T11:34:00Z">
        <w:r w:rsidDel="00B453F7">
          <w:rPr>
            <w:b/>
            <w:sz w:val="23"/>
          </w:rPr>
          <w:delText>A1/4.3</w:delText>
        </w:r>
        <w:r w:rsidDel="00B453F7">
          <w:rPr>
            <w:sz w:val="23"/>
          </w:rPr>
          <w:tab/>
        </w:r>
        <w:r w:rsidDel="00B453F7">
          <w:rPr>
            <w:b/>
            <w:sz w:val="23"/>
          </w:rPr>
          <w:tab/>
          <w:delText>Tug request</w:delText>
        </w:r>
      </w:del>
    </w:p>
    <w:p w14:paraId="1768020A" w14:textId="24B077F5" w:rsidR="000A7CDE" w:rsidDel="00B453F7" w:rsidRDefault="000A7CDE">
      <w:pPr>
        <w:rPr>
          <w:del w:id="490" w:author="Heidi Clevett" w:date="2024-03-14T11:34:00Z"/>
          <w:sz w:val="23"/>
        </w:rPr>
      </w:pPr>
    </w:p>
    <w:p w14:paraId="0C230204" w14:textId="31960D17" w:rsidR="000A7CDE" w:rsidDel="00B453F7" w:rsidRDefault="000A7CDE">
      <w:pPr>
        <w:rPr>
          <w:del w:id="491" w:author="Heidi Clevett" w:date="2024-03-14T11:34:00Z"/>
          <w:sz w:val="23"/>
        </w:rPr>
      </w:pPr>
      <w:del w:id="492" w:author="Heidi Clevett" w:date="2024-03-14T11:34:00Z">
        <w:r w:rsidDel="00B453F7">
          <w:rPr>
            <w:sz w:val="23"/>
          </w:rPr>
          <w:tab/>
          <w:delText>.1</w:delText>
        </w:r>
        <w:r w:rsidDel="00B453F7">
          <w:rPr>
            <w:sz w:val="23"/>
          </w:rPr>
          <w:tab/>
          <w:delText>Must I take tug(s)?</w:delText>
        </w:r>
      </w:del>
    </w:p>
    <w:p w14:paraId="361118C3" w14:textId="417DE5B2" w:rsidR="000A7CDE" w:rsidDel="00B453F7" w:rsidRDefault="000A7CDE">
      <w:pPr>
        <w:rPr>
          <w:del w:id="493" w:author="Heidi Clevett" w:date="2024-03-14T11:34:00Z"/>
          <w:sz w:val="23"/>
        </w:rPr>
      </w:pPr>
      <w:del w:id="494" w:author="Heidi Clevett" w:date="2024-03-14T11:34:00Z">
        <w:r w:rsidDel="00B453F7">
          <w:rPr>
            <w:sz w:val="23"/>
          </w:rPr>
          <w:tab/>
          <w:delText>.1.1</w:delText>
        </w:r>
        <w:r w:rsidDel="00B453F7">
          <w:rPr>
            <w:sz w:val="23"/>
          </w:rPr>
          <w:tab/>
        </w:r>
        <w:r w:rsidDel="00B453F7">
          <w:rPr>
            <w:sz w:val="23"/>
          </w:rPr>
          <w:tab/>
          <w:delText>Yes, you must take ... tug(s).</w:delText>
        </w:r>
      </w:del>
    </w:p>
    <w:p w14:paraId="48EFCB5A" w14:textId="0D021BCB" w:rsidR="000A7CDE" w:rsidDel="00B453F7" w:rsidRDefault="000A7CDE">
      <w:pPr>
        <w:rPr>
          <w:del w:id="495" w:author="Heidi Clevett" w:date="2024-03-14T11:34:00Z"/>
          <w:sz w:val="23"/>
        </w:rPr>
      </w:pPr>
      <w:del w:id="496" w:author="Heidi Clevett" w:date="2024-03-14T11:34:00Z">
        <w:r w:rsidDel="00B453F7">
          <w:rPr>
            <w:sz w:val="23"/>
          </w:rPr>
          <w:tab/>
          <w:delText>.1.2</w:delText>
        </w:r>
        <w:r w:rsidDel="00B453F7">
          <w:rPr>
            <w:sz w:val="23"/>
          </w:rPr>
          <w:tab/>
        </w:r>
        <w:r w:rsidDel="00B453F7">
          <w:rPr>
            <w:sz w:val="23"/>
          </w:rPr>
          <w:tab/>
          <w:delText>No, you need not take tug(s).</w:delText>
        </w:r>
      </w:del>
    </w:p>
    <w:p w14:paraId="325925B8" w14:textId="48C1FFF5" w:rsidR="000A7CDE" w:rsidDel="00B453F7" w:rsidRDefault="000A7CDE">
      <w:pPr>
        <w:rPr>
          <w:del w:id="497" w:author="Heidi Clevett" w:date="2024-03-14T11:34:00Z"/>
          <w:sz w:val="23"/>
        </w:rPr>
      </w:pPr>
      <w:del w:id="498" w:author="Heidi Clevett" w:date="2024-03-14T11:34:00Z">
        <w:r w:rsidDel="00B453F7">
          <w:rPr>
            <w:sz w:val="23"/>
          </w:rPr>
          <w:tab/>
          <w:delText>.2</w:delText>
        </w:r>
        <w:r w:rsidDel="00B453F7">
          <w:rPr>
            <w:sz w:val="23"/>
          </w:rPr>
          <w:tab/>
          <w:delText>How many tugs must I take?</w:delText>
        </w:r>
      </w:del>
    </w:p>
    <w:p w14:paraId="2108DE82" w14:textId="73AC856C" w:rsidR="000A7CDE" w:rsidDel="00B453F7" w:rsidRDefault="000A7CDE">
      <w:pPr>
        <w:rPr>
          <w:del w:id="499" w:author="Heidi Clevett" w:date="2024-03-14T11:34:00Z"/>
          <w:sz w:val="23"/>
        </w:rPr>
      </w:pPr>
      <w:del w:id="500" w:author="Heidi Clevett" w:date="2024-03-14T11:34:00Z">
        <w:r w:rsidDel="00B453F7">
          <w:rPr>
            <w:sz w:val="23"/>
          </w:rPr>
          <w:tab/>
          <w:delText>.2.1</w:delText>
        </w:r>
        <w:r w:rsidDel="00B453F7">
          <w:rPr>
            <w:sz w:val="23"/>
          </w:rPr>
          <w:tab/>
        </w:r>
        <w:r w:rsidDel="00B453F7">
          <w:rPr>
            <w:sz w:val="23"/>
          </w:rPr>
          <w:tab/>
          <w:delText>You must take ... tug(s) according to Port Regulations.</w:delText>
        </w:r>
      </w:del>
    </w:p>
    <w:p w14:paraId="6C4CF2D2" w14:textId="3126EAC0" w:rsidR="000A7CDE" w:rsidDel="00B453F7" w:rsidRDefault="000A7CDE">
      <w:pPr>
        <w:rPr>
          <w:del w:id="501" w:author="Heidi Clevett" w:date="2024-03-14T11:34:00Z"/>
          <w:sz w:val="23"/>
        </w:rPr>
      </w:pPr>
      <w:del w:id="502" w:author="Heidi Clevett" w:date="2024-03-14T11:34:00Z">
        <w:r w:rsidDel="00B453F7">
          <w:rPr>
            <w:sz w:val="23"/>
          </w:rPr>
          <w:tab/>
          <w:delText>.2.2</w:delText>
        </w:r>
        <w:r w:rsidDel="00B453F7">
          <w:rPr>
            <w:sz w:val="23"/>
          </w:rPr>
          <w:tab/>
        </w:r>
        <w:r w:rsidDel="00B453F7">
          <w:rPr>
            <w:sz w:val="23"/>
          </w:rPr>
          <w:tab/>
          <w:delText>You must take ... tug(s) fore and ... tug(s) aft.</w:delText>
        </w:r>
      </w:del>
    </w:p>
    <w:p w14:paraId="5F0C5B12" w14:textId="0BD635F1" w:rsidR="000A7CDE" w:rsidDel="00B453F7" w:rsidRDefault="000A7CDE">
      <w:pPr>
        <w:rPr>
          <w:del w:id="503" w:author="Heidi Clevett" w:date="2024-03-14T11:34:00Z"/>
          <w:sz w:val="23"/>
        </w:rPr>
      </w:pPr>
      <w:del w:id="504" w:author="Heidi Clevett" w:date="2024-03-14T11:34:00Z">
        <w:r w:rsidDel="00B453F7">
          <w:rPr>
            <w:sz w:val="23"/>
          </w:rPr>
          <w:tab/>
          <w:delText>.3</w:delText>
        </w:r>
        <w:r w:rsidDel="00B453F7">
          <w:rPr>
            <w:sz w:val="23"/>
          </w:rPr>
          <w:tab/>
          <w:delText>I require ...  tug(s).</w:delText>
        </w:r>
      </w:del>
    </w:p>
    <w:p w14:paraId="780EBA3F" w14:textId="35824F54" w:rsidR="000A7CDE" w:rsidDel="00B453F7" w:rsidRDefault="000A7CDE">
      <w:pPr>
        <w:rPr>
          <w:del w:id="505" w:author="Heidi Clevett" w:date="2024-03-14T11:34:00Z"/>
          <w:sz w:val="23"/>
        </w:rPr>
      </w:pPr>
      <w:del w:id="506" w:author="Heidi Clevett" w:date="2024-03-14T11:34:00Z">
        <w:r w:rsidDel="00B453F7">
          <w:rPr>
            <w:sz w:val="23"/>
          </w:rPr>
          <w:tab/>
          <w:delText>.4</w:delText>
        </w:r>
        <w:r w:rsidDel="00B453F7">
          <w:rPr>
            <w:sz w:val="23"/>
          </w:rPr>
          <w:tab/>
          <w:delText>In what position will the tug(s) meet me?</w:delText>
        </w:r>
      </w:del>
    </w:p>
    <w:p w14:paraId="680BF4A0" w14:textId="6202D295" w:rsidR="000A7CDE" w:rsidDel="00B453F7" w:rsidRDefault="000A7CDE">
      <w:pPr>
        <w:rPr>
          <w:del w:id="507" w:author="Heidi Clevett" w:date="2024-03-14T11:34:00Z"/>
          <w:sz w:val="23"/>
        </w:rPr>
      </w:pPr>
      <w:del w:id="508" w:author="Heidi Clevett" w:date="2024-03-14T11:34:00Z">
        <w:r w:rsidDel="00B453F7">
          <w:rPr>
            <w:sz w:val="23"/>
          </w:rPr>
          <w:tab/>
          <w:delText>.4.1</w:delText>
        </w:r>
        <w:r w:rsidDel="00B453F7">
          <w:rPr>
            <w:sz w:val="23"/>
          </w:rPr>
          <w:tab/>
        </w:r>
        <w:r w:rsidDel="00B453F7">
          <w:rPr>
            <w:sz w:val="23"/>
          </w:rPr>
          <w:tab/>
          <w:delText>The tug(s) will meet you in position  ... at ...UTC.</w:delText>
        </w:r>
      </w:del>
    </w:p>
    <w:p w14:paraId="2DB49423" w14:textId="4B88326F" w:rsidR="000A7CDE" w:rsidDel="00B453F7" w:rsidRDefault="000A7CDE">
      <w:pPr>
        <w:rPr>
          <w:del w:id="509" w:author="Heidi Clevett" w:date="2024-03-14T11:34:00Z"/>
          <w:sz w:val="23"/>
        </w:rPr>
      </w:pPr>
      <w:del w:id="510" w:author="Heidi Clevett" w:date="2024-03-14T11:34:00Z">
        <w:r w:rsidDel="00B453F7">
          <w:rPr>
            <w:sz w:val="23"/>
          </w:rPr>
          <w:tab/>
          <w:delText>.4.2</w:delText>
        </w:r>
        <w:r w:rsidDel="00B453F7">
          <w:rPr>
            <w:sz w:val="23"/>
          </w:rPr>
          <w:tab/>
        </w:r>
        <w:r w:rsidDel="00B453F7">
          <w:rPr>
            <w:sz w:val="23"/>
          </w:rPr>
          <w:tab/>
          <w:delText>Wait for the tug(s) in position ... .</w:delText>
        </w:r>
      </w:del>
    </w:p>
    <w:p w14:paraId="03A3DFC8" w14:textId="7EAB63AF" w:rsidR="000A7CDE" w:rsidDel="00B453F7" w:rsidRDefault="000A7CDE">
      <w:pPr>
        <w:keepNext/>
        <w:keepLines/>
        <w:rPr>
          <w:del w:id="511" w:author="Heidi Clevett" w:date="2024-03-14T11:34:00Z"/>
          <w:sz w:val="23"/>
        </w:rPr>
      </w:pPr>
      <w:del w:id="512" w:author="Heidi Clevett" w:date="2024-03-14T11:34:00Z">
        <w:r w:rsidDel="00B453F7">
          <w:rPr>
            <w:sz w:val="23"/>
          </w:rPr>
          <w:tab/>
          <w:delText>.5</w:delText>
        </w:r>
        <w:r w:rsidDel="00B453F7">
          <w:rPr>
            <w:sz w:val="23"/>
          </w:rPr>
          <w:tab/>
          <w:delText>Must I use the towing  lines of my vessel?</w:delText>
        </w:r>
      </w:del>
    </w:p>
    <w:p w14:paraId="40CC9FB2" w14:textId="245FD5DA" w:rsidR="000A7CDE" w:rsidDel="00B453F7" w:rsidRDefault="000A7CDE">
      <w:pPr>
        <w:keepNext/>
        <w:keepLines/>
        <w:rPr>
          <w:del w:id="513" w:author="Heidi Clevett" w:date="2024-03-14T11:34:00Z"/>
          <w:sz w:val="23"/>
        </w:rPr>
      </w:pPr>
      <w:del w:id="514" w:author="Heidi Clevett" w:date="2024-03-14T11:34:00Z">
        <w:r w:rsidDel="00B453F7">
          <w:rPr>
            <w:sz w:val="23"/>
          </w:rPr>
          <w:tab/>
          <w:delText>.5.1</w:delText>
        </w:r>
        <w:r w:rsidDel="00B453F7">
          <w:rPr>
            <w:sz w:val="23"/>
          </w:rPr>
          <w:tab/>
        </w:r>
        <w:r w:rsidDel="00B453F7">
          <w:rPr>
            <w:sz w:val="23"/>
          </w:rPr>
          <w:tab/>
          <w:delText>Yes, you must use the towing lines.</w:delText>
        </w:r>
      </w:del>
    </w:p>
    <w:p w14:paraId="051757AB" w14:textId="74F4AE89" w:rsidR="000A7CDE" w:rsidDel="00B453F7" w:rsidRDefault="000A7CDE">
      <w:pPr>
        <w:keepNext/>
        <w:keepLines/>
        <w:rPr>
          <w:del w:id="515" w:author="Heidi Clevett" w:date="2024-03-14T11:34:00Z"/>
          <w:sz w:val="23"/>
        </w:rPr>
      </w:pPr>
      <w:del w:id="516" w:author="Heidi Clevett" w:date="2024-03-14T11:34:00Z">
        <w:r w:rsidDel="00B453F7">
          <w:rPr>
            <w:sz w:val="23"/>
          </w:rPr>
          <w:tab/>
          <w:delText>.5.2</w:delText>
        </w:r>
        <w:r w:rsidDel="00B453F7">
          <w:rPr>
            <w:sz w:val="23"/>
          </w:rPr>
          <w:tab/>
        </w:r>
        <w:r w:rsidDel="00B453F7">
          <w:rPr>
            <w:sz w:val="23"/>
          </w:rPr>
          <w:tab/>
          <w:delText xml:space="preserve">No, you must use the towing  lines of the tug.   </w:delText>
        </w:r>
      </w:del>
    </w:p>
    <w:p w14:paraId="6B8AF317" w14:textId="77777777" w:rsidR="000A7CDE" w:rsidRDefault="000A7CDE">
      <w:pPr>
        <w:rPr>
          <w:sz w:val="23"/>
        </w:rPr>
      </w:pPr>
      <w:r>
        <w:rPr>
          <w:sz w:val="23"/>
        </w:rPr>
        <w:tab/>
      </w:r>
    </w:p>
    <w:p w14:paraId="4C9CAD7E" w14:textId="4EF2E448" w:rsidR="000A7CDE" w:rsidRDefault="000A7CDE">
      <w:pPr>
        <w:rPr>
          <w:sz w:val="23"/>
        </w:rPr>
      </w:pPr>
      <w:r>
        <w:rPr>
          <w:b/>
          <w:sz w:val="23"/>
        </w:rPr>
        <w:t>A1/5</w:t>
      </w:r>
      <w:r>
        <w:rPr>
          <w:b/>
          <w:sz w:val="23"/>
        </w:rPr>
        <w:tab/>
      </w:r>
      <w:r>
        <w:rPr>
          <w:b/>
          <w:sz w:val="23"/>
        </w:rPr>
        <w:tab/>
        <w:t>Special</w:t>
      </w:r>
      <w:ins w:id="517" w:author="Heidi Clevett" w:date="2024-03-14T13:16:00Z">
        <w:r w:rsidR="00892651">
          <w:rPr>
            <w:b/>
            <w:sz w:val="23"/>
          </w:rPr>
          <w:t xml:space="preserve"> Operation</w:t>
        </w:r>
      </w:ins>
      <w:r>
        <w:rPr>
          <w:b/>
          <w:sz w:val="23"/>
        </w:rPr>
        <w:t>s</w:t>
      </w:r>
    </w:p>
    <w:p w14:paraId="31B8A998" w14:textId="77777777" w:rsidR="000A7CDE" w:rsidRDefault="000A7CDE">
      <w:pPr>
        <w:rPr>
          <w:sz w:val="23"/>
        </w:rPr>
      </w:pPr>
    </w:p>
    <w:p w14:paraId="144EF880" w14:textId="77777777" w:rsidR="000A7CDE" w:rsidRDefault="000A7CDE">
      <w:pPr>
        <w:pStyle w:val="Heading5"/>
        <w:jc w:val="both"/>
      </w:pPr>
      <w:r>
        <w:t>A1/5.1</w:t>
      </w:r>
      <w:r>
        <w:tab/>
      </w:r>
      <w:r>
        <w:tab/>
        <w:t>Helicopter operations</w:t>
      </w:r>
    </w:p>
    <w:p w14:paraId="349FF688" w14:textId="77777777" w:rsidR="000A7CDE" w:rsidRDefault="000A7CDE">
      <w:pPr>
        <w:pStyle w:val="BodyText2"/>
        <w:spacing w:line="240" w:lineRule="auto"/>
        <w:rPr>
          <w:b w:val="0"/>
          <w:bCs/>
        </w:rPr>
      </w:pPr>
      <w:r>
        <w:rPr>
          <w:b w:val="0"/>
          <w:bCs/>
        </w:rPr>
        <w:tab/>
      </w:r>
      <w:r>
        <w:rPr>
          <w:b w:val="0"/>
          <w:bCs/>
        </w:rPr>
        <w:tab/>
        <w:t>(H:  =  from helicopter</w:t>
      </w:r>
      <w:r>
        <w:rPr>
          <w:b w:val="0"/>
          <w:bCs/>
        </w:rPr>
        <w:tab/>
        <w:t xml:space="preserve">V:  =  from vessel ) </w:t>
      </w:r>
    </w:p>
    <w:p w14:paraId="77C18370" w14:textId="77777777" w:rsidR="000A7CDE" w:rsidRDefault="000A7CDE">
      <w:pPr>
        <w:rPr>
          <w:sz w:val="23"/>
        </w:rPr>
      </w:pPr>
      <w:r>
        <w:rPr>
          <w:sz w:val="23"/>
        </w:rPr>
        <w:tab/>
      </w:r>
      <w:r>
        <w:rPr>
          <w:sz w:val="23"/>
        </w:rPr>
        <w:tab/>
      </w:r>
    </w:p>
    <w:p w14:paraId="55DC5D31" w14:textId="77777777" w:rsidR="000A7CDE" w:rsidRDefault="000A7CDE">
      <w:pPr>
        <w:pStyle w:val="BodyText2"/>
        <w:spacing w:line="240" w:lineRule="auto"/>
        <w:rPr>
          <w:b w:val="0"/>
          <w:bCs/>
        </w:rPr>
      </w:pPr>
      <w:r>
        <w:rPr>
          <w:b w:val="0"/>
          <w:bCs/>
        </w:rPr>
        <w:tab/>
        <w:t>.1</w:t>
      </w:r>
      <w:r>
        <w:rPr>
          <w:b w:val="0"/>
          <w:bCs/>
        </w:rPr>
        <w:tab/>
        <w:t>V:  I require a helicopter.</w:t>
      </w:r>
    </w:p>
    <w:p w14:paraId="01F0043C" w14:textId="77777777" w:rsidR="000A7CDE" w:rsidRDefault="000A7CDE">
      <w:pPr>
        <w:rPr>
          <w:sz w:val="23"/>
        </w:rPr>
      </w:pPr>
      <w:r>
        <w:rPr>
          <w:sz w:val="23"/>
        </w:rPr>
        <w:tab/>
      </w:r>
      <w:r>
        <w:rPr>
          <w:sz w:val="23"/>
        </w:rPr>
        <w:tab/>
      </w:r>
      <w:r>
        <w:rPr>
          <w:sz w:val="23"/>
        </w:rPr>
        <w:tab/>
        <w:t>~ to pick up persons.</w:t>
      </w:r>
    </w:p>
    <w:p w14:paraId="6FDF26B2" w14:textId="77777777" w:rsidR="000A7CDE" w:rsidRDefault="000A7CDE">
      <w:pPr>
        <w:rPr>
          <w:sz w:val="23"/>
        </w:rPr>
      </w:pPr>
      <w:r>
        <w:rPr>
          <w:sz w:val="23"/>
        </w:rPr>
        <w:tab/>
      </w:r>
      <w:r>
        <w:rPr>
          <w:sz w:val="23"/>
        </w:rPr>
        <w:tab/>
      </w:r>
      <w:r>
        <w:rPr>
          <w:sz w:val="23"/>
        </w:rPr>
        <w:tab/>
        <w:t>~ with doctor.</w:t>
      </w:r>
    </w:p>
    <w:p w14:paraId="5EDC5DA5" w14:textId="77777777" w:rsidR="000A7CDE" w:rsidRDefault="000A7CDE">
      <w:pPr>
        <w:rPr>
          <w:sz w:val="23"/>
        </w:rPr>
      </w:pPr>
      <w:r>
        <w:rPr>
          <w:sz w:val="23"/>
        </w:rPr>
        <w:tab/>
      </w:r>
      <w:r>
        <w:rPr>
          <w:sz w:val="23"/>
        </w:rPr>
        <w:tab/>
      </w:r>
      <w:r>
        <w:rPr>
          <w:sz w:val="23"/>
        </w:rPr>
        <w:tab/>
        <w:t>~ with liferaft / ... .</w:t>
      </w:r>
    </w:p>
    <w:p w14:paraId="470171C3" w14:textId="77777777" w:rsidR="000A7CDE" w:rsidRDefault="000A7CDE">
      <w:pPr>
        <w:rPr>
          <w:sz w:val="23"/>
        </w:rPr>
      </w:pPr>
      <w:r>
        <w:rPr>
          <w:sz w:val="23"/>
        </w:rPr>
        <w:tab/>
        <w:t>.1.1</w:t>
      </w:r>
      <w:r>
        <w:rPr>
          <w:sz w:val="23"/>
        </w:rPr>
        <w:tab/>
      </w:r>
      <w:r>
        <w:rPr>
          <w:sz w:val="23"/>
        </w:rPr>
        <w:tab/>
        <w:t>MRCC: I will send a helicopter with ... .</w:t>
      </w:r>
    </w:p>
    <w:p w14:paraId="1D76121F" w14:textId="77777777" w:rsidR="000A7CDE" w:rsidRDefault="000A7CDE">
      <w:pPr>
        <w:rPr>
          <w:sz w:val="23"/>
        </w:rPr>
      </w:pPr>
      <w:r>
        <w:rPr>
          <w:sz w:val="23"/>
        </w:rPr>
        <w:tab/>
        <w:t>.2</w:t>
      </w:r>
      <w:r>
        <w:rPr>
          <w:sz w:val="23"/>
        </w:rPr>
        <w:tab/>
        <w:t>H:  MV ... , I will drop ... .</w:t>
      </w:r>
    </w:p>
    <w:p w14:paraId="55A1DF4A" w14:textId="77777777" w:rsidR="000A7CDE" w:rsidRDefault="000A7CDE">
      <w:pPr>
        <w:rPr>
          <w:sz w:val="23"/>
        </w:rPr>
      </w:pPr>
      <w:r>
        <w:rPr>
          <w:sz w:val="23"/>
        </w:rPr>
        <w:tab/>
        <w:t>.3</w:t>
      </w:r>
      <w:r>
        <w:rPr>
          <w:sz w:val="23"/>
        </w:rPr>
        <w:tab/>
        <w:t>H:  MV ... , are you ready for the helicopter?</w:t>
      </w:r>
    </w:p>
    <w:p w14:paraId="3E000448" w14:textId="77777777" w:rsidR="000A7CDE" w:rsidRDefault="000A7CDE">
      <w:pPr>
        <w:rPr>
          <w:sz w:val="23"/>
        </w:rPr>
      </w:pPr>
      <w:r>
        <w:rPr>
          <w:sz w:val="23"/>
        </w:rPr>
        <w:tab/>
        <w:t>.3.1</w:t>
      </w:r>
      <w:r>
        <w:rPr>
          <w:sz w:val="23"/>
        </w:rPr>
        <w:tab/>
      </w:r>
      <w:r>
        <w:rPr>
          <w:sz w:val="23"/>
        </w:rPr>
        <w:tab/>
        <w:t>V:  Yes, I am ready for the helicopter.</w:t>
      </w:r>
    </w:p>
    <w:p w14:paraId="21B1154D" w14:textId="77777777" w:rsidR="000A7CDE" w:rsidRDefault="000A7CDE">
      <w:pPr>
        <w:rPr>
          <w:sz w:val="23"/>
        </w:rPr>
      </w:pPr>
      <w:r>
        <w:rPr>
          <w:sz w:val="23"/>
        </w:rPr>
        <w:tab/>
        <w:t>.3.2</w:t>
      </w:r>
      <w:r>
        <w:rPr>
          <w:sz w:val="23"/>
        </w:rPr>
        <w:tab/>
      </w:r>
      <w:r>
        <w:rPr>
          <w:sz w:val="23"/>
        </w:rPr>
        <w:tab/>
        <w:t>V:  No, I am not ready for the helicopter (yet).</w:t>
      </w:r>
    </w:p>
    <w:p w14:paraId="218AE7F7" w14:textId="77777777" w:rsidR="000A7CDE" w:rsidRDefault="000A7CDE">
      <w:pPr>
        <w:rPr>
          <w:sz w:val="23"/>
        </w:rPr>
      </w:pPr>
      <w:r>
        <w:rPr>
          <w:sz w:val="23"/>
        </w:rPr>
        <w:tab/>
        <w:t>.3.3</w:t>
      </w:r>
      <w:r>
        <w:rPr>
          <w:sz w:val="23"/>
        </w:rPr>
        <w:tab/>
      </w:r>
      <w:r>
        <w:rPr>
          <w:sz w:val="23"/>
        </w:rPr>
        <w:tab/>
        <w:t xml:space="preserve">V:  Ready for the helicopter in ... minutes.     </w:t>
      </w:r>
      <w:r>
        <w:rPr>
          <w:sz w:val="23"/>
        </w:rPr>
        <w:tab/>
      </w:r>
    </w:p>
    <w:p w14:paraId="68F1C306" w14:textId="77777777" w:rsidR="000A7CDE" w:rsidRDefault="000A7CDE">
      <w:pPr>
        <w:rPr>
          <w:sz w:val="23"/>
        </w:rPr>
      </w:pPr>
      <w:r>
        <w:rPr>
          <w:sz w:val="23"/>
        </w:rPr>
        <w:lastRenderedPageBreak/>
        <w:tab/>
        <w:t>.4</w:t>
      </w:r>
      <w:r>
        <w:rPr>
          <w:sz w:val="23"/>
        </w:rPr>
        <w:tab/>
        <w:t>H:  MV ... , helicopter is on the way to you.</w:t>
      </w:r>
    </w:p>
    <w:p w14:paraId="1DD3A449" w14:textId="77777777" w:rsidR="000A7CDE" w:rsidRDefault="000A7CDE">
      <w:pPr>
        <w:rPr>
          <w:sz w:val="23"/>
        </w:rPr>
      </w:pPr>
      <w:r>
        <w:rPr>
          <w:sz w:val="23"/>
        </w:rPr>
        <w:tab/>
        <w:t>.5</w:t>
      </w:r>
      <w:r>
        <w:rPr>
          <w:sz w:val="23"/>
        </w:rPr>
        <w:tab/>
        <w:t>H:  MV ... , what is your position?</w:t>
      </w:r>
    </w:p>
    <w:p w14:paraId="5B523599" w14:textId="77777777" w:rsidR="000A7CDE" w:rsidRDefault="000A7CDE">
      <w:pPr>
        <w:rPr>
          <w:sz w:val="23"/>
        </w:rPr>
      </w:pPr>
      <w:r>
        <w:rPr>
          <w:sz w:val="23"/>
        </w:rPr>
        <w:tab/>
        <w:t>.5.1</w:t>
      </w:r>
      <w:r>
        <w:rPr>
          <w:sz w:val="23"/>
        </w:rPr>
        <w:tab/>
      </w:r>
      <w:r>
        <w:rPr>
          <w:sz w:val="23"/>
        </w:rPr>
        <w:tab/>
        <w:t>V:  My position is ... .</w:t>
      </w:r>
    </w:p>
    <w:p w14:paraId="7BDF0772" w14:textId="77777777" w:rsidR="000A7CDE" w:rsidRDefault="000A7CDE">
      <w:pPr>
        <w:rPr>
          <w:sz w:val="23"/>
        </w:rPr>
      </w:pPr>
      <w:r>
        <w:rPr>
          <w:sz w:val="23"/>
        </w:rPr>
        <w:tab/>
        <w:t>.6</w:t>
      </w:r>
      <w:r>
        <w:rPr>
          <w:sz w:val="23"/>
        </w:rPr>
        <w:tab/>
        <w:t>H:  MV ... , what is your present course and speed?</w:t>
      </w:r>
    </w:p>
    <w:p w14:paraId="362D8A97" w14:textId="77777777" w:rsidR="000A7CDE" w:rsidRDefault="000A7CDE">
      <w:pPr>
        <w:rPr>
          <w:sz w:val="23"/>
        </w:rPr>
      </w:pPr>
      <w:r>
        <w:rPr>
          <w:sz w:val="23"/>
        </w:rPr>
        <w:tab/>
        <w:t>.6.1</w:t>
      </w:r>
      <w:r>
        <w:rPr>
          <w:sz w:val="23"/>
        </w:rPr>
        <w:tab/>
      </w:r>
      <w:r>
        <w:rPr>
          <w:sz w:val="23"/>
        </w:rPr>
        <w:tab/>
        <w:t>V:  My present course is ... degrees, speed is ... knots.</w:t>
      </w:r>
    </w:p>
    <w:p w14:paraId="0C2A852C" w14:textId="77777777" w:rsidR="000A7CDE" w:rsidRDefault="000A7CDE">
      <w:pPr>
        <w:rPr>
          <w:sz w:val="23"/>
        </w:rPr>
      </w:pPr>
      <w:r>
        <w:rPr>
          <w:sz w:val="23"/>
        </w:rPr>
        <w:tab/>
        <w:t>.7</w:t>
      </w:r>
      <w:r>
        <w:rPr>
          <w:sz w:val="23"/>
        </w:rPr>
        <w:tab/>
        <w:t>H:  MV ... , make identification signals.</w:t>
      </w:r>
    </w:p>
    <w:p w14:paraId="564392F1" w14:textId="77777777" w:rsidR="000A7CDE" w:rsidRDefault="000A7CDE">
      <w:pPr>
        <w:rPr>
          <w:sz w:val="23"/>
        </w:rPr>
      </w:pPr>
      <w:r>
        <w:rPr>
          <w:sz w:val="23"/>
        </w:rPr>
        <w:tab/>
        <w:t>.8</w:t>
      </w:r>
      <w:r>
        <w:rPr>
          <w:sz w:val="23"/>
        </w:rPr>
        <w:tab/>
      </w:r>
      <w:r>
        <w:rPr>
          <w:sz w:val="23"/>
        </w:rPr>
        <w:tab/>
        <w:t xml:space="preserve">V: I am making identification signals by smoke (buoy) / search light / </w:t>
      </w:r>
    </w:p>
    <w:p w14:paraId="79691CF6" w14:textId="77777777" w:rsidR="000A7CDE" w:rsidRDefault="000A7CDE">
      <w:pPr>
        <w:rPr>
          <w:sz w:val="23"/>
        </w:rPr>
      </w:pPr>
      <w:r>
        <w:rPr>
          <w:sz w:val="23"/>
        </w:rPr>
        <w:tab/>
      </w:r>
      <w:r>
        <w:rPr>
          <w:sz w:val="23"/>
        </w:rPr>
        <w:tab/>
        <w:t xml:space="preserve">     </w:t>
      </w:r>
      <w:r>
        <w:rPr>
          <w:sz w:val="23"/>
        </w:rPr>
        <w:tab/>
        <w:t xml:space="preserve">      flags / signalling lamp / ... .</w:t>
      </w:r>
    </w:p>
    <w:p w14:paraId="5088FB68" w14:textId="77777777" w:rsidR="000A7CDE" w:rsidRDefault="000A7CDE">
      <w:pPr>
        <w:rPr>
          <w:sz w:val="23"/>
        </w:rPr>
      </w:pPr>
      <w:r>
        <w:rPr>
          <w:sz w:val="23"/>
        </w:rPr>
        <w:tab/>
        <w:t>.9</w:t>
      </w:r>
      <w:r>
        <w:rPr>
          <w:sz w:val="23"/>
        </w:rPr>
        <w:tab/>
        <w:t>H:  MV ... , you are identified.</w:t>
      </w:r>
    </w:p>
    <w:p w14:paraId="3221B04E" w14:textId="77777777" w:rsidR="000A7CDE" w:rsidRDefault="000A7CDE">
      <w:pPr>
        <w:rPr>
          <w:sz w:val="23"/>
        </w:rPr>
      </w:pPr>
      <w:r>
        <w:rPr>
          <w:sz w:val="23"/>
        </w:rPr>
        <w:tab/>
        <w:t>.10</w:t>
      </w:r>
      <w:r>
        <w:rPr>
          <w:sz w:val="23"/>
        </w:rPr>
        <w:tab/>
        <w:t>H:  MV ... , what is the relative wind direction in degrees and knots?</w:t>
      </w:r>
    </w:p>
    <w:p w14:paraId="51756CE9" w14:textId="77777777" w:rsidR="000A7CDE" w:rsidRDefault="000A7CDE">
      <w:pPr>
        <w:rPr>
          <w:sz w:val="23"/>
        </w:rPr>
      </w:pPr>
      <w:r>
        <w:rPr>
          <w:sz w:val="23"/>
        </w:rPr>
        <w:tab/>
        <w:t>.10.1</w:t>
      </w:r>
      <w:r>
        <w:rPr>
          <w:sz w:val="23"/>
        </w:rPr>
        <w:tab/>
      </w:r>
      <w:r>
        <w:rPr>
          <w:sz w:val="23"/>
        </w:rPr>
        <w:tab/>
        <w:t>V: The relative wind direction is ... degrees and ... knots.</w:t>
      </w:r>
    </w:p>
    <w:p w14:paraId="20E018EA" w14:textId="77777777" w:rsidR="000A7CDE" w:rsidRDefault="000A7CDE">
      <w:pPr>
        <w:rPr>
          <w:sz w:val="23"/>
        </w:rPr>
      </w:pPr>
      <w:r>
        <w:rPr>
          <w:sz w:val="23"/>
        </w:rPr>
        <w:tab/>
        <w:t>.11</w:t>
      </w:r>
      <w:r>
        <w:rPr>
          <w:sz w:val="23"/>
        </w:rPr>
        <w:tab/>
        <w:t>H:  MV ... , keep the wind on port / starboard bow.</w:t>
      </w:r>
    </w:p>
    <w:p w14:paraId="50287C8F" w14:textId="77777777" w:rsidR="000A7CDE" w:rsidRDefault="000A7CDE">
      <w:pPr>
        <w:rPr>
          <w:sz w:val="23"/>
        </w:rPr>
      </w:pPr>
      <w:r>
        <w:rPr>
          <w:sz w:val="23"/>
        </w:rPr>
        <w:tab/>
        <w:t>.12</w:t>
      </w:r>
      <w:r>
        <w:rPr>
          <w:sz w:val="23"/>
        </w:rPr>
        <w:tab/>
        <w:t>H:  MV ... , keep the wind on port / starboard quarter.</w:t>
      </w:r>
    </w:p>
    <w:p w14:paraId="3C3F5297" w14:textId="77777777" w:rsidR="000A7CDE" w:rsidRDefault="000A7CDE">
      <w:pPr>
        <w:rPr>
          <w:sz w:val="23"/>
        </w:rPr>
      </w:pPr>
      <w:r>
        <w:rPr>
          <w:sz w:val="23"/>
        </w:rPr>
        <w:tab/>
        <w:t>.13</w:t>
      </w:r>
      <w:r>
        <w:rPr>
          <w:sz w:val="23"/>
        </w:rPr>
        <w:tab/>
        <w:t>H:  MV ... , indicate the landing / pick-up area.</w:t>
      </w:r>
    </w:p>
    <w:p w14:paraId="6450401F" w14:textId="77777777" w:rsidR="000A7CDE" w:rsidRDefault="000A7CDE">
      <w:pPr>
        <w:rPr>
          <w:sz w:val="23"/>
        </w:rPr>
      </w:pPr>
      <w:r>
        <w:rPr>
          <w:sz w:val="23"/>
        </w:rPr>
        <w:tab/>
        <w:t>.13.1</w:t>
      </w:r>
      <w:r>
        <w:rPr>
          <w:sz w:val="23"/>
        </w:rPr>
        <w:tab/>
      </w:r>
      <w:r>
        <w:rPr>
          <w:sz w:val="23"/>
        </w:rPr>
        <w:tab/>
        <w:t>V: The landing / pick-up area is ... .</w:t>
      </w:r>
    </w:p>
    <w:p w14:paraId="75B8DA39" w14:textId="77777777" w:rsidR="000A7CDE" w:rsidRDefault="000A7CDE">
      <w:pPr>
        <w:rPr>
          <w:sz w:val="23"/>
        </w:rPr>
      </w:pPr>
      <w:r>
        <w:rPr>
          <w:sz w:val="23"/>
        </w:rPr>
        <w:tab/>
        <w:t>.14</w:t>
      </w:r>
      <w:r>
        <w:rPr>
          <w:sz w:val="23"/>
        </w:rPr>
        <w:tab/>
        <w:t>H:  MV ... , can I land on deck?</w:t>
      </w:r>
    </w:p>
    <w:p w14:paraId="4F98AB4D" w14:textId="77777777" w:rsidR="000A7CDE" w:rsidRDefault="000A7CDE">
      <w:pPr>
        <w:rPr>
          <w:sz w:val="23"/>
        </w:rPr>
      </w:pPr>
      <w:r>
        <w:rPr>
          <w:sz w:val="23"/>
        </w:rPr>
        <w:tab/>
        <w:t>.14.1</w:t>
      </w:r>
      <w:r>
        <w:rPr>
          <w:sz w:val="23"/>
        </w:rPr>
        <w:tab/>
      </w:r>
      <w:r>
        <w:rPr>
          <w:sz w:val="23"/>
        </w:rPr>
        <w:tab/>
        <w:t>V:  Yes, you can land on deck.</w:t>
      </w:r>
    </w:p>
    <w:p w14:paraId="2EF086B6" w14:textId="77777777" w:rsidR="000A7CDE" w:rsidRDefault="000A7CDE">
      <w:pPr>
        <w:rPr>
          <w:sz w:val="23"/>
        </w:rPr>
      </w:pPr>
      <w:r>
        <w:rPr>
          <w:sz w:val="23"/>
        </w:rPr>
        <w:tab/>
        <w:t>.14.2</w:t>
      </w:r>
      <w:r>
        <w:rPr>
          <w:sz w:val="23"/>
        </w:rPr>
        <w:tab/>
      </w:r>
      <w:r>
        <w:rPr>
          <w:sz w:val="23"/>
        </w:rPr>
        <w:tab/>
        <w:t>V:  No, you cannot land on deck (yet).</w:t>
      </w:r>
    </w:p>
    <w:p w14:paraId="5C6CB082" w14:textId="77777777" w:rsidR="000A7CDE" w:rsidRDefault="000A7CDE">
      <w:pPr>
        <w:rPr>
          <w:sz w:val="23"/>
        </w:rPr>
      </w:pPr>
      <w:r>
        <w:rPr>
          <w:sz w:val="23"/>
        </w:rPr>
        <w:tab/>
        <w:t>.14.3</w:t>
      </w:r>
      <w:r>
        <w:rPr>
          <w:sz w:val="23"/>
        </w:rPr>
        <w:tab/>
      </w:r>
      <w:r>
        <w:rPr>
          <w:sz w:val="23"/>
        </w:rPr>
        <w:tab/>
        <w:t>V:  You can land on deck in ... minutes.</w:t>
      </w:r>
    </w:p>
    <w:p w14:paraId="50BC5480" w14:textId="77777777" w:rsidR="000A7CDE" w:rsidRDefault="000A7CDE">
      <w:pPr>
        <w:rPr>
          <w:sz w:val="23"/>
        </w:rPr>
      </w:pPr>
      <w:r>
        <w:rPr>
          <w:sz w:val="23"/>
        </w:rPr>
        <w:tab/>
        <w:t>.15</w:t>
      </w:r>
      <w:r>
        <w:rPr>
          <w:sz w:val="23"/>
        </w:rPr>
        <w:tab/>
        <w:t>H:  MV ... , I will use hoist / rescue sling / rescue basket / rescue net /</w:t>
      </w:r>
    </w:p>
    <w:p w14:paraId="64029434" w14:textId="77777777" w:rsidR="000A7CDE" w:rsidRDefault="000A7CDE">
      <w:pPr>
        <w:rPr>
          <w:sz w:val="23"/>
        </w:rPr>
      </w:pPr>
      <w:r>
        <w:rPr>
          <w:sz w:val="23"/>
        </w:rPr>
        <w:tab/>
      </w:r>
      <w:r>
        <w:rPr>
          <w:sz w:val="23"/>
        </w:rPr>
        <w:tab/>
      </w:r>
      <w:r>
        <w:rPr>
          <w:sz w:val="23"/>
        </w:rPr>
        <w:tab/>
        <w:t>rescue litter / rescue seat / double lift.</w:t>
      </w:r>
    </w:p>
    <w:p w14:paraId="51FC89B3" w14:textId="77777777" w:rsidR="000A7CDE" w:rsidRDefault="000A7CDE">
      <w:pPr>
        <w:rPr>
          <w:sz w:val="23"/>
        </w:rPr>
      </w:pPr>
      <w:r>
        <w:rPr>
          <w:sz w:val="23"/>
        </w:rPr>
        <w:tab/>
        <w:t>.16</w:t>
      </w:r>
      <w:r>
        <w:rPr>
          <w:sz w:val="23"/>
        </w:rPr>
        <w:tab/>
        <w:t>V:  I am ready to receive you.</w:t>
      </w:r>
    </w:p>
    <w:p w14:paraId="603B66B3" w14:textId="77777777" w:rsidR="000A7CDE" w:rsidRDefault="000A7CDE">
      <w:pPr>
        <w:rPr>
          <w:sz w:val="23"/>
        </w:rPr>
      </w:pPr>
      <w:r>
        <w:rPr>
          <w:sz w:val="23"/>
        </w:rPr>
        <w:tab/>
        <w:t>.17</w:t>
      </w:r>
      <w:r>
        <w:rPr>
          <w:sz w:val="23"/>
        </w:rPr>
        <w:tab/>
        <w:t>H:  MV ... , I am landing.</w:t>
      </w:r>
    </w:p>
    <w:p w14:paraId="61DFD697" w14:textId="77777777" w:rsidR="000A7CDE" w:rsidRDefault="000A7CDE">
      <w:pPr>
        <w:rPr>
          <w:sz w:val="23"/>
        </w:rPr>
      </w:pPr>
      <w:r>
        <w:rPr>
          <w:sz w:val="23"/>
        </w:rPr>
        <w:tab/>
        <w:t>.18</w:t>
      </w:r>
      <w:r>
        <w:rPr>
          <w:sz w:val="23"/>
        </w:rPr>
        <w:tab/>
        <w:t>H:  MV ... , I am starting operation.</w:t>
      </w:r>
    </w:p>
    <w:p w14:paraId="63383878" w14:textId="77777777" w:rsidR="000A7CDE" w:rsidRDefault="000A7CDE">
      <w:pPr>
        <w:rPr>
          <w:sz w:val="23"/>
        </w:rPr>
      </w:pPr>
      <w:r>
        <w:rPr>
          <w:sz w:val="23"/>
        </w:rPr>
        <w:tab/>
        <w:t>.19</w:t>
      </w:r>
      <w:r>
        <w:rPr>
          <w:sz w:val="23"/>
        </w:rPr>
        <w:tab/>
        <w:t>H:  MV ... , do not fix the hoist cable.</w:t>
      </w:r>
    </w:p>
    <w:p w14:paraId="7EDB36B8" w14:textId="77777777" w:rsidR="000A7CDE" w:rsidRDefault="000A7CDE">
      <w:pPr>
        <w:rPr>
          <w:sz w:val="23"/>
        </w:rPr>
      </w:pPr>
      <w:r>
        <w:rPr>
          <w:sz w:val="23"/>
        </w:rPr>
        <w:tab/>
        <w:t>.20</w:t>
      </w:r>
      <w:r>
        <w:rPr>
          <w:sz w:val="23"/>
        </w:rPr>
        <w:tab/>
        <w:t>H:  MV ... , operation finished.</w:t>
      </w:r>
    </w:p>
    <w:p w14:paraId="3ACF3CF6" w14:textId="77777777" w:rsidR="000A7CDE" w:rsidRDefault="000A7CDE">
      <w:pPr>
        <w:rPr>
          <w:sz w:val="23"/>
        </w:rPr>
      </w:pPr>
      <w:r>
        <w:rPr>
          <w:sz w:val="23"/>
        </w:rPr>
        <w:tab/>
        <w:t>.21</w:t>
      </w:r>
      <w:r>
        <w:rPr>
          <w:sz w:val="23"/>
        </w:rPr>
        <w:tab/>
        <w:t>H:  MV ... , I am taking off.</w:t>
      </w:r>
    </w:p>
    <w:p w14:paraId="3B62769E" w14:textId="77777777" w:rsidR="000A7CDE" w:rsidRDefault="000A7CDE">
      <w:pPr>
        <w:rPr>
          <w:sz w:val="23"/>
        </w:rPr>
      </w:pPr>
    </w:p>
    <w:p w14:paraId="4B6D6FA7" w14:textId="77777777" w:rsidR="000A7CDE" w:rsidRDefault="000A7CDE">
      <w:pPr>
        <w:rPr>
          <w:b/>
          <w:sz w:val="23"/>
        </w:rPr>
      </w:pPr>
      <w:r>
        <w:rPr>
          <w:b/>
          <w:sz w:val="23"/>
        </w:rPr>
        <w:br w:type="page"/>
      </w:r>
    </w:p>
    <w:p w14:paraId="406134DB" w14:textId="77777777" w:rsidR="000A7CDE" w:rsidRDefault="000A7CDE">
      <w:pPr>
        <w:rPr>
          <w:sz w:val="23"/>
        </w:rPr>
      </w:pPr>
      <w:r>
        <w:rPr>
          <w:b/>
          <w:sz w:val="23"/>
        </w:rPr>
        <w:t>A1/5.2</w:t>
      </w:r>
      <w:r>
        <w:rPr>
          <w:sz w:val="23"/>
        </w:rPr>
        <w:tab/>
      </w:r>
      <w:r>
        <w:rPr>
          <w:b/>
          <w:sz w:val="23"/>
        </w:rPr>
        <w:tab/>
        <w:t xml:space="preserve">Ice </w:t>
      </w:r>
      <w:r>
        <w:rPr>
          <w:b/>
          <w:sz w:val="23"/>
        </w:rPr>
        <w:noBreakHyphen/>
        <w:t xml:space="preserve"> breaker operations</w:t>
      </w:r>
    </w:p>
    <w:p w14:paraId="6C359191" w14:textId="77777777" w:rsidR="000A7CDE" w:rsidRDefault="000A7CDE">
      <w:pPr>
        <w:rPr>
          <w:sz w:val="23"/>
        </w:rPr>
      </w:pPr>
    </w:p>
    <w:p w14:paraId="5E1E69F9" w14:textId="77777777" w:rsidR="000A7CDE" w:rsidRDefault="000A7CDE">
      <w:pPr>
        <w:rPr>
          <w:sz w:val="23"/>
        </w:rPr>
      </w:pPr>
      <w:r>
        <w:rPr>
          <w:sz w:val="23"/>
        </w:rPr>
        <w:t>.1</w:t>
      </w:r>
      <w:r>
        <w:rPr>
          <w:sz w:val="23"/>
        </w:rPr>
        <w:tab/>
      </w:r>
      <w:r>
        <w:rPr>
          <w:sz w:val="23"/>
        </w:rPr>
        <w:tab/>
      </w:r>
      <w:r>
        <w:rPr>
          <w:b/>
          <w:sz w:val="23"/>
        </w:rPr>
        <w:t xml:space="preserve">Ice </w:t>
      </w:r>
      <w:r>
        <w:rPr>
          <w:b/>
          <w:sz w:val="23"/>
        </w:rPr>
        <w:noBreakHyphen/>
        <w:t xml:space="preserve"> breaker request</w:t>
      </w:r>
    </w:p>
    <w:p w14:paraId="4FD470DD" w14:textId="77777777" w:rsidR="000A7CDE" w:rsidRDefault="000A7CDE">
      <w:pPr>
        <w:rPr>
          <w:sz w:val="23"/>
        </w:rPr>
      </w:pPr>
    </w:p>
    <w:p w14:paraId="23FAAE58" w14:textId="77777777" w:rsidR="000A7CDE" w:rsidRDefault="000A7CDE">
      <w:pPr>
        <w:rPr>
          <w:sz w:val="23"/>
        </w:rPr>
      </w:pPr>
      <w:r>
        <w:rPr>
          <w:sz w:val="23"/>
        </w:rPr>
        <w:tab/>
        <w:t>.1</w:t>
      </w:r>
      <w:r>
        <w:rPr>
          <w:sz w:val="23"/>
        </w:rPr>
        <w:tab/>
        <w:t>I am / MV is ... fast in ice in position ... .</w:t>
      </w:r>
    </w:p>
    <w:p w14:paraId="62FF3A90" w14:textId="77777777" w:rsidR="000A7CDE" w:rsidRDefault="000A7CDE">
      <w:pPr>
        <w:rPr>
          <w:sz w:val="23"/>
        </w:rPr>
      </w:pPr>
      <w:r>
        <w:rPr>
          <w:sz w:val="23"/>
        </w:rPr>
        <w:tab/>
        <w:t>.2</w:t>
      </w:r>
      <w:r>
        <w:rPr>
          <w:sz w:val="23"/>
        </w:rPr>
        <w:tab/>
        <w:t>I require / MV ... requires  ice</w:t>
      </w:r>
      <w:r>
        <w:rPr>
          <w:sz w:val="23"/>
        </w:rPr>
        <w:noBreakHyphen/>
        <w:t>breaker assistance to reach ... .</w:t>
      </w:r>
    </w:p>
    <w:p w14:paraId="747682EC" w14:textId="77777777" w:rsidR="000A7CDE" w:rsidRDefault="000A7CDE">
      <w:pPr>
        <w:rPr>
          <w:sz w:val="23"/>
        </w:rPr>
      </w:pPr>
      <w:r>
        <w:rPr>
          <w:sz w:val="23"/>
        </w:rPr>
        <w:tab/>
        <w:t>.3</w:t>
      </w:r>
      <w:r>
        <w:rPr>
          <w:sz w:val="23"/>
        </w:rPr>
        <w:tab/>
        <w:t>Ice</w:t>
      </w:r>
      <w:r>
        <w:rPr>
          <w:sz w:val="23"/>
        </w:rPr>
        <w:noBreakHyphen/>
        <w:t xml:space="preserve">breaker assistance </w:t>
      </w:r>
    </w:p>
    <w:p w14:paraId="0189850F" w14:textId="77777777" w:rsidR="000A7CDE" w:rsidRDefault="000A7CDE">
      <w:pPr>
        <w:rPr>
          <w:sz w:val="23"/>
        </w:rPr>
      </w:pPr>
      <w:r>
        <w:rPr>
          <w:sz w:val="23"/>
        </w:rPr>
        <w:tab/>
      </w:r>
      <w:r>
        <w:rPr>
          <w:sz w:val="23"/>
        </w:rPr>
        <w:tab/>
      </w:r>
      <w:r>
        <w:rPr>
          <w:sz w:val="23"/>
        </w:rPr>
        <w:tab/>
        <w:t>~ will arrive at ... UTC / within ... hours.</w:t>
      </w:r>
    </w:p>
    <w:p w14:paraId="13C24487" w14:textId="77777777" w:rsidR="000A7CDE" w:rsidRDefault="000A7CDE">
      <w:pPr>
        <w:rPr>
          <w:sz w:val="23"/>
        </w:rPr>
      </w:pPr>
      <w:r>
        <w:rPr>
          <w:sz w:val="23"/>
        </w:rPr>
        <w:tab/>
      </w:r>
      <w:r>
        <w:rPr>
          <w:sz w:val="23"/>
        </w:rPr>
        <w:tab/>
      </w:r>
      <w:r>
        <w:rPr>
          <w:sz w:val="23"/>
        </w:rPr>
        <w:tab/>
        <w:t>~ is</w:t>
      </w:r>
      <w:r>
        <w:rPr>
          <w:b/>
          <w:i/>
          <w:sz w:val="23"/>
        </w:rPr>
        <w:t xml:space="preserve"> </w:t>
      </w:r>
      <w:r>
        <w:rPr>
          <w:sz w:val="23"/>
        </w:rPr>
        <w:t>not available until ... UTC.</w:t>
      </w:r>
    </w:p>
    <w:p w14:paraId="1ECBABBD" w14:textId="77777777" w:rsidR="000A7CDE" w:rsidRDefault="000A7CDE">
      <w:pPr>
        <w:rPr>
          <w:sz w:val="23"/>
        </w:rPr>
      </w:pPr>
      <w:r>
        <w:rPr>
          <w:sz w:val="23"/>
        </w:rPr>
        <w:tab/>
      </w:r>
      <w:r>
        <w:rPr>
          <w:sz w:val="23"/>
        </w:rPr>
        <w:tab/>
      </w:r>
      <w:r>
        <w:rPr>
          <w:sz w:val="23"/>
        </w:rPr>
        <w:tab/>
        <w:t>~ is</w:t>
      </w:r>
      <w:r>
        <w:rPr>
          <w:b/>
          <w:i/>
          <w:sz w:val="23"/>
        </w:rPr>
        <w:t xml:space="preserve"> </w:t>
      </w:r>
      <w:r>
        <w:rPr>
          <w:sz w:val="23"/>
        </w:rPr>
        <w:t>available only up to latitude... longitude....</w:t>
      </w:r>
    </w:p>
    <w:p w14:paraId="06883596" w14:textId="77777777" w:rsidR="000A7CDE" w:rsidRDefault="000A7CDE">
      <w:pPr>
        <w:rPr>
          <w:sz w:val="23"/>
        </w:rPr>
      </w:pPr>
      <w:r>
        <w:rPr>
          <w:sz w:val="23"/>
        </w:rPr>
        <w:tab/>
      </w:r>
      <w:r>
        <w:rPr>
          <w:sz w:val="23"/>
        </w:rPr>
        <w:tab/>
      </w:r>
      <w:r>
        <w:rPr>
          <w:sz w:val="23"/>
        </w:rPr>
        <w:tab/>
        <w:t>~ is suspended until...</w:t>
      </w:r>
      <w:r>
        <w:rPr>
          <w:i/>
          <w:sz w:val="23"/>
        </w:rPr>
        <w:t>(date and  time)</w:t>
      </w:r>
      <w:r>
        <w:rPr>
          <w:sz w:val="23"/>
        </w:rPr>
        <w:t>.</w:t>
      </w:r>
    </w:p>
    <w:p w14:paraId="327C7500" w14:textId="77777777" w:rsidR="000A7CDE" w:rsidRDefault="000A7CDE">
      <w:pPr>
        <w:rPr>
          <w:sz w:val="23"/>
        </w:rPr>
      </w:pPr>
      <w:r>
        <w:rPr>
          <w:sz w:val="23"/>
        </w:rPr>
        <w:tab/>
      </w:r>
      <w:r>
        <w:rPr>
          <w:sz w:val="23"/>
        </w:rPr>
        <w:tab/>
      </w:r>
      <w:r>
        <w:rPr>
          <w:sz w:val="23"/>
        </w:rPr>
        <w:tab/>
        <w:t>~ is suspended after sunset.</w:t>
      </w:r>
    </w:p>
    <w:p w14:paraId="6BA1575A" w14:textId="77777777" w:rsidR="000A7CDE" w:rsidRDefault="000A7CDE">
      <w:pPr>
        <w:rPr>
          <w:sz w:val="23"/>
        </w:rPr>
      </w:pPr>
      <w:r>
        <w:rPr>
          <w:sz w:val="23"/>
        </w:rPr>
        <w:tab/>
      </w:r>
      <w:r>
        <w:rPr>
          <w:sz w:val="23"/>
        </w:rPr>
        <w:tab/>
      </w:r>
      <w:r>
        <w:rPr>
          <w:sz w:val="23"/>
        </w:rPr>
        <w:tab/>
        <w:t>~ is</w:t>
      </w:r>
      <w:r>
        <w:rPr>
          <w:b/>
          <w:i/>
          <w:sz w:val="23"/>
        </w:rPr>
        <w:t xml:space="preserve"> </w:t>
      </w:r>
      <w:r>
        <w:rPr>
          <w:sz w:val="23"/>
        </w:rPr>
        <w:t>suspended until favourable weather conditions.</w:t>
      </w:r>
    </w:p>
    <w:p w14:paraId="27A111CB" w14:textId="77777777" w:rsidR="000A7CDE" w:rsidRDefault="000A7CDE">
      <w:pPr>
        <w:rPr>
          <w:sz w:val="23"/>
        </w:rPr>
      </w:pPr>
      <w:r>
        <w:rPr>
          <w:sz w:val="23"/>
        </w:rPr>
        <w:tab/>
      </w:r>
      <w:r>
        <w:rPr>
          <w:sz w:val="23"/>
        </w:rPr>
        <w:tab/>
      </w:r>
      <w:r>
        <w:rPr>
          <w:sz w:val="23"/>
        </w:rPr>
        <w:tab/>
        <w:t>~ will be resumed at ... UTC.</w:t>
      </w:r>
    </w:p>
    <w:p w14:paraId="69345ECD" w14:textId="77777777" w:rsidR="000A7CDE" w:rsidRDefault="000A7CDE">
      <w:pPr>
        <w:rPr>
          <w:sz w:val="23"/>
        </w:rPr>
      </w:pPr>
    </w:p>
    <w:p w14:paraId="1925D84F" w14:textId="77777777" w:rsidR="000A7CDE" w:rsidRDefault="000A7CDE">
      <w:pPr>
        <w:rPr>
          <w:b/>
          <w:sz w:val="23"/>
        </w:rPr>
      </w:pPr>
      <w:r>
        <w:rPr>
          <w:sz w:val="23"/>
        </w:rPr>
        <w:t>.2</w:t>
      </w:r>
      <w:r>
        <w:rPr>
          <w:sz w:val="23"/>
        </w:rPr>
        <w:tab/>
      </w:r>
      <w:r>
        <w:rPr>
          <w:sz w:val="23"/>
        </w:rPr>
        <w:tab/>
      </w:r>
      <w:r>
        <w:rPr>
          <w:b/>
          <w:sz w:val="23"/>
        </w:rPr>
        <w:t xml:space="preserve">Ice </w:t>
      </w:r>
      <w:r>
        <w:rPr>
          <w:b/>
          <w:sz w:val="23"/>
        </w:rPr>
        <w:noBreakHyphen/>
        <w:t xml:space="preserve"> breaker assistance for convoy</w:t>
      </w:r>
    </w:p>
    <w:p w14:paraId="5BE80F83" w14:textId="77777777" w:rsidR="000A7CDE" w:rsidRDefault="000A7CDE">
      <w:pPr>
        <w:rPr>
          <w:sz w:val="23"/>
        </w:rPr>
      </w:pPr>
    </w:p>
    <w:p w14:paraId="70A7F2FF" w14:textId="77777777" w:rsidR="000A7CDE" w:rsidRDefault="000A7CDE">
      <w:pPr>
        <w:ind w:left="720" w:hanging="720"/>
        <w:rPr>
          <w:sz w:val="23"/>
        </w:rPr>
      </w:pPr>
      <w:r>
        <w:rPr>
          <w:sz w:val="23"/>
        </w:rPr>
        <w:tab/>
        <w:t>Ice</w:t>
      </w:r>
      <w:r>
        <w:rPr>
          <w:sz w:val="23"/>
        </w:rPr>
        <w:noBreakHyphen/>
        <w:t>breaker commands applying to all the vessels in a convoy have to be immediately confirmed consecutively by each vessel in turn and executed according to the pattern given in GENERAL 4.6.  Ice</w:t>
      </w:r>
      <w:r>
        <w:rPr>
          <w:sz w:val="23"/>
        </w:rPr>
        <w:noBreakHyphen/>
        <w:t>breaker commands applying to a single vessel are confirmed and executed only by that vessel, and this applies also to close</w:t>
      </w:r>
      <w:r>
        <w:rPr>
          <w:sz w:val="23"/>
        </w:rPr>
        <w:noBreakHyphen/>
        <w:t>coupled towing.  When being assisted by an ice-breaker it is important to maintain a continuous listening watch on the appropriate VHF Channel and to maintain a proper lookout for sound and visual signals.</w:t>
      </w:r>
    </w:p>
    <w:p w14:paraId="76221BBE" w14:textId="77777777" w:rsidR="000A7CDE" w:rsidRDefault="000A7CDE">
      <w:pPr>
        <w:rPr>
          <w:sz w:val="23"/>
        </w:rPr>
      </w:pPr>
    </w:p>
    <w:p w14:paraId="158F32A6" w14:textId="77777777" w:rsidR="000A7CDE" w:rsidRDefault="000A7CDE">
      <w:pPr>
        <w:rPr>
          <w:sz w:val="23"/>
        </w:rPr>
      </w:pPr>
      <w:r>
        <w:rPr>
          <w:sz w:val="23"/>
        </w:rPr>
        <w:tab/>
        <w:t>.1</w:t>
      </w:r>
      <w:r>
        <w:rPr>
          <w:sz w:val="23"/>
        </w:rPr>
        <w:tab/>
        <w:t>Ice</w:t>
      </w:r>
      <w:r>
        <w:rPr>
          <w:sz w:val="23"/>
        </w:rPr>
        <w:noBreakHyphen/>
        <w:t>breaker assistance for convoy will start now / at ... UTC.</w:t>
      </w:r>
    </w:p>
    <w:p w14:paraId="3196D010" w14:textId="77777777" w:rsidR="000A7CDE" w:rsidRDefault="000A7CDE">
      <w:pPr>
        <w:rPr>
          <w:sz w:val="23"/>
        </w:rPr>
      </w:pPr>
      <w:r>
        <w:rPr>
          <w:sz w:val="23"/>
        </w:rPr>
        <w:tab/>
        <w:t>.2</w:t>
      </w:r>
      <w:r>
        <w:rPr>
          <w:sz w:val="23"/>
        </w:rPr>
        <w:tab/>
        <w:t>Your place in convoy  is number ... .</w:t>
      </w:r>
    </w:p>
    <w:p w14:paraId="01B8D3C7" w14:textId="77777777" w:rsidR="000A7CDE" w:rsidRDefault="000A7CDE">
      <w:pPr>
        <w:rPr>
          <w:sz w:val="23"/>
        </w:rPr>
      </w:pPr>
      <w:r>
        <w:rPr>
          <w:sz w:val="23"/>
        </w:rPr>
        <w:tab/>
        <w:t>.3</w:t>
      </w:r>
      <w:r>
        <w:rPr>
          <w:sz w:val="23"/>
        </w:rPr>
        <w:tab/>
        <w:t>MV ... will follow you.</w:t>
      </w:r>
    </w:p>
    <w:p w14:paraId="2AA1243A" w14:textId="77777777" w:rsidR="000A7CDE" w:rsidRDefault="000A7CDE">
      <w:pPr>
        <w:rPr>
          <w:sz w:val="23"/>
        </w:rPr>
      </w:pPr>
      <w:r>
        <w:rPr>
          <w:sz w:val="23"/>
        </w:rPr>
        <w:tab/>
        <w:t>.4</w:t>
      </w:r>
      <w:r>
        <w:rPr>
          <w:sz w:val="23"/>
        </w:rPr>
        <w:tab/>
        <w:t>You will follow MV ... .</w:t>
      </w:r>
    </w:p>
    <w:p w14:paraId="02F7A1FD" w14:textId="77777777" w:rsidR="000A7CDE" w:rsidRDefault="000A7CDE">
      <w:pPr>
        <w:rPr>
          <w:sz w:val="23"/>
        </w:rPr>
      </w:pPr>
      <w:r>
        <w:rPr>
          <w:sz w:val="23"/>
        </w:rPr>
        <w:tab/>
        <w:t>.5</w:t>
      </w:r>
      <w:r>
        <w:rPr>
          <w:sz w:val="23"/>
        </w:rPr>
        <w:tab/>
        <w:t>Go ahead and follow me.</w:t>
      </w:r>
    </w:p>
    <w:p w14:paraId="710E1404" w14:textId="77777777" w:rsidR="000A7CDE" w:rsidRDefault="000A7CDE">
      <w:pPr>
        <w:rPr>
          <w:sz w:val="23"/>
        </w:rPr>
      </w:pPr>
      <w:r>
        <w:rPr>
          <w:sz w:val="23"/>
        </w:rPr>
        <w:tab/>
        <w:t>.5.1</w:t>
      </w:r>
      <w:r>
        <w:rPr>
          <w:sz w:val="23"/>
        </w:rPr>
        <w:tab/>
      </w:r>
      <w:r>
        <w:rPr>
          <w:sz w:val="23"/>
        </w:rPr>
        <w:tab/>
        <w:t>Do not follow me.</w:t>
      </w:r>
    </w:p>
    <w:p w14:paraId="4422C4A2" w14:textId="77777777" w:rsidR="000A7CDE" w:rsidRDefault="000A7CDE">
      <w:pPr>
        <w:rPr>
          <w:sz w:val="23"/>
        </w:rPr>
      </w:pPr>
      <w:r>
        <w:rPr>
          <w:sz w:val="23"/>
        </w:rPr>
        <w:tab/>
        <w:t>.6</w:t>
      </w:r>
      <w:r>
        <w:rPr>
          <w:sz w:val="23"/>
        </w:rPr>
        <w:tab/>
        <w:t>Proceed along the ice channel.</w:t>
      </w:r>
    </w:p>
    <w:p w14:paraId="04DE49E8" w14:textId="77777777" w:rsidR="000A7CDE" w:rsidRDefault="000A7CDE">
      <w:pPr>
        <w:rPr>
          <w:sz w:val="23"/>
        </w:rPr>
      </w:pPr>
      <w:r>
        <w:rPr>
          <w:sz w:val="23"/>
        </w:rPr>
        <w:tab/>
        <w:t>.7</w:t>
      </w:r>
      <w:r>
        <w:rPr>
          <w:sz w:val="23"/>
        </w:rPr>
        <w:tab/>
        <w:t>Increase / reduce your speed.</w:t>
      </w:r>
    </w:p>
    <w:p w14:paraId="5EC5EE98" w14:textId="04B005D6" w:rsidR="000A7CDE" w:rsidRDefault="000A7CDE">
      <w:pPr>
        <w:rPr>
          <w:sz w:val="23"/>
        </w:rPr>
      </w:pPr>
      <w:r>
        <w:rPr>
          <w:sz w:val="23"/>
        </w:rPr>
        <w:tab/>
      </w:r>
      <w:commentRangeStart w:id="518"/>
      <w:r>
        <w:rPr>
          <w:sz w:val="23"/>
        </w:rPr>
        <w:t>.8</w:t>
      </w:r>
      <w:r>
        <w:rPr>
          <w:sz w:val="23"/>
        </w:rPr>
        <w:tab/>
        <w:t>Reverse your engines.</w:t>
      </w:r>
    </w:p>
    <w:p w14:paraId="6A5F2897" w14:textId="7CB602D2" w:rsidR="000A7CDE" w:rsidRDefault="000A7CDE">
      <w:pPr>
        <w:rPr>
          <w:sz w:val="23"/>
        </w:rPr>
      </w:pPr>
      <w:r>
        <w:rPr>
          <w:sz w:val="23"/>
        </w:rPr>
        <w:tab/>
        <w:t>.9</w:t>
      </w:r>
      <w:r>
        <w:rPr>
          <w:sz w:val="23"/>
        </w:rPr>
        <w:tab/>
        <w:t>Stop engines.</w:t>
      </w:r>
      <w:commentRangeEnd w:id="518"/>
      <w:r w:rsidR="00732963">
        <w:rPr>
          <w:rStyle w:val="CommentReference"/>
        </w:rPr>
        <w:commentReference w:id="518"/>
      </w:r>
    </w:p>
    <w:p w14:paraId="5FA50DDB" w14:textId="77777777" w:rsidR="000A7CDE" w:rsidRDefault="000A7CDE">
      <w:pPr>
        <w:rPr>
          <w:sz w:val="23"/>
        </w:rPr>
      </w:pPr>
      <w:r>
        <w:rPr>
          <w:sz w:val="23"/>
        </w:rPr>
        <w:tab/>
        <w:t>.10</w:t>
      </w:r>
      <w:r>
        <w:rPr>
          <w:sz w:val="23"/>
        </w:rPr>
        <w:tab/>
        <w:t>Keep a distance of ... metres  /cables between vessels.</w:t>
      </w:r>
    </w:p>
    <w:p w14:paraId="5A118511" w14:textId="77777777" w:rsidR="000A7CDE" w:rsidRDefault="000A7CDE">
      <w:pPr>
        <w:rPr>
          <w:sz w:val="23"/>
        </w:rPr>
      </w:pPr>
      <w:r>
        <w:rPr>
          <w:sz w:val="23"/>
        </w:rPr>
        <w:tab/>
        <w:t>.11</w:t>
      </w:r>
      <w:r>
        <w:rPr>
          <w:sz w:val="23"/>
        </w:rPr>
        <w:tab/>
        <w:t>Increase / reduce the distance between vessels to ... metres / cables.</w:t>
      </w:r>
    </w:p>
    <w:p w14:paraId="6D2AB657" w14:textId="77777777" w:rsidR="000A7CDE" w:rsidRDefault="000A7CDE">
      <w:pPr>
        <w:rPr>
          <w:sz w:val="23"/>
        </w:rPr>
      </w:pPr>
      <w:r>
        <w:rPr>
          <w:sz w:val="23"/>
        </w:rPr>
        <w:tab/>
        <w:t>.12</w:t>
      </w:r>
      <w:r>
        <w:rPr>
          <w:sz w:val="23"/>
        </w:rPr>
        <w:tab/>
        <w:t>Stand by for receiving towing line.</w:t>
      </w:r>
    </w:p>
    <w:p w14:paraId="1AA2074B" w14:textId="77777777" w:rsidR="000A7CDE" w:rsidRDefault="000A7CDE">
      <w:pPr>
        <w:rPr>
          <w:sz w:val="23"/>
        </w:rPr>
      </w:pPr>
      <w:r>
        <w:rPr>
          <w:sz w:val="23"/>
        </w:rPr>
        <w:tab/>
        <w:t>.12.1</w:t>
      </w:r>
      <w:r>
        <w:rPr>
          <w:sz w:val="23"/>
        </w:rPr>
        <w:tab/>
      </w:r>
      <w:r>
        <w:rPr>
          <w:sz w:val="23"/>
        </w:rPr>
        <w:tab/>
        <w:t>Stand by for letting go towing line.</w:t>
      </w:r>
    </w:p>
    <w:p w14:paraId="54FE7A13" w14:textId="77777777" w:rsidR="000A7CDE" w:rsidRDefault="000A7CDE">
      <w:pPr>
        <w:rPr>
          <w:sz w:val="23"/>
        </w:rPr>
      </w:pPr>
      <w:r>
        <w:rPr>
          <w:sz w:val="23"/>
        </w:rPr>
        <w:tab/>
        <w:t>.13</w:t>
      </w:r>
      <w:r>
        <w:rPr>
          <w:sz w:val="23"/>
        </w:rPr>
        <w:tab/>
        <w:t>Switch on the bow / stern search light.</w:t>
      </w:r>
    </w:p>
    <w:p w14:paraId="419DFCB9" w14:textId="77777777" w:rsidR="000A7CDE" w:rsidRDefault="000A7CDE">
      <w:pPr>
        <w:pStyle w:val="BodyText2"/>
        <w:spacing w:line="240" w:lineRule="auto"/>
        <w:rPr>
          <w:b w:val="0"/>
          <w:bCs/>
        </w:rPr>
      </w:pPr>
      <w:r>
        <w:rPr>
          <w:b w:val="0"/>
          <w:bCs/>
        </w:rPr>
        <w:tab/>
        <w:t>.14</w:t>
      </w:r>
      <w:r>
        <w:rPr>
          <w:b w:val="0"/>
          <w:bCs/>
        </w:rPr>
        <w:tab/>
        <w:t>Stop in present position.</w:t>
      </w:r>
    </w:p>
    <w:p w14:paraId="64F52C88" w14:textId="77777777" w:rsidR="000A7CDE" w:rsidRDefault="000A7CDE">
      <w:pPr>
        <w:rPr>
          <w:sz w:val="23"/>
        </w:rPr>
      </w:pPr>
      <w:r>
        <w:rPr>
          <w:sz w:val="23"/>
        </w:rPr>
        <w:tab/>
        <w:t>.15</w:t>
      </w:r>
      <w:r>
        <w:rPr>
          <w:sz w:val="23"/>
        </w:rPr>
        <w:tab/>
        <w:t>Ice</w:t>
      </w:r>
      <w:r>
        <w:rPr>
          <w:sz w:val="23"/>
        </w:rPr>
        <w:noBreakHyphen/>
        <w:t>breaker ... will escort you.</w:t>
      </w:r>
    </w:p>
    <w:p w14:paraId="2CBA49C1" w14:textId="77777777" w:rsidR="000A7CDE" w:rsidRDefault="000A7CDE">
      <w:pPr>
        <w:rPr>
          <w:sz w:val="23"/>
        </w:rPr>
      </w:pPr>
      <w:r>
        <w:rPr>
          <w:sz w:val="23"/>
        </w:rPr>
        <w:tab/>
        <w:t>.16</w:t>
      </w:r>
      <w:r>
        <w:rPr>
          <w:sz w:val="23"/>
        </w:rPr>
        <w:tab/>
        <w:t>Ice</w:t>
      </w:r>
      <w:r>
        <w:rPr>
          <w:sz w:val="23"/>
        </w:rPr>
        <w:noBreakHyphen/>
        <w:t>breaker assistance for convoy  finished.</w:t>
      </w:r>
    </w:p>
    <w:p w14:paraId="01AC3D9F" w14:textId="77777777" w:rsidR="000A7CDE" w:rsidRDefault="000A7CDE">
      <w:pPr>
        <w:rPr>
          <w:sz w:val="23"/>
        </w:rPr>
      </w:pPr>
      <w:r>
        <w:rPr>
          <w:sz w:val="23"/>
        </w:rPr>
        <w:tab/>
        <w:t>.16.1</w:t>
      </w:r>
      <w:r>
        <w:rPr>
          <w:sz w:val="23"/>
        </w:rPr>
        <w:tab/>
      </w:r>
      <w:r>
        <w:rPr>
          <w:sz w:val="23"/>
        </w:rPr>
        <w:tab/>
        <w:t>Open water / light ice conditions ahead.</w:t>
      </w:r>
    </w:p>
    <w:p w14:paraId="47C49B55" w14:textId="77777777" w:rsidR="000A7CDE" w:rsidRDefault="000A7CDE">
      <w:pPr>
        <w:rPr>
          <w:sz w:val="23"/>
        </w:rPr>
      </w:pPr>
      <w:r>
        <w:rPr>
          <w:sz w:val="23"/>
        </w:rPr>
        <w:tab/>
        <w:t>.17</w:t>
      </w:r>
      <w:r>
        <w:rPr>
          <w:sz w:val="23"/>
        </w:rPr>
        <w:tab/>
        <w:t>Proceed by yourself (to area ...).</w:t>
      </w:r>
    </w:p>
    <w:p w14:paraId="5C87E9EA" w14:textId="77777777" w:rsidR="000A7CDE" w:rsidRDefault="000A7CDE">
      <w:pPr>
        <w:rPr>
          <w:sz w:val="23"/>
        </w:rPr>
      </w:pPr>
      <w:r>
        <w:rPr>
          <w:sz w:val="23"/>
        </w:rPr>
        <w:tab/>
      </w:r>
    </w:p>
    <w:p w14:paraId="6525A546" w14:textId="77777777" w:rsidR="000A7CDE" w:rsidRDefault="000A7CDE">
      <w:pPr>
        <w:rPr>
          <w:sz w:val="23"/>
        </w:rPr>
      </w:pPr>
      <w:r>
        <w:rPr>
          <w:sz w:val="23"/>
        </w:rPr>
        <w:br w:type="page"/>
      </w:r>
    </w:p>
    <w:p w14:paraId="70426484" w14:textId="77777777" w:rsidR="000A7CDE" w:rsidRDefault="000A7CDE">
      <w:pPr>
        <w:rPr>
          <w:sz w:val="23"/>
        </w:rPr>
      </w:pPr>
      <w:r>
        <w:rPr>
          <w:sz w:val="23"/>
        </w:rPr>
        <w:t>.3</w:t>
      </w:r>
      <w:r>
        <w:rPr>
          <w:sz w:val="23"/>
        </w:rPr>
        <w:tab/>
      </w:r>
      <w:r>
        <w:rPr>
          <w:sz w:val="23"/>
        </w:rPr>
        <w:tab/>
      </w:r>
      <w:r>
        <w:rPr>
          <w:b/>
          <w:sz w:val="23"/>
        </w:rPr>
        <w:t xml:space="preserve">Ice </w:t>
      </w:r>
      <w:r>
        <w:rPr>
          <w:b/>
          <w:sz w:val="23"/>
        </w:rPr>
        <w:noBreakHyphen/>
        <w:t xml:space="preserve"> breaker assistance in close-coupled towing</w:t>
      </w:r>
    </w:p>
    <w:p w14:paraId="3E16FFFC" w14:textId="77777777" w:rsidR="000A7CDE" w:rsidRDefault="000A7CDE">
      <w:pPr>
        <w:rPr>
          <w:sz w:val="23"/>
        </w:rPr>
      </w:pPr>
    </w:p>
    <w:p w14:paraId="13672CE8" w14:textId="77777777" w:rsidR="000A7CDE" w:rsidRDefault="000A7CDE">
      <w:pPr>
        <w:rPr>
          <w:sz w:val="23"/>
        </w:rPr>
      </w:pPr>
      <w:r>
        <w:rPr>
          <w:sz w:val="23"/>
        </w:rPr>
        <w:tab/>
        <w:t>.1</w:t>
      </w:r>
      <w:r>
        <w:rPr>
          <w:sz w:val="23"/>
        </w:rPr>
        <w:tab/>
        <w:t>Stand by for close</w:t>
      </w:r>
      <w:r>
        <w:rPr>
          <w:sz w:val="23"/>
        </w:rPr>
        <w:noBreakHyphen/>
        <w:t>coupled towing.</w:t>
      </w:r>
    </w:p>
    <w:p w14:paraId="78328942" w14:textId="77777777" w:rsidR="000A7CDE" w:rsidRDefault="000A7CDE">
      <w:pPr>
        <w:rPr>
          <w:sz w:val="23"/>
        </w:rPr>
      </w:pPr>
      <w:r>
        <w:rPr>
          <w:sz w:val="23"/>
        </w:rPr>
        <w:tab/>
        <w:t>.2</w:t>
      </w:r>
      <w:r>
        <w:rPr>
          <w:sz w:val="23"/>
        </w:rPr>
        <w:tab/>
        <w:t>Slack out your anchors under the hawse</w:t>
      </w:r>
      <w:r>
        <w:rPr>
          <w:sz w:val="23"/>
        </w:rPr>
        <w:noBreakHyphen/>
        <w:t>pipes.</w:t>
      </w:r>
    </w:p>
    <w:p w14:paraId="45C8A608" w14:textId="77777777" w:rsidR="000A7CDE" w:rsidRDefault="000A7CDE">
      <w:pPr>
        <w:rPr>
          <w:sz w:val="23"/>
        </w:rPr>
      </w:pPr>
      <w:r>
        <w:rPr>
          <w:sz w:val="23"/>
        </w:rPr>
        <w:tab/>
        <w:t>.3</w:t>
      </w:r>
      <w:r>
        <w:rPr>
          <w:sz w:val="23"/>
        </w:rPr>
        <w:tab/>
        <w:t>Pass heaving lines through the hawse</w:t>
      </w:r>
      <w:r>
        <w:rPr>
          <w:sz w:val="23"/>
        </w:rPr>
        <w:noBreakHyphen/>
        <w:t>pipes.</w:t>
      </w:r>
    </w:p>
    <w:p w14:paraId="3D9660E4" w14:textId="77777777" w:rsidR="000A7CDE" w:rsidRDefault="000A7CDE">
      <w:pPr>
        <w:pStyle w:val="BodyText2"/>
        <w:spacing w:line="240" w:lineRule="auto"/>
        <w:rPr>
          <w:b w:val="0"/>
          <w:bCs/>
        </w:rPr>
      </w:pPr>
      <w:r>
        <w:rPr>
          <w:b w:val="0"/>
          <w:bCs/>
        </w:rPr>
        <w:tab/>
        <w:t>.4</w:t>
      </w:r>
      <w:r>
        <w:rPr>
          <w:b w:val="0"/>
          <w:bCs/>
        </w:rPr>
        <w:tab/>
        <w:t>Receive towing line on deck.</w:t>
      </w:r>
    </w:p>
    <w:p w14:paraId="4D0FD874" w14:textId="77777777" w:rsidR="000A7CDE" w:rsidRDefault="000A7CDE">
      <w:pPr>
        <w:rPr>
          <w:sz w:val="23"/>
        </w:rPr>
      </w:pPr>
      <w:r>
        <w:rPr>
          <w:sz w:val="23"/>
        </w:rPr>
        <w:tab/>
        <w:t>.5</w:t>
      </w:r>
      <w:r>
        <w:rPr>
          <w:sz w:val="23"/>
        </w:rPr>
        <w:tab/>
        <w:t>Lash together the eyes of the towing line with manila lashing.</w:t>
      </w:r>
    </w:p>
    <w:p w14:paraId="73EFBADF" w14:textId="77777777" w:rsidR="000A7CDE" w:rsidRDefault="000A7CDE">
      <w:pPr>
        <w:rPr>
          <w:sz w:val="23"/>
        </w:rPr>
      </w:pPr>
      <w:r>
        <w:rPr>
          <w:sz w:val="23"/>
        </w:rPr>
        <w:tab/>
        <w:t>.6</w:t>
      </w:r>
      <w:r>
        <w:rPr>
          <w:sz w:val="23"/>
        </w:rPr>
        <w:tab/>
        <w:t>Fasten towing line on your bitts.</w:t>
      </w:r>
    </w:p>
    <w:p w14:paraId="4EE0E9F5" w14:textId="77777777" w:rsidR="000A7CDE" w:rsidRDefault="000A7CDE">
      <w:pPr>
        <w:pStyle w:val="BodyText2"/>
        <w:spacing w:line="240" w:lineRule="auto"/>
        <w:rPr>
          <w:b w:val="0"/>
          <w:bCs/>
        </w:rPr>
      </w:pPr>
      <w:r>
        <w:rPr>
          <w:b w:val="0"/>
          <w:bCs/>
        </w:rPr>
        <w:tab/>
        <w:t>.7</w:t>
      </w:r>
      <w:r>
        <w:rPr>
          <w:b w:val="0"/>
          <w:bCs/>
        </w:rPr>
        <w:tab/>
        <w:t>I start to draw your bow into the stern notch of the ice</w:t>
      </w:r>
      <w:r>
        <w:rPr>
          <w:b w:val="0"/>
          <w:bCs/>
        </w:rPr>
        <w:noBreakHyphen/>
        <w:t>breaker.</w:t>
      </w:r>
    </w:p>
    <w:p w14:paraId="257C3A0A" w14:textId="77777777" w:rsidR="000A7CDE" w:rsidRDefault="000A7CDE">
      <w:pPr>
        <w:pStyle w:val="BodyText2"/>
        <w:spacing w:line="240" w:lineRule="auto"/>
        <w:rPr>
          <w:b w:val="0"/>
          <w:bCs/>
        </w:rPr>
      </w:pPr>
      <w:r>
        <w:rPr>
          <w:b w:val="0"/>
          <w:bCs/>
        </w:rPr>
        <w:tab/>
        <w:t>.8</w:t>
      </w:r>
      <w:r>
        <w:rPr>
          <w:b w:val="0"/>
          <w:bCs/>
        </w:rPr>
        <w:tab/>
        <w:t>Stand by for cutting the manila lashing if required.</w:t>
      </w:r>
    </w:p>
    <w:p w14:paraId="29CB69E6" w14:textId="77777777" w:rsidR="000A7CDE" w:rsidRDefault="000A7CDE">
      <w:pPr>
        <w:rPr>
          <w:sz w:val="23"/>
        </w:rPr>
      </w:pPr>
      <w:r>
        <w:rPr>
          <w:sz w:val="23"/>
        </w:rPr>
        <w:tab/>
        <w:t>.9</w:t>
      </w:r>
      <w:r>
        <w:rPr>
          <w:sz w:val="23"/>
        </w:rPr>
        <w:tab/>
        <w:t>Keep yourself in the centre</w:t>
      </w:r>
      <w:r>
        <w:rPr>
          <w:sz w:val="23"/>
        </w:rPr>
        <w:noBreakHyphen/>
        <w:t>plane of the ice</w:t>
      </w:r>
      <w:r>
        <w:rPr>
          <w:sz w:val="23"/>
        </w:rPr>
        <w:noBreakHyphen/>
        <w:t>breaker.</w:t>
      </w:r>
    </w:p>
    <w:p w14:paraId="7BAA7557" w14:textId="77777777" w:rsidR="000A7CDE" w:rsidRDefault="000A7CDE">
      <w:pPr>
        <w:rPr>
          <w:sz w:val="23"/>
        </w:rPr>
      </w:pPr>
      <w:r>
        <w:rPr>
          <w:sz w:val="23"/>
        </w:rPr>
        <w:tab/>
      </w:r>
    </w:p>
    <w:p w14:paraId="5564942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lang w:val="fr-FR"/>
        </w:rPr>
      </w:pPr>
      <w:r>
        <w:rPr>
          <w:b/>
          <w:sz w:val="23"/>
          <w:lang w:val="fr-FR"/>
        </w:rPr>
        <w:t>A1/6</w:t>
      </w:r>
      <w:r>
        <w:rPr>
          <w:b/>
          <w:sz w:val="23"/>
          <w:lang w:val="fr-FR"/>
        </w:rPr>
        <w:tab/>
      </w:r>
      <w:r>
        <w:rPr>
          <w:b/>
          <w:sz w:val="23"/>
          <w:lang w:val="fr-FR"/>
        </w:rPr>
        <w:tab/>
        <w:t>Vessel Traffic Service</w:t>
      </w:r>
      <w:r>
        <w:rPr>
          <w:sz w:val="23"/>
          <w:lang w:val="fr-FR"/>
        </w:rPr>
        <w:t xml:space="preserve"> </w:t>
      </w:r>
      <w:r>
        <w:rPr>
          <w:b/>
          <w:sz w:val="23"/>
          <w:lang w:val="fr-FR"/>
        </w:rPr>
        <w:t>(VTS) Standard Phrases</w:t>
      </w:r>
    </w:p>
    <w:p w14:paraId="0E9548B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lang w:val="fr-FR"/>
        </w:rPr>
      </w:pPr>
      <w:r>
        <w:rPr>
          <w:sz w:val="23"/>
          <w:lang w:val="fr-FR"/>
        </w:rPr>
        <w:tab/>
      </w:r>
    </w:p>
    <w:p w14:paraId="101310B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lang w:val="fr-FR"/>
        </w:rPr>
        <w:tab/>
        <w:t xml:space="preserve">            </w:t>
      </w:r>
      <w:r>
        <w:rPr>
          <w:sz w:val="23"/>
          <w:lang w:val="fr-FR"/>
        </w:rPr>
        <w:tab/>
      </w:r>
      <w:r>
        <w:rPr>
          <w:sz w:val="23"/>
          <w:lang w:val="fr-FR"/>
        </w:rPr>
        <w:tab/>
      </w:r>
      <w:r>
        <w:rPr>
          <w:b/>
          <w:sz w:val="23"/>
        </w:rPr>
        <w:t>Application of Message Markers</w:t>
      </w:r>
    </w:p>
    <w:p w14:paraId="4675D2F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12C13D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In order to especially facilitate shore-to-ship and ship-to-shore communication or when one of the IMO Standard Marine Communication Phrases will not fit the meaning desired, one of the following eight</w:t>
      </w:r>
      <w:r>
        <w:rPr>
          <w:b/>
          <w:sz w:val="23"/>
        </w:rPr>
        <w:t xml:space="preserve"> </w:t>
      </w:r>
      <w:r>
        <w:rPr>
          <w:sz w:val="23"/>
        </w:rPr>
        <w:t>message markers may be used to increase the probability of the purpose of the message being properly understood.</w:t>
      </w:r>
    </w:p>
    <w:p w14:paraId="030125F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5E1999C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 xml:space="preserve">It is at the discretion of the shore personnel or the ship’s officer whether to use one of the message markers and if so which of them to apply depending on the user’s qualified assessment of the situation.  If used, the message marker is to be spoken preceding the message or the corresponding part of the message.  The IMO VTS Guidelines recommend that in any message directed to a vessel it should be clear whether the message contains </w:t>
      </w:r>
      <w:r>
        <w:rPr>
          <w:b/>
          <w:sz w:val="23"/>
        </w:rPr>
        <w:t>information, advice, warning</w:t>
      </w:r>
      <w:r>
        <w:rPr>
          <w:sz w:val="23"/>
        </w:rPr>
        <w:t>, or</w:t>
      </w:r>
      <w:r>
        <w:rPr>
          <w:b/>
          <w:sz w:val="23"/>
        </w:rPr>
        <w:t xml:space="preserve"> instruction</w:t>
      </w:r>
      <w:r>
        <w:rPr>
          <w:sz w:val="23"/>
        </w:rPr>
        <w:t xml:space="preserve"> and IMO Standard Marine Communication Phrases should be used where practicable.</w:t>
      </w:r>
    </w:p>
    <w:p w14:paraId="172CE0C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2FB8045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For further standardized VTS communications, also see other sections of Part A1.  For VTS Standard Reporting Procedures, see IMO resolution A.851(20) on General Principles for Ship Reporting Systems and Ship Reporting Requirements, including guidelines for reporting incidents involving dangerous goods, harmful substances and / or marine pollutants.</w:t>
      </w:r>
    </w:p>
    <w:p w14:paraId="418B537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90E28F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720" w:hanging="720"/>
        <w:rPr>
          <w:sz w:val="23"/>
        </w:rPr>
      </w:pPr>
      <w:r>
        <w:rPr>
          <w:sz w:val="23"/>
        </w:rPr>
        <w:t>Note:</w:t>
      </w:r>
      <w:r>
        <w:rPr>
          <w:sz w:val="23"/>
        </w:rPr>
        <w:tab/>
        <w:t>All of the following phrases must come as the culmination (message content) of a radio message exchange between stations covered by the ITU Radio Regulations, and the relevant calling procedures have to be observed.</w:t>
      </w:r>
    </w:p>
    <w:p w14:paraId="4F45732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660661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p>
    <w:p w14:paraId="2B38FA3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360"/>
        <w:rPr>
          <w:sz w:val="23"/>
        </w:rPr>
      </w:pPr>
      <w:r>
        <w:rPr>
          <w:sz w:val="23"/>
        </w:rPr>
        <w:br w:type="page"/>
      </w:r>
      <w:r>
        <w:rPr>
          <w:b/>
          <w:sz w:val="23"/>
        </w:rPr>
        <w:lastRenderedPageBreak/>
        <w:t>Message Markers</w:t>
      </w:r>
    </w:p>
    <w:p w14:paraId="43E3C78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4696A3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b/>
          <w:sz w:val="23"/>
        </w:rPr>
        <w:t>(i)</w:t>
      </w:r>
      <w:r>
        <w:rPr>
          <w:b/>
          <w:sz w:val="23"/>
        </w:rPr>
        <w:tab/>
      </w:r>
      <w:r>
        <w:rPr>
          <w:b/>
          <w:sz w:val="23"/>
        </w:rPr>
        <w:tab/>
        <w:t>INSTRUCTION</w:t>
      </w:r>
    </w:p>
    <w:p w14:paraId="2B1BBAD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61DB5FD5" w14:textId="19832B2F" w:rsidR="000A7CDE" w:rsidRDefault="000A7CDE">
      <w:pPr>
        <w:pStyle w:val="BodyTextIndent3"/>
        <w:tabs>
          <w:tab w:val="clear" w:pos="840"/>
        </w:tabs>
        <w:ind w:left="0" w:firstLineChars="0" w:firstLine="0"/>
      </w:pPr>
      <w:r>
        <w:t xml:space="preserve">This indicates that the following message implies the intention of the sender to </w:t>
      </w:r>
      <w:ins w:id="519" w:author="Heidi Clevett" w:date="2024-03-14T09:26:00Z">
        <w:r w:rsidR="00930F55">
          <w:t>direct the action of</w:t>
        </w:r>
      </w:ins>
      <w:del w:id="520" w:author="Heidi Clevett" w:date="2024-03-14T09:26:00Z">
        <w:r w:rsidDel="00930F55">
          <w:delText>influence</w:delText>
        </w:r>
      </w:del>
      <w:r>
        <w:t xml:space="preserve"> others by a </w:t>
      </w:r>
      <w:ins w:id="521" w:author="Heidi Clevett" w:date="2024-03-14T09:22:00Z">
        <w:r w:rsidR="00D40582">
          <w:t>r</w:t>
        </w:r>
      </w:ins>
      <w:del w:id="522" w:author="Heidi Clevett" w:date="2024-03-14T09:22:00Z">
        <w:r w:rsidDel="00D40582">
          <w:delText>R</w:delText>
        </w:r>
      </w:del>
      <w:r>
        <w:t>egulation.</w:t>
      </w:r>
    </w:p>
    <w:p w14:paraId="37F8622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4ED9F145" w14:textId="49ACF488"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1440" w:hanging="1440"/>
        <w:rPr>
          <w:sz w:val="23"/>
        </w:rPr>
      </w:pPr>
      <w:r>
        <w:rPr>
          <w:sz w:val="23"/>
        </w:rPr>
        <w:tab/>
        <w:t>Comment:</w:t>
      </w:r>
      <w:r>
        <w:rPr>
          <w:sz w:val="23"/>
        </w:rPr>
        <w:tab/>
      </w:r>
      <w:r>
        <w:rPr>
          <w:sz w:val="23"/>
        </w:rPr>
        <w:tab/>
        <w:t xml:space="preserve">This means that the sender, e.g. a VTS </w:t>
      </w:r>
      <w:ins w:id="523" w:author="Heidi Clevett" w:date="2024-03-14T09:24:00Z">
        <w:r w:rsidR="007933C0">
          <w:rPr>
            <w:sz w:val="23"/>
          </w:rPr>
          <w:t>C</w:t>
        </w:r>
      </w:ins>
      <w:ins w:id="524" w:author="Heidi Clevett" w:date="2024-03-14T09:23:00Z">
        <w:r w:rsidR="00D40582">
          <w:rPr>
            <w:sz w:val="23"/>
          </w:rPr>
          <w:t>entre</w:t>
        </w:r>
      </w:ins>
      <w:del w:id="525" w:author="Heidi Clevett" w:date="2024-03-14T09:23:00Z">
        <w:r w:rsidDel="00D40582">
          <w:rPr>
            <w:sz w:val="23"/>
          </w:rPr>
          <w:delText>Station</w:delText>
        </w:r>
      </w:del>
      <w:r>
        <w:rPr>
          <w:sz w:val="23"/>
        </w:rPr>
        <w:t xml:space="preserve"> or a naval vessel, must have full authority to send such a message.  The recipient has to follow this legally binding message unless he/she has contradictory safety reasons which then have to be reported to the sender.</w:t>
      </w:r>
    </w:p>
    <w:p w14:paraId="1A09B70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01BECADB" w14:textId="6E6F1748"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 xml:space="preserve">Example: </w:t>
      </w:r>
      <w:r>
        <w:rPr>
          <w:sz w:val="23"/>
        </w:rPr>
        <w:tab/>
      </w:r>
      <w:r>
        <w:rPr>
          <w:sz w:val="23"/>
        </w:rPr>
        <w:tab/>
        <w:t xml:space="preserve">"INSTRUCTION. </w:t>
      </w:r>
      <w:ins w:id="526" w:author="Heidi Clevett" w:date="2024-03-14T09:26:00Z">
        <w:r w:rsidR="00512BF8">
          <w:t xml:space="preserve">Remain west of </w:t>
        </w:r>
      </w:ins>
      <w:ins w:id="527" w:author="Heidi Clevett" w:date="2024-03-14T09:27:00Z">
        <w:r w:rsidR="00512BF8">
          <w:t>…</w:t>
        </w:r>
      </w:ins>
      <w:ins w:id="528" w:author="Heidi Clevett" w:date="2024-03-14T09:26:00Z">
        <w:r w:rsidR="00512BF8">
          <w:t xml:space="preserve"> buoy until ship </w:t>
        </w:r>
      </w:ins>
      <w:ins w:id="529" w:author="Heidi Clevett" w:date="2024-03-14T09:27:00Z">
        <w:r w:rsidR="00512BF8">
          <w:t>…</w:t>
        </w:r>
      </w:ins>
      <w:ins w:id="530" w:author="Heidi Clevett" w:date="2024-03-14T09:26:00Z">
        <w:r w:rsidR="00512BF8">
          <w:t xml:space="preserve"> has passed.</w:t>
        </w:r>
      </w:ins>
      <w:del w:id="531" w:author="Heidi Clevett" w:date="2024-03-14T09:26:00Z">
        <w:r w:rsidDel="00512BF8">
          <w:rPr>
            <w:sz w:val="23"/>
          </w:rPr>
          <w:delText>Do not cross the fairway</w:delText>
        </w:r>
      </w:del>
      <w:r>
        <w:rPr>
          <w:sz w:val="23"/>
        </w:rPr>
        <w:t>.”</w:t>
      </w:r>
    </w:p>
    <w:p w14:paraId="0F78E21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2B865E7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b/>
          <w:sz w:val="23"/>
        </w:rPr>
        <w:t>(ii)</w:t>
      </w:r>
      <w:r>
        <w:rPr>
          <w:b/>
          <w:sz w:val="23"/>
        </w:rPr>
        <w:tab/>
      </w:r>
      <w:r>
        <w:rPr>
          <w:b/>
          <w:sz w:val="23"/>
        </w:rPr>
        <w:tab/>
        <w:t>ADVICE</w:t>
      </w:r>
    </w:p>
    <w:p w14:paraId="5CE3622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A3991B1" w14:textId="23EBE070" w:rsidR="000A7CDE" w:rsidRDefault="000A7CDE">
      <w:pPr>
        <w:pStyle w:val="BodyText3"/>
        <w:tabs>
          <w:tab w:val="clear" w:pos="6120"/>
          <w:tab w:val="left" w:pos="0"/>
          <w:tab w:val="left" w:pos="4320"/>
          <w:tab w:val="left" w:pos="5040"/>
          <w:tab w:val="left" w:pos="5760"/>
          <w:tab w:val="left" w:pos="6480"/>
          <w:tab w:val="left" w:pos="7200"/>
          <w:tab w:val="left" w:pos="7920"/>
          <w:tab w:val="left" w:pos="8640"/>
        </w:tabs>
      </w:pPr>
      <w:r>
        <w:t xml:space="preserve">This indicates that the following message implies the intention of the sender to influence others </w:t>
      </w:r>
      <w:ins w:id="532" w:author="Heidi Clevett" w:date="2024-03-14T09:27:00Z">
        <w:r w:rsidR="001D034F">
          <w:t>and may include</w:t>
        </w:r>
      </w:ins>
      <w:del w:id="533" w:author="Heidi Clevett" w:date="2024-03-14T09:27:00Z">
        <w:r w:rsidDel="001D034F">
          <w:delText>by</w:delText>
        </w:r>
      </w:del>
      <w:r>
        <w:t> a </w:t>
      </w:r>
      <w:ins w:id="534" w:author="Heidi Clevett" w:date="2024-03-14T09:27:00Z">
        <w:r w:rsidR="009B7705">
          <w:t>r</w:t>
        </w:r>
      </w:ins>
      <w:del w:id="535" w:author="Heidi Clevett" w:date="2024-03-14T09:27:00Z">
        <w:r w:rsidDel="009B7705">
          <w:delText>R</w:delText>
        </w:r>
      </w:del>
      <w:r>
        <w:t>ecommendation.</w:t>
      </w:r>
    </w:p>
    <w:p w14:paraId="2D97022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53962C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1440" w:hanging="1440"/>
        <w:rPr>
          <w:sz w:val="23"/>
        </w:rPr>
      </w:pPr>
      <w:r>
        <w:rPr>
          <w:sz w:val="23"/>
        </w:rPr>
        <w:tab/>
        <w:t>Comment:</w:t>
      </w:r>
      <w:r>
        <w:rPr>
          <w:sz w:val="23"/>
        </w:rPr>
        <w:tab/>
      </w:r>
      <w:r>
        <w:rPr>
          <w:sz w:val="23"/>
        </w:rPr>
        <w:tab/>
        <w:t>The decision whether to follow the ADVICE still stays with the recipient. ADVICE does not necessarily have to be followed but should be considered very carefully.</w:t>
      </w:r>
    </w:p>
    <w:p w14:paraId="558EA43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16"/>
        </w:rPr>
      </w:pPr>
    </w:p>
    <w:p w14:paraId="5C3E8F7F" w14:textId="37695840"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536" w:author="Heidi Clevett" w:date="2024-03-14T09:28:00Z"/>
          <w:sz w:val="23"/>
        </w:rPr>
      </w:pPr>
      <w:r>
        <w:rPr>
          <w:sz w:val="23"/>
        </w:rPr>
        <w:tab/>
        <w:t xml:space="preserve">Example: </w:t>
      </w:r>
      <w:r>
        <w:rPr>
          <w:sz w:val="23"/>
        </w:rPr>
        <w:tab/>
      </w:r>
      <w:r>
        <w:rPr>
          <w:sz w:val="23"/>
        </w:rPr>
        <w:tab/>
        <w:t>"ADVICE.</w:t>
      </w:r>
      <w:del w:id="537" w:author="Heidi Clevett" w:date="2024-03-14T09:28:00Z">
        <w:r w:rsidDel="00CF7B54">
          <w:rPr>
            <w:sz w:val="23"/>
          </w:rPr>
          <w:delText xml:space="preserve"> (Advise you)</w:delText>
        </w:r>
      </w:del>
      <w:r>
        <w:rPr>
          <w:sz w:val="23"/>
        </w:rPr>
        <w:t xml:space="preserve"> </w:t>
      </w:r>
      <w:ins w:id="538" w:author="Heidi Clevett" w:date="2024-03-14T09:28:00Z">
        <w:r w:rsidR="00CF7B54">
          <w:rPr>
            <w:sz w:val="23"/>
          </w:rPr>
          <w:t>S</w:t>
        </w:r>
      </w:ins>
      <w:del w:id="539" w:author="Heidi Clevett" w:date="2024-03-14T09:28:00Z">
        <w:r w:rsidDel="00CF7B54">
          <w:rPr>
            <w:sz w:val="23"/>
          </w:rPr>
          <w:delText>s</w:delText>
        </w:r>
      </w:del>
      <w:r>
        <w:rPr>
          <w:sz w:val="23"/>
        </w:rPr>
        <w:t>tand by on VHF Channel six nine."</w:t>
      </w:r>
    </w:p>
    <w:p w14:paraId="3C2DE241" w14:textId="0A2AA04D" w:rsidR="00004DA8" w:rsidRDefault="00004DA8" w:rsidP="00004DA8">
      <w:pPr>
        <w:rPr>
          <w:ins w:id="540" w:author="Heidi Clevett" w:date="2024-03-14T09:28:00Z"/>
        </w:rPr>
      </w:pPr>
      <w:ins w:id="541" w:author="Heidi Clevett" w:date="2024-03-14T09:28:00Z">
        <w:r>
          <w:rPr>
            <w:sz w:val="23"/>
          </w:rPr>
          <w:tab/>
        </w:r>
        <w:r>
          <w:rPr>
            <w:sz w:val="23"/>
          </w:rPr>
          <w:tab/>
        </w:r>
        <w:r>
          <w:t>“ADVICE, take immediate action.”</w:t>
        </w:r>
      </w:ins>
    </w:p>
    <w:p w14:paraId="474DB400" w14:textId="77777777" w:rsidR="00004DA8" w:rsidRDefault="00004DA8" w:rsidP="00004DA8">
      <w:pPr>
        <w:ind w:left="720" w:firstLine="720"/>
        <w:rPr>
          <w:ins w:id="542" w:author="Heidi Clevett" w:date="2024-03-14T09:28:00Z"/>
        </w:rPr>
        <w:pPrChange w:id="543" w:author="Heidi Clevett" w:date="2024-03-14T09:28:00Z">
          <w:pPr/>
        </w:pPrChange>
      </w:pPr>
      <w:ins w:id="544" w:author="Heidi Clevett" w:date="2024-03-14T09:28:00Z">
        <w:r>
          <w:t>“ADVICE, reduce to a safe speed.”</w:t>
        </w:r>
      </w:ins>
    </w:p>
    <w:p w14:paraId="019D8A5B" w14:textId="0AFF3C6B" w:rsidR="00004DA8" w:rsidRDefault="00004DA8">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6713D9D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16"/>
        </w:rPr>
      </w:pPr>
      <w:r>
        <w:rPr>
          <w:sz w:val="23"/>
        </w:rPr>
        <w:tab/>
      </w:r>
    </w:p>
    <w:p w14:paraId="7F99241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360"/>
        <w:rPr>
          <w:sz w:val="23"/>
        </w:rPr>
      </w:pPr>
      <w:r>
        <w:rPr>
          <w:b/>
          <w:sz w:val="23"/>
        </w:rPr>
        <w:t>(iii)</w:t>
      </w:r>
      <w:r>
        <w:rPr>
          <w:b/>
          <w:sz w:val="23"/>
        </w:rPr>
        <w:tab/>
        <w:t xml:space="preserve"> </w:t>
      </w:r>
      <w:r>
        <w:rPr>
          <w:b/>
          <w:sz w:val="23"/>
        </w:rPr>
        <w:tab/>
        <w:t>WARNING</w:t>
      </w:r>
    </w:p>
    <w:p w14:paraId="310A3A0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706211C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This indicates that the following message implies the intention of the sender to inform others about danger.</w:t>
      </w:r>
    </w:p>
    <w:p w14:paraId="7D52338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360"/>
        <w:rPr>
          <w:sz w:val="23"/>
        </w:rPr>
      </w:pPr>
    </w:p>
    <w:p w14:paraId="558F894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2160" w:hanging="2160"/>
        <w:rPr>
          <w:sz w:val="23"/>
        </w:rPr>
      </w:pPr>
      <w:r>
        <w:rPr>
          <w:sz w:val="23"/>
        </w:rPr>
        <w:tab/>
        <w:t xml:space="preserve">Comment: </w:t>
      </w:r>
      <w:r>
        <w:rPr>
          <w:sz w:val="23"/>
        </w:rPr>
        <w:tab/>
      </w:r>
      <w:r>
        <w:rPr>
          <w:sz w:val="23"/>
        </w:rPr>
        <w:tab/>
        <w:t xml:space="preserve">This means that any recipient of a WARNING should pay immediate attention to </w:t>
      </w:r>
    </w:p>
    <w:p w14:paraId="7E931EEB" w14:textId="6FAE4A74"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2160" w:hanging="2160"/>
        <w:rPr>
          <w:sz w:val="23"/>
        </w:rPr>
      </w:pPr>
      <w:r>
        <w:rPr>
          <w:sz w:val="23"/>
        </w:rPr>
        <w:tab/>
      </w:r>
      <w:r>
        <w:rPr>
          <w:sz w:val="23"/>
        </w:rPr>
        <w:tab/>
      </w:r>
      <w:r>
        <w:rPr>
          <w:sz w:val="23"/>
        </w:rPr>
        <w:tab/>
      </w:r>
      <w:r>
        <w:rPr>
          <w:sz w:val="23"/>
        </w:rPr>
        <w:tab/>
      </w:r>
      <w:r>
        <w:rPr>
          <w:sz w:val="23"/>
        </w:rPr>
        <w:tab/>
        <w:t>the danger mentioned.</w:t>
      </w:r>
      <w:del w:id="545" w:author="Heidi Clevett" w:date="2024-03-14T09:37:00Z">
        <w:r w:rsidR="003A4D85" w:rsidRPr="003A4D85" w:rsidDel="0042148E">
          <w:delText xml:space="preserve"> </w:delText>
        </w:r>
      </w:del>
      <w:r>
        <w:rPr>
          <w:sz w:val="23"/>
        </w:rPr>
        <w:t xml:space="preserve"> </w:t>
      </w:r>
      <w:del w:id="546" w:author="Heidi Clevett" w:date="2024-03-14T09:36:00Z">
        <w:r w:rsidDel="0042148E">
          <w:rPr>
            <w:sz w:val="23"/>
          </w:rPr>
          <w:delText>Consequences of a WARNING will be up to the recipient.</w:delText>
        </w:r>
      </w:del>
    </w:p>
    <w:p w14:paraId="6D16164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03628EC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547" w:author="Heidi Clevett" w:date="2024-03-14T09:34:00Z"/>
          <w:sz w:val="23"/>
        </w:rPr>
      </w:pPr>
      <w:r>
        <w:rPr>
          <w:sz w:val="23"/>
        </w:rPr>
        <w:tab/>
        <w:t>Example:</w:t>
      </w:r>
      <w:r>
        <w:rPr>
          <w:sz w:val="23"/>
        </w:rPr>
        <w:tab/>
      </w:r>
      <w:r>
        <w:rPr>
          <w:sz w:val="23"/>
        </w:rPr>
        <w:tab/>
        <w:t xml:space="preserve"> "WARNING. Obstruction in the fairway."</w:t>
      </w:r>
    </w:p>
    <w:p w14:paraId="37EE90BE" w14:textId="77777777" w:rsidR="006359F6" w:rsidRDefault="006359F6" w:rsidP="006359F6">
      <w:pPr>
        <w:ind w:left="720" w:firstLine="720"/>
        <w:rPr>
          <w:ins w:id="548" w:author="Heidi Clevett" w:date="2024-03-14T09:34:00Z"/>
        </w:rPr>
        <w:pPrChange w:id="549" w:author="Heidi Clevett" w:date="2024-03-14T09:34:00Z">
          <w:pPr/>
        </w:pPrChange>
      </w:pPr>
      <w:ins w:id="550" w:author="Heidi Clevett" w:date="2024-03-14T09:34:00Z">
        <w:r>
          <w:t>“WARNING. You are approaching shallow water distance 6 cables.”</w:t>
        </w:r>
      </w:ins>
    </w:p>
    <w:p w14:paraId="4089A4C8" w14:textId="77777777" w:rsidR="006359F6" w:rsidRDefault="006359F6">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770BECB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F84F77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b/>
          <w:sz w:val="23"/>
        </w:rPr>
        <w:t>(iv)</w:t>
      </w:r>
      <w:r>
        <w:rPr>
          <w:b/>
          <w:sz w:val="23"/>
        </w:rPr>
        <w:tab/>
        <w:t xml:space="preserve"> </w:t>
      </w:r>
      <w:r>
        <w:rPr>
          <w:b/>
          <w:sz w:val="23"/>
        </w:rPr>
        <w:tab/>
        <w:t>INFORMATION</w:t>
      </w:r>
    </w:p>
    <w:p w14:paraId="4B16085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274BAEDB" w14:textId="39131503"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551" w:author="Heidi Clevett" w:date="2024-03-13T16:16:00Z">
        <w:r w:rsidDel="006318E3">
          <w:rPr>
            <w:sz w:val="23"/>
          </w:rPr>
          <w:delText>This</w:delText>
        </w:r>
      </w:del>
      <w:del w:id="552" w:author="Heidi Clevett" w:date="2024-03-13T16:15:00Z">
        <w:r w:rsidDel="006318E3">
          <w:rPr>
            <w:sz w:val="23"/>
          </w:rPr>
          <w:delText xml:space="preserve"> indicates that the following message is restricted to observed facts, situations, etc</w:delText>
        </w:r>
      </w:del>
      <w:r>
        <w:rPr>
          <w:sz w:val="23"/>
        </w:rPr>
        <w:t>..</w:t>
      </w:r>
      <w:ins w:id="553" w:author="Heidi Clevett" w:date="2024-03-13T16:14:00Z">
        <w:r w:rsidR="00D4687D">
          <w:rPr>
            <w:sz w:val="23"/>
          </w:rPr>
          <w:t xml:space="preserve"> This is intended to assist in the </w:t>
        </w:r>
      </w:ins>
      <w:ins w:id="554" w:author="Heidi Clevett" w:date="2024-03-13T16:16:00Z">
        <w:r w:rsidR="006318E3">
          <w:rPr>
            <w:sz w:val="23"/>
          </w:rPr>
          <w:t>decision-making</w:t>
        </w:r>
      </w:ins>
      <w:ins w:id="555" w:author="Heidi Clevett" w:date="2024-03-13T16:14:00Z">
        <w:r w:rsidR="00D4687D">
          <w:rPr>
            <w:sz w:val="23"/>
          </w:rPr>
          <w:t xml:space="preserve"> process</w:t>
        </w:r>
      </w:ins>
      <w:ins w:id="556" w:author="Heidi Clevett" w:date="2024-03-13T16:15:00Z">
        <w:r w:rsidR="001C56F7">
          <w:rPr>
            <w:sz w:val="23"/>
          </w:rPr>
          <w:t xml:space="preserve"> </w:t>
        </w:r>
        <w:r w:rsidR="006318E3">
          <w:rPr>
            <w:sz w:val="23"/>
          </w:rPr>
          <w:t xml:space="preserve">and </w:t>
        </w:r>
        <w:r w:rsidR="006318E3">
          <w:rPr>
            <w:sz w:val="23"/>
          </w:rPr>
          <w:t>indicates that the following message is restricted to observed facts, situations, etc</w:t>
        </w:r>
      </w:ins>
      <w:ins w:id="557" w:author="Heidi Clevett" w:date="2024-03-13T16:16:00Z">
        <w:r w:rsidR="006318E3">
          <w:rPr>
            <w:sz w:val="23"/>
          </w:rPr>
          <w:t>.</w:t>
        </w:r>
      </w:ins>
    </w:p>
    <w:p w14:paraId="1D7FBD9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4898D58B" w14:textId="7C43585F" w:rsidR="000A7CDE" w:rsidDel="00217E47" w:rsidRDefault="000A7CDE" w:rsidP="00217E47">
      <w:pPr>
        <w:rPr>
          <w:del w:id="558" w:author="Heidi Clevett" w:date="2024-03-14T09:33:00Z"/>
          <w:sz w:val="23"/>
        </w:rPr>
        <w:pPrChange w:id="559" w:author="Heidi Clevett" w:date="2024-03-14T09:33:00Z">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2160" w:hanging="2160"/>
          </w:pPr>
        </w:pPrChange>
      </w:pPr>
      <w:r>
        <w:rPr>
          <w:sz w:val="23"/>
        </w:rPr>
        <w:tab/>
      </w:r>
      <w:del w:id="560" w:author="Heidi Clevett" w:date="2024-03-14T09:33:00Z">
        <w:r w:rsidDel="00217E47">
          <w:rPr>
            <w:sz w:val="23"/>
          </w:rPr>
          <w:delText xml:space="preserve">Comment: </w:delText>
        </w:r>
        <w:r w:rsidDel="00217E47">
          <w:rPr>
            <w:sz w:val="23"/>
          </w:rPr>
          <w:tab/>
        </w:r>
        <w:r w:rsidDel="00217E47">
          <w:rPr>
            <w:sz w:val="23"/>
          </w:rPr>
          <w:tab/>
        </w:r>
      </w:del>
      <w:del w:id="561" w:author="Heidi Clevett" w:date="2024-03-13T16:05:00Z">
        <w:r w:rsidDel="00B877D6">
          <w:rPr>
            <w:sz w:val="23"/>
          </w:rPr>
          <w:delText>This marker is preferably used for navigational and traffic information, etc..</w:delText>
        </w:r>
      </w:del>
    </w:p>
    <w:p w14:paraId="2A451C39" w14:textId="3494349E" w:rsidR="000A7CDE" w:rsidRDefault="000A7CDE" w:rsidP="00217E47">
      <w:pPr>
        <w:rPr>
          <w:sz w:val="23"/>
        </w:rPr>
        <w:pPrChange w:id="562" w:author="Heidi Clevett" w:date="2024-03-14T09:33:00Z">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2160" w:hanging="2160"/>
          </w:pPr>
        </w:pPrChange>
      </w:pPr>
      <w:del w:id="563" w:author="Heidi Clevett" w:date="2024-03-14T09:33:00Z">
        <w:r w:rsidDel="00217E47">
          <w:rPr>
            <w:sz w:val="23"/>
          </w:rPr>
          <w:tab/>
        </w:r>
        <w:r w:rsidDel="00217E47">
          <w:rPr>
            <w:sz w:val="23"/>
          </w:rPr>
          <w:tab/>
        </w:r>
        <w:r w:rsidDel="00217E47">
          <w:rPr>
            <w:sz w:val="23"/>
          </w:rPr>
          <w:tab/>
        </w:r>
        <w:r w:rsidDel="00217E47">
          <w:rPr>
            <w:sz w:val="23"/>
          </w:rPr>
          <w:tab/>
        </w:r>
        <w:r w:rsidDel="00217E47">
          <w:rPr>
            <w:sz w:val="23"/>
          </w:rPr>
          <w:tab/>
        </w:r>
      </w:del>
      <w:del w:id="564" w:author="Heidi Clevett" w:date="2024-03-13T16:08:00Z">
        <w:r w:rsidDel="00A9234A">
          <w:rPr>
            <w:sz w:val="23"/>
          </w:rPr>
          <w:delText>Consequences of</w:delText>
        </w:r>
      </w:del>
      <w:del w:id="565" w:author="Heidi Clevett" w:date="2024-03-14T09:33:00Z">
        <w:r w:rsidDel="00217E47">
          <w:rPr>
            <w:sz w:val="23"/>
          </w:rPr>
          <w:delText xml:space="preserve"> INFORMATION will be up to the recipient.</w:delText>
        </w:r>
      </w:del>
    </w:p>
    <w:p w14:paraId="385891A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4C1FD37" w14:textId="792FCA19" w:rsidR="007B5A76"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566" w:author="Heidi Clevett" w:date="2024-03-14T09:37:00Z"/>
          <w:sz w:val="23"/>
        </w:rPr>
      </w:pPr>
      <w:r>
        <w:rPr>
          <w:sz w:val="23"/>
        </w:rPr>
        <w:tab/>
        <w:t xml:space="preserve">Example: </w:t>
      </w:r>
      <w:r>
        <w:rPr>
          <w:sz w:val="23"/>
        </w:rPr>
        <w:tab/>
      </w:r>
      <w:r>
        <w:rPr>
          <w:sz w:val="23"/>
        </w:rPr>
        <w:tab/>
        <w:t>"INFORMATION. MV Noname will overtake to the west of you  ."</w:t>
      </w:r>
    </w:p>
    <w:p w14:paraId="3F38580A" w14:textId="4D12FF57" w:rsidR="00F91ED2" w:rsidRDefault="00F91ED2" w:rsidP="00F91ED2">
      <w:pPr>
        <w:ind w:left="1440"/>
        <w:rPr>
          <w:ins w:id="567" w:author="Heidi Clevett" w:date="2024-03-14T09:38:00Z"/>
        </w:rPr>
        <w:pPrChange w:id="568" w:author="Heidi Clevett" w:date="2024-03-14T09:38:00Z">
          <w:pPr/>
        </w:pPrChange>
      </w:pPr>
      <w:ins w:id="569" w:author="Heidi Clevett" w:date="2024-03-14T09:38:00Z">
        <w:r>
          <w:t xml:space="preserve">“INFORMATION. Container Ship </w:t>
        </w:r>
      </w:ins>
      <w:ins w:id="570" w:author="Heidi Clevett" w:date="2024-03-14T09:39:00Z">
        <w:r w:rsidR="0074110C">
          <w:rPr>
            <w:b/>
            <w:bCs/>
          </w:rPr>
          <w:t>Dusseldorf</w:t>
        </w:r>
      </w:ins>
      <w:ins w:id="571" w:author="Heidi Clevett" w:date="2024-03-14T09:38:00Z">
        <w:r>
          <w:t xml:space="preserve"> [position] inbound </w:t>
        </w:r>
      </w:ins>
      <w:ins w:id="572" w:author="Heidi Clevett" w:date="2024-03-14T09:39:00Z">
        <w:r w:rsidR="00D27FFD">
          <w:t xml:space="preserve">and </w:t>
        </w:r>
      </w:ins>
      <w:ins w:id="573" w:author="Heidi Clevett" w:date="2024-03-14T09:38:00Z">
        <w:r>
          <w:t>will take tugs at Swanson Dock basin.”</w:t>
        </w:r>
      </w:ins>
    </w:p>
    <w:p w14:paraId="30CB3897" w14:textId="6F96542B" w:rsidR="00BE2FB2" w:rsidRDefault="00BE2FB2">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00A99B2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05B2216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b/>
          <w:sz w:val="23"/>
        </w:rPr>
      </w:pPr>
      <w:r>
        <w:rPr>
          <w:sz w:val="23"/>
        </w:rPr>
        <w:lastRenderedPageBreak/>
        <w:tab/>
      </w:r>
      <w:r>
        <w:rPr>
          <w:sz w:val="23"/>
        </w:rPr>
        <w:tab/>
      </w:r>
      <w:r>
        <w:rPr>
          <w:b/>
          <w:sz w:val="23"/>
        </w:rPr>
        <w:t>(v)</w:t>
      </w:r>
      <w:r>
        <w:rPr>
          <w:b/>
          <w:sz w:val="23"/>
        </w:rPr>
        <w:tab/>
      </w:r>
      <w:r>
        <w:rPr>
          <w:b/>
          <w:sz w:val="23"/>
        </w:rPr>
        <w:tab/>
        <w:t>QUESTION</w:t>
      </w:r>
    </w:p>
    <w:p w14:paraId="1DB7438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AA68DB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This indicates that the following message is of an interrogative character.</w:t>
      </w:r>
    </w:p>
    <w:p w14:paraId="0297366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7E0DEC5B" w14:textId="77777777" w:rsidR="000A7CDE" w:rsidRDefault="000A7CDE">
      <w:pPr>
        <w:tabs>
          <w:tab w:val="left" w:pos="1"/>
          <w:tab w:val="left" w:pos="360"/>
          <w:tab w:val="left" w:pos="720"/>
          <w:tab w:val="left" w:pos="1080"/>
          <w:tab w:val="left" w:pos="144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1440" w:hanging="1440"/>
        <w:rPr>
          <w:sz w:val="23"/>
        </w:rPr>
      </w:pPr>
      <w:r>
        <w:rPr>
          <w:sz w:val="23"/>
        </w:rPr>
        <w:tab/>
        <w:t>Comment:</w:t>
      </w:r>
      <w:r>
        <w:rPr>
          <w:sz w:val="23"/>
        </w:rPr>
        <w:tab/>
      </w:r>
      <w:r>
        <w:rPr>
          <w:sz w:val="23"/>
        </w:rPr>
        <w:tab/>
        <w:t>The use of this marker removes any doubt as to whether a question is being asked or a statement is being made, especially when interrogatives such as what, where, why, who, how are additionally used at the beginning of the question.  The recipient is expected to return an answer.</w:t>
      </w:r>
    </w:p>
    <w:p w14:paraId="773161B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C7DE1ED" w14:textId="034FFA24"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 xml:space="preserve">Example: </w:t>
      </w:r>
      <w:r>
        <w:rPr>
          <w:sz w:val="23"/>
        </w:rPr>
        <w:tab/>
      </w:r>
      <w:r>
        <w:rPr>
          <w:sz w:val="23"/>
        </w:rPr>
        <w:tab/>
        <w:t>"QUESTION.</w:t>
      </w:r>
      <w:ins w:id="574" w:author="Heidi Clevett" w:date="2024-03-14T09:38:00Z">
        <w:r w:rsidR="0074110C" w:rsidRPr="0074110C">
          <w:t xml:space="preserve"> </w:t>
        </w:r>
        <w:r w:rsidR="0074110C">
          <w:t>What is your intention?”</w:t>
        </w:r>
        <w:r w:rsidR="0074110C">
          <w:rPr>
            <w:sz w:val="23"/>
          </w:rPr>
          <w:t xml:space="preserve"> </w:t>
        </w:r>
      </w:ins>
      <w:del w:id="575" w:author="Heidi Clevett" w:date="2024-03-14T09:38:00Z">
        <w:r w:rsidDel="0074110C">
          <w:rPr>
            <w:sz w:val="23"/>
          </w:rPr>
          <w:delText>(What is) your present maximum draft?"</w:delText>
        </w:r>
      </w:del>
    </w:p>
    <w:p w14:paraId="4451091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73D719A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DFF715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b/>
          <w:sz w:val="23"/>
        </w:rPr>
      </w:pPr>
      <w:r>
        <w:rPr>
          <w:sz w:val="23"/>
        </w:rPr>
        <w:tab/>
      </w:r>
      <w:r>
        <w:rPr>
          <w:sz w:val="23"/>
        </w:rPr>
        <w:tab/>
      </w:r>
      <w:r>
        <w:rPr>
          <w:b/>
          <w:sz w:val="23"/>
        </w:rPr>
        <w:t>(vi)</w:t>
      </w:r>
      <w:r>
        <w:rPr>
          <w:b/>
          <w:sz w:val="23"/>
        </w:rPr>
        <w:tab/>
      </w:r>
      <w:r>
        <w:rPr>
          <w:b/>
          <w:sz w:val="23"/>
        </w:rPr>
        <w:tab/>
      </w:r>
      <w:r>
        <w:rPr>
          <w:b/>
          <w:sz w:val="23"/>
        </w:rPr>
        <w:tab/>
        <w:t>ANSWER</w:t>
      </w:r>
    </w:p>
    <w:p w14:paraId="6BABB21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4DC82B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This indicates that the following message is the reply to a previous question.</w:t>
      </w:r>
    </w:p>
    <w:p w14:paraId="0A8E5B8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25914D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Comment:</w:t>
      </w:r>
      <w:r>
        <w:rPr>
          <w:sz w:val="23"/>
        </w:rPr>
        <w:tab/>
      </w:r>
      <w:r>
        <w:rPr>
          <w:sz w:val="23"/>
        </w:rPr>
        <w:tab/>
        <w:t xml:space="preserve"> Note that an answer should not contain another question.</w:t>
      </w:r>
    </w:p>
    <w:p w14:paraId="7E825A8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69D874CA" w14:textId="5F507958"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 xml:space="preserve">Example: </w:t>
      </w:r>
      <w:r>
        <w:rPr>
          <w:sz w:val="23"/>
        </w:rPr>
        <w:tab/>
      </w:r>
      <w:r>
        <w:rPr>
          <w:sz w:val="23"/>
        </w:rPr>
        <w:tab/>
        <w:t xml:space="preserve">"ANSWER. </w:t>
      </w:r>
      <w:ins w:id="576" w:author="Heidi Clevett" w:date="2024-03-14T09:40:00Z">
        <w:r w:rsidR="008F0DB9">
          <w:t>Pilot boarding time 0800.</w:t>
        </w:r>
      </w:ins>
      <w:del w:id="577" w:author="Heidi Clevett" w:date="2024-03-14T09:40:00Z">
        <w:r w:rsidDel="008F0DB9">
          <w:rPr>
            <w:sz w:val="23"/>
          </w:rPr>
          <w:delText>My present maximum draft is zero seven metres</w:delText>
        </w:r>
      </w:del>
      <w:r>
        <w:rPr>
          <w:sz w:val="23"/>
        </w:rPr>
        <w:t>."</w:t>
      </w:r>
    </w:p>
    <w:p w14:paraId="3005519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57189A8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b/>
          <w:sz w:val="23"/>
        </w:rPr>
      </w:pPr>
      <w:r>
        <w:rPr>
          <w:sz w:val="23"/>
        </w:rPr>
        <w:tab/>
      </w:r>
      <w:r>
        <w:rPr>
          <w:sz w:val="23"/>
        </w:rPr>
        <w:tab/>
      </w:r>
      <w:r>
        <w:rPr>
          <w:b/>
          <w:sz w:val="23"/>
        </w:rPr>
        <w:t>(vii)</w:t>
      </w:r>
      <w:r>
        <w:rPr>
          <w:b/>
          <w:sz w:val="23"/>
        </w:rPr>
        <w:tab/>
      </w:r>
      <w:r>
        <w:rPr>
          <w:b/>
          <w:sz w:val="23"/>
        </w:rPr>
        <w:tab/>
        <w:t>REQUEST</w:t>
      </w:r>
    </w:p>
    <w:p w14:paraId="65EDD4A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70033AA4" w14:textId="318718BC"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This indicates that the following message is asking for action from others with respect to the vessel</w:t>
      </w:r>
      <w:del w:id="578" w:author="Heidi Clevett" w:date="2024-03-14T09:48:00Z">
        <w:r w:rsidDel="00454131">
          <w:rPr>
            <w:sz w:val="23"/>
          </w:rPr>
          <w:delText>.</w:delText>
        </w:r>
      </w:del>
    </w:p>
    <w:p w14:paraId="11013004" w14:textId="1BA214F0" w:rsidR="005D500D" w:rsidRDefault="005D50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579" w:author="Heidi Clevett" w:date="2024-03-14T09:41:00Z"/>
        </w:rPr>
      </w:pPr>
      <w:ins w:id="580" w:author="Heidi Clevett" w:date="2024-03-14T09:41:00Z">
        <w:r>
          <w:t xml:space="preserve"> </w:t>
        </w:r>
        <w:commentRangeStart w:id="581"/>
        <w:commentRangeEnd w:id="581"/>
        <w:r>
          <w:rPr>
            <w:rStyle w:val="CommentReference"/>
          </w:rPr>
          <w:commentReference w:id="581"/>
        </w:r>
        <w:r>
          <w:t>and signals that something is to be arranged or provided, e.g., ship’s stores requirements, tugs, permission, etc.</w:t>
        </w:r>
      </w:ins>
    </w:p>
    <w:p w14:paraId="0D9A3A3C" w14:textId="77777777" w:rsidR="009A5BEF" w:rsidRDefault="009A5BEF">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26093AE3" w14:textId="249C4E1E" w:rsidR="000A7CDE" w:rsidDel="009A5BEF"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2160" w:hanging="2160"/>
        <w:rPr>
          <w:del w:id="582" w:author="Heidi Clevett" w:date="2024-03-14T09:41:00Z"/>
          <w:sz w:val="23"/>
        </w:rPr>
      </w:pPr>
      <w:del w:id="583" w:author="Heidi Clevett" w:date="2024-03-14T09:41:00Z">
        <w:r w:rsidDel="009A5BEF">
          <w:rPr>
            <w:sz w:val="23"/>
          </w:rPr>
          <w:tab/>
          <w:delText xml:space="preserve">Comment: </w:delText>
        </w:r>
        <w:r w:rsidDel="009A5BEF">
          <w:rPr>
            <w:sz w:val="23"/>
          </w:rPr>
          <w:tab/>
        </w:r>
        <w:r w:rsidDel="009A5BEF">
          <w:rPr>
            <w:sz w:val="23"/>
          </w:rPr>
          <w:tab/>
          <w:delText xml:space="preserve">The use of this marker is to signal: I want something to be arranged or provided, </w:delText>
        </w:r>
      </w:del>
    </w:p>
    <w:p w14:paraId="4B24E657" w14:textId="59BE5B5E" w:rsidR="000A7CDE" w:rsidDel="009A5BEF"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2160" w:hanging="2160"/>
        <w:rPr>
          <w:del w:id="584" w:author="Heidi Clevett" w:date="2024-03-14T09:41:00Z"/>
          <w:sz w:val="23"/>
        </w:rPr>
      </w:pPr>
      <w:del w:id="585" w:author="Heidi Clevett" w:date="2024-03-14T09:41:00Z">
        <w:r w:rsidDel="009A5BEF">
          <w:rPr>
            <w:sz w:val="23"/>
          </w:rPr>
          <w:tab/>
        </w:r>
        <w:r w:rsidDel="009A5BEF">
          <w:rPr>
            <w:sz w:val="23"/>
          </w:rPr>
          <w:tab/>
        </w:r>
        <w:r w:rsidDel="009A5BEF">
          <w:rPr>
            <w:sz w:val="23"/>
          </w:rPr>
          <w:tab/>
        </w:r>
        <w:r w:rsidDel="009A5BEF">
          <w:rPr>
            <w:sz w:val="23"/>
          </w:rPr>
          <w:tab/>
        </w:r>
        <w:r w:rsidDel="009A5BEF">
          <w:rPr>
            <w:sz w:val="23"/>
          </w:rPr>
          <w:tab/>
          <w:delText>e.g. ship´s stores requirements, tugs, permission, etc..</w:delText>
        </w:r>
      </w:del>
    </w:p>
    <w:p w14:paraId="61A56335" w14:textId="76C3F924" w:rsidR="000A7CDE" w:rsidDel="009A5BEF"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586" w:author="Heidi Clevett" w:date="2024-03-14T09:41:00Z"/>
          <w:sz w:val="23"/>
        </w:rPr>
      </w:pPr>
    </w:p>
    <w:p w14:paraId="20DBCCA9" w14:textId="5F47470C" w:rsidR="000A7CDE" w:rsidDel="009A5BEF"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587" w:author="Heidi Clevett" w:date="2024-03-14T09:41:00Z"/>
          <w:sz w:val="23"/>
        </w:rPr>
      </w:pPr>
      <w:del w:id="588" w:author="Heidi Clevett" w:date="2024-03-14T09:41:00Z">
        <w:r w:rsidDel="009A5BEF">
          <w:rPr>
            <w:sz w:val="23"/>
          </w:rPr>
          <w:tab/>
          <w:delText xml:space="preserve">Note: </w:delText>
        </w:r>
        <w:r w:rsidDel="009A5BEF">
          <w:rPr>
            <w:sz w:val="23"/>
          </w:rPr>
          <w:tab/>
        </w:r>
        <w:r w:rsidDel="009A5BEF">
          <w:rPr>
            <w:sz w:val="23"/>
          </w:rPr>
          <w:tab/>
        </w:r>
        <w:r w:rsidDel="009A5BEF">
          <w:rPr>
            <w:sz w:val="23"/>
          </w:rPr>
          <w:tab/>
          <w:delText>REQUEST must not be used involving navigation, or to modify COLREGS.</w:delText>
        </w:r>
      </w:del>
    </w:p>
    <w:p w14:paraId="2B47322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655BFC4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 xml:space="preserve">Example: </w:t>
      </w:r>
      <w:r>
        <w:rPr>
          <w:sz w:val="23"/>
        </w:rPr>
        <w:tab/>
      </w:r>
      <w:r>
        <w:rPr>
          <w:sz w:val="23"/>
        </w:rPr>
        <w:tab/>
        <w:t>"REQUEST. I require two tugs."</w:t>
      </w:r>
    </w:p>
    <w:p w14:paraId="14EAF2A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46C0B5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b/>
          <w:sz w:val="23"/>
        </w:rPr>
      </w:pPr>
      <w:r>
        <w:rPr>
          <w:sz w:val="23"/>
        </w:rPr>
        <w:tab/>
      </w:r>
      <w:r>
        <w:rPr>
          <w:sz w:val="23"/>
        </w:rPr>
        <w:tab/>
      </w:r>
      <w:r>
        <w:rPr>
          <w:b/>
          <w:sz w:val="23"/>
        </w:rPr>
        <w:t>(viii)</w:t>
      </w:r>
      <w:r>
        <w:rPr>
          <w:b/>
          <w:sz w:val="23"/>
        </w:rPr>
        <w:tab/>
      </w:r>
      <w:r>
        <w:rPr>
          <w:b/>
          <w:sz w:val="23"/>
        </w:rPr>
        <w:tab/>
        <w:t>INTENTION</w:t>
      </w:r>
    </w:p>
    <w:p w14:paraId="0FFB1F0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2FE2525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 xml:space="preserve">This indicates that the following message informs others about immediate navigational action </w:t>
      </w:r>
      <w:r>
        <w:rPr>
          <w:sz w:val="23"/>
        </w:rPr>
        <w:tab/>
        <w:t>intended to be taken.</w:t>
      </w:r>
    </w:p>
    <w:p w14:paraId="187EBF8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5186A703" w14:textId="321D34EA" w:rsidR="000A7CDE" w:rsidDel="00214106" w:rsidRDefault="000A7CDE" w:rsidP="00214106">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2160" w:hanging="2160"/>
        <w:rPr>
          <w:del w:id="589" w:author="Heidi Clevett" w:date="2024-03-14T09:43:00Z"/>
          <w:sz w:val="23"/>
        </w:rPr>
      </w:pPr>
      <w:r>
        <w:rPr>
          <w:sz w:val="23"/>
        </w:rPr>
        <w:tab/>
        <w:t xml:space="preserve">Comment: </w:t>
      </w:r>
      <w:r>
        <w:rPr>
          <w:sz w:val="23"/>
        </w:rPr>
        <w:tab/>
      </w:r>
      <w:r>
        <w:rPr>
          <w:sz w:val="23"/>
        </w:rPr>
        <w:tab/>
        <w:t xml:space="preserve">The use of this message marker is logically </w:t>
      </w:r>
      <w:ins w:id="590" w:author="Heidi Clevett" w:date="2024-03-14T09:42:00Z">
        <w:r w:rsidR="00213081">
          <w:rPr>
            <w:sz w:val="23"/>
          </w:rPr>
          <w:t>limited</w:t>
        </w:r>
      </w:ins>
      <w:del w:id="591" w:author="Heidi Clevett" w:date="2024-03-14T09:42:00Z">
        <w:r w:rsidDel="00213081">
          <w:rPr>
            <w:sz w:val="23"/>
          </w:rPr>
          <w:delText>restricted</w:delText>
        </w:r>
      </w:del>
      <w:r>
        <w:rPr>
          <w:sz w:val="23"/>
        </w:rPr>
        <w:t xml:space="preserve"> to </w:t>
      </w:r>
      <w:ins w:id="592" w:author="Heidi Clevett" w:date="2024-03-14T09:43:00Z">
        <w:r w:rsidR="00DD3EA5">
          <w:t xml:space="preserve">vessels </w:t>
        </w:r>
        <w:r w:rsidR="00214106">
          <w:t>and is not to</w:t>
        </w:r>
      </w:ins>
      <w:ins w:id="593" w:author="Heidi Clevett" w:date="2024-03-14T09:44:00Z">
        <w:r w:rsidR="00DD3EA5">
          <w:t xml:space="preserve"> </w:t>
        </w:r>
      </w:ins>
      <w:ins w:id="594" w:author="Heidi Clevett" w:date="2024-03-14T09:43:00Z">
        <w:r w:rsidR="00214106">
          <w:t>be used by VTS</w:t>
        </w:r>
      </w:ins>
      <w:del w:id="595" w:author="Heidi Clevett" w:date="2024-03-14T09:43:00Z">
        <w:r w:rsidDel="00214106">
          <w:rPr>
            <w:sz w:val="23"/>
          </w:rPr>
          <w:delText xml:space="preserve">messages announcing </w:delText>
        </w:r>
      </w:del>
    </w:p>
    <w:p w14:paraId="35C1F96E" w14:textId="64556C97" w:rsidR="000A7CDE" w:rsidRDefault="000A7CDE" w:rsidP="00214106">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2160" w:hanging="2160"/>
        <w:rPr>
          <w:sz w:val="23"/>
        </w:rPr>
      </w:pPr>
      <w:del w:id="596" w:author="Heidi Clevett" w:date="2024-03-14T09:43:00Z">
        <w:r w:rsidDel="00214106">
          <w:rPr>
            <w:sz w:val="23"/>
          </w:rPr>
          <w:tab/>
        </w:r>
        <w:r w:rsidDel="00214106">
          <w:rPr>
            <w:sz w:val="23"/>
          </w:rPr>
          <w:tab/>
        </w:r>
        <w:r w:rsidDel="00214106">
          <w:rPr>
            <w:sz w:val="23"/>
          </w:rPr>
          <w:tab/>
        </w:r>
        <w:r w:rsidDel="00214106">
          <w:rPr>
            <w:sz w:val="23"/>
          </w:rPr>
          <w:tab/>
        </w:r>
        <w:r w:rsidDel="00214106">
          <w:rPr>
            <w:sz w:val="23"/>
          </w:rPr>
          <w:tab/>
          <w:delText>navigational actions by the vessel sending this message.</w:delText>
        </w:r>
      </w:del>
    </w:p>
    <w:p w14:paraId="6D8AB48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7D3D328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 xml:space="preserve">Example: </w:t>
      </w:r>
      <w:r>
        <w:rPr>
          <w:sz w:val="23"/>
        </w:rPr>
        <w:tab/>
      </w:r>
      <w:r>
        <w:rPr>
          <w:sz w:val="23"/>
        </w:rPr>
        <w:tab/>
        <w:t>"INTENTION. I will reduce my speed."</w:t>
      </w:r>
    </w:p>
    <w:p w14:paraId="2FC9476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57C42D5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b/>
          <w:sz w:val="23"/>
        </w:rPr>
      </w:pPr>
    </w:p>
    <w:p w14:paraId="1C0BC83C" w14:textId="7111CBAA"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b/>
          <w:sz w:val="23"/>
        </w:rPr>
      </w:pPr>
      <w:r>
        <w:rPr>
          <w:b/>
          <w:sz w:val="23"/>
        </w:rPr>
        <w:t>A1/6.1</w:t>
      </w:r>
      <w:r>
        <w:rPr>
          <w:b/>
          <w:sz w:val="23"/>
        </w:rPr>
        <w:tab/>
      </w:r>
      <w:r>
        <w:rPr>
          <w:b/>
          <w:sz w:val="23"/>
        </w:rPr>
        <w:tab/>
        <w:t>Phrases for acquiring and providing data for a traffic image</w:t>
      </w:r>
      <w:ins w:id="597" w:author="Heidi Clevett" w:date="2024-03-14T10:11:00Z">
        <w:r w:rsidR="00220E7D">
          <w:t>[common operational picture]</w:t>
        </w:r>
      </w:ins>
    </w:p>
    <w:p w14:paraId="0B0D5BA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A829FF7" w14:textId="6AF0729C"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.1</w:t>
      </w:r>
      <w:r>
        <w:rPr>
          <w:b/>
          <w:sz w:val="23"/>
        </w:rPr>
        <w:tab/>
      </w:r>
      <w:r>
        <w:rPr>
          <w:b/>
          <w:sz w:val="23"/>
        </w:rPr>
        <w:tab/>
      </w:r>
      <w:r>
        <w:rPr>
          <w:b/>
          <w:sz w:val="23"/>
        </w:rPr>
        <w:tab/>
        <w:t>Acquiring and providing routine traffic data</w:t>
      </w:r>
      <w:ins w:id="598" w:author="Heidi Clevett" w:date="2024-03-14T09:45:00Z">
        <w:r w:rsidR="00016765">
          <w:rPr>
            <w:b/>
            <w:sz w:val="23"/>
          </w:rPr>
          <w:t xml:space="preserve"> </w:t>
        </w:r>
      </w:ins>
    </w:p>
    <w:p w14:paraId="203F8F5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416AB07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w:t>
      </w:r>
      <w:r>
        <w:rPr>
          <w:sz w:val="23"/>
        </w:rPr>
        <w:tab/>
      </w:r>
      <w:r>
        <w:rPr>
          <w:sz w:val="23"/>
        </w:rPr>
        <w:tab/>
        <w:t>What is the name of your vessel and call sign / identification?</w:t>
      </w:r>
    </w:p>
    <w:p w14:paraId="350046A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.1.1</w:t>
      </w:r>
      <w:r>
        <w:rPr>
          <w:sz w:val="23"/>
        </w:rPr>
        <w:tab/>
      </w:r>
      <w:r>
        <w:rPr>
          <w:sz w:val="23"/>
        </w:rPr>
        <w:tab/>
      </w:r>
      <w:r>
        <w:rPr>
          <w:sz w:val="23"/>
        </w:rPr>
        <w:tab/>
        <w:t>The name of my vessel is ... , call sign ... / identification ...  .</w:t>
      </w:r>
    </w:p>
    <w:p w14:paraId="66A35FD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.1.2</w:t>
      </w:r>
      <w:r>
        <w:rPr>
          <w:sz w:val="23"/>
        </w:rPr>
        <w:tab/>
      </w:r>
      <w:r>
        <w:rPr>
          <w:sz w:val="23"/>
        </w:rPr>
        <w:tab/>
      </w:r>
      <w:r>
        <w:rPr>
          <w:sz w:val="23"/>
        </w:rPr>
        <w:tab/>
        <w:t>Spell the name of your vessel.</w:t>
      </w:r>
    </w:p>
    <w:p w14:paraId="249FA50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lastRenderedPageBreak/>
        <w:tab/>
        <w:t>.2</w:t>
      </w:r>
      <w:r>
        <w:rPr>
          <w:sz w:val="23"/>
        </w:rPr>
        <w:tab/>
      </w:r>
      <w:r>
        <w:rPr>
          <w:sz w:val="23"/>
        </w:rPr>
        <w:tab/>
        <w:t>What is your flag State?</w:t>
      </w:r>
    </w:p>
    <w:p w14:paraId="1B8AB7B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.2.1</w:t>
      </w:r>
      <w:r>
        <w:rPr>
          <w:sz w:val="23"/>
        </w:rPr>
        <w:tab/>
      </w:r>
      <w:r>
        <w:rPr>
          <w:sz w:val="23"/>
        </w:rPr>
        <w:tab/>
      </w:r>
      <w:r>
        <w:rPr>
          <w:sz w:val="23"/>
        </w:rPr>
        <w:tab/>
        <w:t>My flag State is ... .</w:t>
      </w:r>
    </w:p>
    <w:p w14:paraId="33B5B2F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w:t>
      </w:r>
      <w:r>
        <w:rPr>
          <w:sz w:val="23"/>
        </w:rPr>
        <w:tab/>
      </w:r>
      <w:r>
        <w:rPr>
          <w:sz w:val="23"/>
        </w:rPr>
        <w:tab/>
        <w:t>What is your position?</w:t>
      </w:r>
    </w:p>
    <w:p w14:paraId="5CA00B1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.3.1</w:t>
      </w:r>
      <w:r>
        <w:rPr>
          <w:sz w:val="23"/>
        </w:rPr>
        <w:tab/>
      </w:r>
      <w:r>
        <w:rPr>
          <w:sz w:val="23"/>
        </w:rPr>
        <w:tab/>
      </w:r>
      <w:r>
        <w:rPr>
          <w:sz w:val="23"/>
        </w:rPr>
        <w:tab/>
        <w:t>My position is ... .</w:t>
      </w:r>
    </w:p>
    <w:p w14:paraId="02D57AC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.4</w:t>
      </w:r>
      <w:r>
        <w:rPr>
          <w:sz w:val="23"/>
        </w:rPr>
        <w:tab/>
      </w:r>
      <w:r>
        <w:rPr>
          <w:sz w:val="23"/>
        </w:rPr>
        <w:tab/>
        <w:t>What is your present course and speed?</w:t>
      </w:r>
    </w:p>
    <w:p w14:paraId="52D2B69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.4.1</w:t>
      </w:r>
      <w:r>
        <w:rPr>
          <w:sz w:val="23"/>
        </w:rPr>
        <w:tab/>
      </w:r>
      <w:r>
        <w:rPr>
          <w:sz w:val="23"/>
        </w:rPr>
        <w:tab/>
      </w:r>
      <w:r>
        <w:rPr>
          <w:sz w:val="23"/>
        </w:rPr>
        <w:tab/>
        <w:t>My present course is ... degrees, my speed is ... knots.</w:t>
      </w:r>
    </w:p>
    <w:p w14:paraId="78B4C54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.5</w:t>
      </w:r>
      <w:r>
        <w:rPr>
          <w:sz w:val="23"/>
        </w:rPr>
        <w:tab/>
      </w:r>
      <w:r>
        <w:rPr>
          <w:sz w:val="23"/>
        </w:rPr>
        <w:tab/>
        <w:t>From what direction are you approaching?</w:t>
      </w:r>
    </w:p>
    <w:p w14:paraId="4A02467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.5.1</w:t>
      </w:r>
      <w:r>
        <w:rPr>
          <w:sz w:val="23"/>
        </w:rPr>
        <w:tab/>
      </w:r>
      <w:r>
        <w:rPr>
          <w:sz w:val="23"/>
        </w:rPr>
        <w:tab/>
      </w:r>
      <w:r>
        <w:rPr>
          <w:sz w:val="23"/>
        </w:rPr>
        <w:tab/>
        <w:t>I am approaching from ... .</w:t>
      </w:r>
    </w:p>
    <w:p w14:paraId="5456D45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.6</w:t>
      </w:r>
      <w:r>
        <w:rPr>
          <w:sz w:val="23"/>
        </w:rPr>
        <w:tab/>
      </w:r>
      <w:r>
        <w:rPr>
          <w:sz w:val="23"/>
        </w:rPr>
        <w:tab/>
        <w:t>What is your port of destination / destination?</w:t>
      </w:r>
    </w:p>
    <w:p w14:paraId="221D10E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.6.1</w:t>
      </w:r>
      <w:r>
        <w:rPr>
          <w:sz w:val="23"/>
        </w:rPr>
        <w:tab/>
      </w:r>
      <w:r>
        <w:rPr>
          <w:sz w:val="23"/>
        </w:rPr>
        <w:tab/>
      </w:r>
      <w:r>
        <w:rPr>
          <w:sz w:val="23"/>
        </w:rPr>
        <w:tab/>
        <w:t>My port of destination / destination is ... .</w:t>
      </w:r>
    </w:p>
    <w:p w14:paraId="501D6A9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.7</w:t>
      </w:r>
      <w:r>
        <w:rPr>
          <w:sz w:val="23"/>
        </w:rPr>
        <w:tab/>
      </w:r>
      <w:r>
        <w:rPr>
          <w:sz w:val="23"/>
        </w:rPr>
        <w:tab/>
        <w:t>What was your last port of call?</w:t>
      </w:r>
    </w:p>
    <w:p w14:paraId="138E2CE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.7.1</w:t>
      </w:r>
      <w:r>
        <w:rPr>
          <w:sz w:val="23"/>
        </w:rPr>
        <w:tab/>
      </w:r>
      <w:r>
        <w:rPr>
          <w:sz w:val="23"/>
        </w:rPr>
        <w:tab/>
      </w:r>
      <w:r>
        <w:rPr>
          <w:sz w:val="23"/>
        </w:rPr>
        <w:tab/>
        <w:t>My last port of call was ... .</w:t>
      </w:r>
    </w:p>
    <w:p w14:paraId="505E10F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.8</w:t>
      </w:r>
      <w:r>
        <w:rPr>
          <w:sz w:val="23"/>
        </w:rPr>
        <w:tab/>
      </w:r>
      <w:r>
        <w:rPr>
          <w:sz w:val="23"/>
        </w:rPr>
        <w:tab/>
        <w:t>What is your ETA in position ... ?</w:t>
      </w:r>
    </w:p>
    <w:p w14:paraId="43BD5BD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.8.1</w:t>
      </w:r>
      <w:r>
        <w:rPr>
          <w:sz w:val="23"/>
        </w:rPr>
        <w:tab/>
      </w:r>
      <w:r>
        <w:rPr>
          <w:sz w:val="23"/>
        </w:rPr>
        <w:tab/>
      </w:r>
      <w:r>
        <w:rPr>
          <w:sz w:val="23"/>
        </w:rPr>
        <w:tab/>
        <w:t>My ETA is ...  UTC.</w:t>
      </w:r>
    </w:p>
    <w:p w14:paraId="527878C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.9</w:t>
      </w:r>
      <w:r>
        <w:rPr>
          <w:sz w:val="23"/>
        </w:rPr>
        <w:tab/>
      </w:r>
      <w:r>
        <w:rPr>
          <w:sz w:val="23"/>
        </w:rPr>
        <w:tab/>
        <w:t>What is your ETD from ... ?</w:t>
      </w:r>
    </w:p>
    <w:p w14:paraId="72BF57C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.9.1</w:t>
      </w:r>
      <w:r>
        <w:rPr>
          <w:sz w:val="23"/>
        </w:rPr>
        <w:tab/>
      </w:r>
      <w:r>
        <w:rPr>
          <w:sz w:val="23"/>
        </w:rPr>
        <w:tab/>
      </w:r>
      <w:r>
        <w:rPr>
          <w:sz w:val="23"/>
        </w:rPr>
        <w:tab/>
        <w:t>My ETD from ... is  ...  UTC.</w:t>
      </w:r>
    </w:p>
    <w:p w14:paraId="3197E23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2ACEE96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.10</w:t>
      </w:r>
      <w:r>
        <w:rPr>
          <w:sz w:val="23"/>
        </w:rPr>
        <w:tab/>
      </w:r>
      <w:r>
        <w:rPr>
          <w:sz w:val="23"/>
        </w:rPr>
        <w:tab/>
        <w:t>What is your draft forward / aft?</w:t>
      </w:r>
    </w:p>
    <w:p w14:paraId="5EDC9A1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.10.1</w:t>
      </w:r>
      <w:r>
        <w:rPr>
          <w:sz w:val="23"/>
        </w:rPr>
        <w:tab/>
      </w:r>
      <w:r>
        <w:rPr>
          <w:sz w:val="23"/>
        </w:rPr>
        <w:tab/>
        <w:t>My draft forward / aft is  ... metres.</w:t>
      </w:r>
    </w:p>
    <w:p w14:paraId="50111CE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.11</w:t>
      </w:r>
      <w:r>
        <w:rPr>
          <w:sz w:val="23"/>
        </w:rPr>
        <w:tab/>
      </w:r>
      <w:r>
        <w:rPr>
          <w:sz w:val="23"/>
        </w:rPr>
        <w:tab/>
        <w:t>What is your present maximum draft ?</w:t>
      </w:r>
    </w:p>
    <w:p w14:paraId="3B8DD57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.11.1</w:t>
      </w:r>
      <w:r>
        <w:rPr>
          <w:sz w:val="23"/>
        </w:rPr>
        <w:tab/>
      </w:r>
      <w:r>
        <w:rPr>
          <w:sz w:val="23"/>
        </w:rPr>
        <w:tab/>
        <w:t>My present maximum draft is  ... metres.</w:t>
      </w:r>
    </w:p>
    <w:p w14:paraId="4B439F2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.12</w:t>
      </w:r>
      <w:r>
        <w:rPr>
          <w:sz w:val="23"/>
        </w:rPr>
        <w:tab/>
      </w:r>
      <w:r>
        <w:rPr>
          <w:sz w:val="23"/>
        </w:rPr>
        <w:tab/>
        <w:t>What is your freeboard?</w:t>
      </w:r>
    </w:p>
    <w:p w14:paraId="7C3E9D32" w14:textId="184CAAB8"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.12.1</w:t>
      </w:r>
      <w:r>
        <w:rPr>
          <w:sz w:val="23"/>
        </w:rPr>
        <w:tab/>
      </w:r>
      <w:r>
        <w:rPr>
          <w:sz w:val="23"/>
        </w:rPr>
        <w:tab/>
        <w:t>My freeboard is ... metres.</w:t>
      </w:r>
    </w:p>
    <w:p w14:paraId="0921802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.13</w:t>
      </w:r>
      <w:r>
        <w:rPr>
          <w:sz w:val="23"/>
        </w:rPr>
        <w:tab/>
      </w:r>
      <w:r>
        <w:rPr>
          <w:sz w:val="23"/>
        </w:rPr>
        <w:tab/>
        <w:t>What is your air draft?</w:t>
      </w:r>
    </w:p>
    <w:p w14:paraId="653EFF4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599" w:author="Heidi Clevett" w:date="2024-03-14T10:22:00Z"/>
          <w:sz w:val="23"/>
        </w:rPr>
      </w:pPr>
      <w:r>
        <w:rPr>
          <w:sz w:val="23"/>
        </w:rPr>
        <w:tab/>
        <w:t>.13.1</w:t>
      </w:r>
      <w:r>
        <w:rPr>
          <w:sz w:val="23"/>
        </w:rPr>
        <w:tab/>
      </w:r>
      <w:r>
        <w:rPr>
          <w:sz w:val="23"/>
        </w:rPr>
        <w:tab/>
        <w:t>My air draft is ... metres.</w:t>
      </w:r>
    </w:p>
    <w:p w14:paraId="797AC873" w14:textId="2B56CB0F" w:rsidR="00582D58" w:rsidRDefault="004C6636">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600" w:author="Heidi Clevett" w:date="2024-03-14T10:22:00Z"/>
          <w:sz w:val="23"/>
        </w:rPr>
      </w:pPr>
      <w:ins w:id="601" w:author="Heidi Clevett" w:date="2024-03-14T10:22:00Z">
        <w:r>
          <w:rPr>
            <w:sz w:val="23"/>
          </w:rPr>
          <w:tab/>
        </w:r>
      </w:ins>
      <w:ins w:id="602" w:author="Heidi Clevett" w:date="2024-03-14T10:23:00Z">
        <w:r w:rsidR="00A80886">
          <w:rPr>
            <w:sz w:val="23"/>
          </w:rPr>
          <w:t>…</w:t>
        </w:r>
      </w:ins>
      <w:ins w:id="603" w:author="Heidi Clevett" w:date="2024-03-14T10:22:00Z">
        <w:r>
          <w:rPr>
            <w:sz w:val="23"/>
          </w:rPr>
          <w:tab/>
        </w:r>
        <w:r>
          <w:rPr>
            <w:sz w:val="23"/>
          </w:rPr>
          <w:tab/>
          <w:t>What is your navigational status?</w:t>
        </w:r>
      </w:ins>
    </w:p>
    <w:p w14:paraId="5EAC7CAA" w14:textId="4CD3CD26" w:rsidR="004C6636" w:rsidRDefault="00A80886">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ins w:id="604" w:author="Heidi Clevett" w:date="2024-03-14T10:23:00Z">
        <w:r>
          <w:rPr>
            <w:sz w:val="23"/>
          </w:rPr>
          <w:t>…</w:t>
        </w:r>
      </w:ins>
      <w:ins w:id="605" w:author="Heidi Clevett" w:date="2024-03-14T10:22:00Z">
        <w:r w:rsidR="004C6636">
          <w:rPr>
            <w:sz w:val="23"/>
          </w:rPr>
          <w:tab/>
        </w:r>
        <w:r w:rsidR="004C6636">
          <w:rPr>
            <w:sz w:val="23"/>
          </w:rPr>
          <w:tab/>
        </w:r>
        <w:r w:rsidR="004C6636">
          <w:rPr>
            <w:sz w:val="23"/>
          </w:rPr>
          <w:tab/>
          <w:t xml:space="preserve">My navigational status is …underway / </w:t>
        </w:r>
      </w:ins>
      <w:ins w:id="606" w:author="Heidi Clevett" w:date="2024-03-14T10:23:00Z">
        <w:r>
          <w:rPr>
            <w:sz w:val="23"/>
          </w:rPr>
          <w:t xml:space="preserve">at anchor / </w:t>
        </w:r>
      </w:ins>
      <w:ins w:id="607" w:author="Heidi Clevett" w:date="2024-03-14T10:22:00Z">
        <w:r w:rsidR="00115FA4">
          <w:rPr>
            <w:sz w:val="23"/>
          </w:rPr>
          <w:t>not under command</w:t>
        </w:r>
      </w:ins>
      <w:ins w:id="608" w:author="Heidi Clevett" w:date="2024-03-14T10:23:00Z">
        <w:r w:rsidR="00275BC0">
          <w:rPr>
            <w:sz w:val="23"/>
          </w:rPr>
          <w:t>…</w:t>
        </w:r>
      </w:ins>
      <w:ins w:id="609" w:author="Heidi Clevett" w:date="2024-03-14T10:22:00Z">
        <w:r w:rsidR="00115FA4">
          <w:rPr>
            <w:sz w:val="23"/>
          </w:rPr>
          <w:t xml:space="preserve"> </w:t>
        </w:r>
      </w:ins>
    </w:p>
    <w:p w14:paraId="3CD5660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.14</w:t>
      </w:r>
      <w:r>
        <w:rPr>
          <w:sz w:val="23"/>
        </w:rPr>
        <w:tab/>
      </w:r>
      <w:r>
        <w:rPr>
          <w:sz w:val="23"/>
        </w:rPr>
        <w:tab/>
        <w:t>Are you underway?</w:t>
      </w:r>
    </w:p>
    <w:p w14:paraId="61B8A6D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.14.1</w:t>
      </w:r>
      <w:r>
        <w:rPr>
          <w:sz w:val="23"/>
        </w:rPr>
        <w:tab/>
      </w:r>
      <w:r>
        <w:rPr>
          <w:sz w:val="23"/>
        </w:rPr>
        <w:tab/>
        <w:t xml:space="preserve">Yes, I am underway. </w:t>
      </w:r>
    </w:p>
    <w:p w14:paraId="03E6313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.14.2</w:t>
      </w:r>
      <w:r>
        <w:rPr>
          <w:sz w:val="23"/>
        </w:rPr>
        <w:tab/>
      </w:r>
      <w:r>
        <w:rPr>
          <w:sz w:val="23"/>
        </w:rPr>
        <w:tab/>
        <w:t>No, I am not underway.</w:t>
      </w:r>
      <w:r>
        <w:rPr>
          <w:sz w:val="23"/>
        </w:rPr>
        <w:tab/>
      </w:r>
      <w:r>
        <w:rPr>
          <w:sz w:val="23"/>
        </w:rPr>
        <w:tab/>
      </w:r>
    </w:p>
    <w:p w14:paraId="30FB0F6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.14.3</w:t>
      </w:r>
      <w:r>
        <w:rPr>
          <w:sz w:val="23"/>
        </w:rPr>
        <w:tab/>
      </w:r>
      <w:r>
        <w:rPr>
          <w:sz w:val="23"/>
        </w:rPr>
        <w:tab/>
        <w:t>I am ready to get underway.</w:t>
      </w:r>
    </w:p>
    <w:p w14:paraId="2A89D48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.15</w:t>
      </w:r>
      <w:r>
        <w:rPr>
          <w:sz w:val="23"/>
        </w:rPr>
        <w:tab/>
      </w:r>
      <w:r>
        <w:rPr>
          <w:sz w:val="23"/>
        </w:rPr>
        <w:tab/>
        <w:t>What is your full speed / full manoeuvring speed?</w:t>
      </w:r>
    </w:p>
    <w:p w14:paraId="04AA31A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.15.1</w:t>
      </w:r>
      <w:r>
        <w:rPr>
          <w:sz w:val="23"/>
        </w:rPr>
        <w:tab/>
      </w:r>
      <w:r>
        <w:rPr>
          <w:sz w:val="23"/>
        </w:rPr>
        <w:tab/>
        <w:t>My full speed / full manoeuvring speed is ... knots.</w:t>
      </w:r>
    </w:p>
    <w:p w14:paraId="103FB6E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.16</w:t>
      </w:r>
      <w:r>
        <w:rPr>
          <w:sz w:val="23"/>
        </w:rPr>
        <w:tab/>
      </w:r>
      <w:r>
        <w:rPr>
          <w:sz w:val="23"/>
        </w:rPr>
        <w:tab/>
        <w:t>What is your cargo?</w:t>
      </w:r>
    </w:p>
    <w:p w14:paraId="775775B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.16.1</w:t>
      </w:r>
      <w:r>
        <w:rPr>
          <w:sz w:val="23"/>
        </w:rPr>
        <w:tab/>
      </w:r>
      <w:r>
        <w:rPr>
          <w:sz w:val="23"/>
        </w:rPr>
        <w:tab/>
        <w:t>My cargo is ... .</w:t>
      </w:r>
    </w:p>
    <w:p w14:paraId="714C764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.17</w:t>
      </w:r>
      <w:r>
        <w:rPr>
          <w:sz w:val="23"/>
        </w:rPr>
        <w:tab/>
      </w:r>
      <w:r>
        <w:rPr>
          <w:sz w:val="23"/>
        </w:rPr>
        <w:tab/>
        <w:t>Do you carry any dangerous goods?</w:t>
      </w:r>
    </w:p>
    <w:p w14:paraId="1D6258A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.17.1</w:t>
      </w:r>
      <w:r>
        <w:rPr>
          <w:sz w:val="23"/>
        </w:rPr>
        <w:tab/>
      </w:r>
      <w:r>
        <w:rPr>
          <w:sz w:val="23"/>
        </w:rPr>
        <w:tab/>
        <w:t>Yes, I carry the</w:t>
      </w:r>
      <w:r>
        <w:rPr>
          <w:b/>
          <w:i/>
          <w:sz w:val="23"/>
        </w:rPr>
        <w:t xml:space="preserve"> </w:t>
      </w:r>
      <w:r>
        <w:rPr>
          <w:sz w:val="23"/>
        </w:rPr>
        <w:t>following dangerous goods:  ... kilograms / tonnes IMO Class ... .</w:t>
      </w:r>
    </w:p>
    <w:p w14:paraId="60EF2CC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.17.2</w:t>
      </w:r>
      <w:r>
        <w:rPr>
          <w:sz w:val="23"/>
        </w:rPr>
        <w:tab/>
      </w:r>
      <w:r>
        <w:rPr>
          <w:sz w:val="23"/>
        </w:rPr>
        <w:tab/>
        <w:t>No, I do not carry any dangerous goods.</w:t>
      </w:r>
    </w:p>
    <w:p w14:paraId="52956D5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.18</w:t>
      </w:r>
      <w:r>
        <w:rPr>
          <w:sz w:val="23"/>
        </w:rPr>
        <w:tab/>
      </w:r>
      <w:r>
        <w:rPr>
          <w:sz w:val="23"/>
        </w:rPr>
        <w:tab/>
        <w:t>Do you have any deficiencies / restrictions?</w:t>
      </w:r>
    </w:p>
    <w:p w14:paraId="498F778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.18.1</w:t>
      </w:r>
      <w:r>
        <w:rPr>
          <w:sz w:val="23"/>
        </w:rPr>
        <w:tab/>
      </w:r>
      <w:r>
        <w:rPr>
          <w:sz w:val="23"/>
        </w:rPr>
        <w:tab/>
        <w:t>No, I have no deficiencies / restrictions.</w:t>
      </w:r>
    </w:p>
    <w:p w14:paraId="1FE9F56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.18.2</w:t>
      </w:r>
      <w:r>
        <w:rPr>
          <w:sz w:val="23"/>
        </w:rPr>
        <w:tab/>
      </w:r>
      <w:r>
        <w:rPr>
          <w:sz w:val="23"/>
        </w:rPr>
        <w:tab/>
        <w:t>Yes, I have the following deficiencies / restrictions: ... .</w:t>
      </w:r>
    </w:p>
    <w:p w14:paraId="6D78251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.19</w:t>
      </w:r>
      <w:r>
        <w:rPr>
          <w:sz w:val="23"/>
        </w:rPr>
        <w:tab/>
      </w:r>
      <w:r>
        <w:rPr>
          <w:sz w:val="23"/>
        </w:rPr>
        <w:tab/>
        <w:t>I am / MV ...  is constrained by draft.</w:t>
      </w:r>
    </w:p>
    <w:p w14:paraId="3533D7C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.20</w:t>
      </w:r>
      <w:r>
        <w:rPr>
          <w:sz w:val="23"/>
        </w:rPr>
        <w:tab/>
      </w:r>
      <w:r>
        <w:rPr>
          <w:sz w:val="23"/>
        </w:rPr>
        <w:tab/>
        <w:t>The maximum permitted draft is  ... metres.</w:t>
      </w:r>
    </w:p>
    <w:p w14:paraId="20EA6B1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.21</w:t>
      </w:r>
      <w:r>
        <w:rPr>
          <w:sz w:val="23"/>
        </w:rPr>
        <w:tab/>
      </w:r>
      <w:r>
        <w:rPr>
          <w:sz w:val="23"/>
        </w:rPr>
        <w:tab/>
        <w:t>Do you have any list?</w:t>
      </w:r>
    </w:p>
    <w:p w14:paraId="5C1A9A0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.21.1</w:t>
      </w:r>
      <w:r>
        <w:rPr>
          <w:sz w:val="23"/>
        </w:rPr>
        <w:tab/>
      </w:r>
      <w:r>
        <w:rPr>
          <w:sz w:val="23"/>
        </w:rPr>
        <w:tab/>
        <w:t>Yes, I have a list to port / starboard of ... degrees.</w:t>
      </w:r>
    </w:p>
    <w:p w14:paraId="0395095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.21.2</w:t>
      </w:r>
      <w:r>
        <w:rPr>
          <w:sz w:val="23"/>
        </w:rPr>
        <w:tab/>
      </w:r>
      <w:r>
        <w:rPr>
          <w:sz w:val="23"/>
        </w:rPr>
        <w:tab/>
        <w:t>No, I have no list.</w:t>
      </w:r>
    </w:p>
    <w:p w14:paraId="07942AE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.22</w:t>
      </w:r>
      <w:r>
        <w:rPr>
          <w:sz w:val="23"/>
        </w:rPr>
        <w:tab/>
      </w:r>
      <w:r>
        <w:rPr>
          <w:sz w:val="23"/>
        </w:rPr>
        <w:tab/>
        <w:t>Are you on even keel?</w:t>
      </w:r>
    </w:p>
    <w:p w14:paraId="5A3F4AD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.22.1</w:t>
      </w:r>
      <w:r>
        <w:rPr>
          <w:sz w:val="23"/>
        </w:rPr>
        <w:tab/>
      </w:r>
      <w:r>
        <w:rPr>
          <w:sz w:val="23"/>
        </w:rPr>
        <w:tab/>
        <w:t>Yes, I am on even keel.</w:t>
      </w:r>
    </w:p>
    <w:p w14:paraId="49261EC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.22.2</w:t>
      </w:r>
      <w:r>
        <w:rPr>
          <w:sz w:val="23"/>
        </w:rPr>
        <w:tab/>
      </w:r>
      <w:r>
        <w:rPr>
          <w:sz w:val="23"/>
        </w:rPr>
        <w:tab/>
        <w:t>No, I am trimmed by the head / stern.</w:t>
      </w:r>
    </w:p>
    <w:p w14:paraId="56776C8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E8AF4F2" w14:textId="0ADB574D" w:rsidR="000A7CDE" w:rsidDel="00D5490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10" w:author="Heidi Clevett" w:date="2024-03-14T09:17:00Z"/>
          <w:sz w:val="23"/>
        </w:rPr>
      </w:pPr>
      <w:del w:id="611" w:author="Heidi Clevett" w:date="2024-03-14T09:17:00Z">
        <w:r w:rsidDel="00D54904">
          <w:rPr>
            <w:sz w:val="23"/>
          </w:rPr>
          <w:delText>.2</w:delText>
        </w:r>
        <w:r w:rsidDel="00D54904">
          <w:rPr>
            <w:b/>
            <w:sz w:val="23"/>
          </w:rPr>
          <w:tab/>
        </w:r>
        <w:r w:rsidDel="00D54904">
          <w:rPr>
            <w:b/>
            <w:sz w:val="23"/>
          </w:rPr>
          <w:tab/>
        </w:r>
        <w:r w:rsidDel="00D54904">
          <w:rPr>
            <w:b/>
            <w:sz w:val="23"/>
          </w:rPr>
          <w:tab/>
          <w:delText>Acquiring and providing distress traffic data</w:delText>
        </w:r>
      </w:del>
    </w:p>
    <w:p w14:paraId="73E3BE74" w14:textId="6D38453F" w:rsidR="000A7CDE" w:rsidDel="00D5490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12" w:author="Heidi Clevett" w:date="2024-03-14T09:17:00Z"/>
          <w:sz w:val="23"/>
        </w:rPr>
      </w:pPr>
      <w:del w:id="613" w:author="Heidi Clevett" w:date="2024-03-14T09:17:00Z">
        <w:r w:rsidDel="00D54904">
          <w:rPr>
            <w:sz w:val="23"/>
          </w:rPr>
          <w:tab/>
        </w:r>
        <w:r w:rsidDel="00D54904">
          <w:rPr>
            <w:sz w:val="23"/>
          </w:rPr>
          <w:tab/>
        </w:r>
        <w:r w:rsidDel="00D54904">
          <w:rPr>
            <w:sz w:val="23"/>
          </w:rPr>
          <w:tab/>
        </w:r>
        <w:r w:rsidDel="00D54904">
          <w:rPr>
            <w:sz w:val="23"/>
          </w:rPr>
          <w:tab/>
          <w:delText>See A1/1.1 “Distress communications”.</w:delText>
        </w:r>
      </w:del>
    </w:p>
    <w:p w14:paraId="030E607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5997F75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b/>
          <w:sz w:val="23"/>
        </w:rPr>
        <w:t>A1/6.2</w:t>
      </w:r>
      <w:r>
        <w:rPr>
          <w:b/>
          <w:sz w:val="23"/>
        </w:rPr>
        <w:tab/>
      </w:r>
      <w:r>
        <w:rPr>
          <w:b/>
          <w:sz w:val="23"/>
        </w:rPr>
        <w:tab/>
        <w:t>Phrases for providing VTS</w:t>
      </w:r>
      <w:del w:id="614" w:author="Heidi Clevett" w:date="2024-03-14T10:35:00Z">
        <w:r w:rsidDel="00983F11">
          <w:rPr>
            <w:b/>
            <w:sz w:val="23"/>
          </w:rPr>
          <w:delText xml:space="preserve"> services</w:delText>
        </w:r>
      </w:del>
    </w:p>
    <w:p w14:paraId="35F9C33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49C20AD0" w14:textId="04890A50" w:rsidR="000A7CDE" w:rsidDel="00B568CF"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15" w:author="Heidi Clevett" w:date="2024-03-14T10:26:00Z"/>
          <w:sz w:val="23"/>
        </w:rPr>
      </w:pPr>
      <w:del w:id="616" w:author="Heidi Clevett" w:date="2024-03-14T10:26:00Z">
        <w:r w:rsidDel="00B568CF">
          <w:rPr>
            <w:sz w:val="23"/>
          </w:rPr>
          <w:delText>.1</w:delText>
        </w:r>
        <w:r w:rsidDel="00B568CF">
          <w:rPr>
            <w:b/>
            <w:sz w:val="23"/>
          </w:rPr>
          <w:tab/>
        </w:r>
        <w:r w:rsidDel="00B568CF">
          <w:rPr>
            <w:b/>
            <w:sz w:val="23"/>
          </w:rPr>
          <w:tab/>
          <w:delText>Information service</w:delText>
        </w:r>
      </w:del>
    </w:p>
    <w:p w14:paraId="3425A980" w14:textId="77777777" w:rsidR="000A7CDE" w:rsidRDefault="000A7CDE">
      <w:pPr>
        <w:pStyle w:val="BodyText2"/>
        <w:tabs>
          <w:tab w:val="left" w:pos="1"/>
          <w:tab w:val="left" w:pos="36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rPr>
          <w:b w:val="0"/>
          <w:bCs/>
        </w:rPr>
      </w:pPr>
      <w:r>
        <w:rPr>
          <w:b w:val="0"/>
          <w:bCs/>
        </w:rPr>
        <w:tab/>
        <w:t xml:space="preserve">             These phrases are normally transmitted from the shore.</w:t>
      </w:r>
    </w:p>
    <w:p w14:paraId="23E4687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0C889CB0" w14:textId="2BDE1769" w:rsidR="000A7CDE" w:rsidDel="001B3DEB"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17" w:author="Heidi Clevett" w:date="2024-03-14T10:32:00Z"/>
          <w:sz w:val="23"/>
        </w:rPr>
      </w:pPr>
      <w:del w:id="618" w:author="Heidi Clevett" w:date="2024-03-14T10:32:00Z">
        <w:r w:rsidDel="001B3DEB">
          <w:rPr>
            <w:sz w:val="23"/>
          </w:rPr>
          <w:tab/>
          <w:delText>.1.1</w:delText>
        </w:r>
        <w:r w:rsidDel="001B3DEB">
          <w:rPr>
            <w:sz w:val="23"/>
          </w:rPr>
          <w:tab/>
        </w:r>
        <w:r w:rsidDel="001B3DEB">
          <w:rPr>
            <w:b/>
            <w:sz w:val="23"/>
          </w:rPr>
          <w:tab/>
          <w:delText>Navigational warnings</w:delText>
        </w:r>
      </w:del>
    </w:p>
    <w:p w14:paraId="6FEFBE4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5B63F91E" w14:textId="2F4CC10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619" w:author="Heidi Clevett" w:date="2024-03-14T10:32:00Z">
        <w:r w:rsidDel="001B3DEB">
          <w:rPr>
            <w:sz w:val="23"/>
          </w:rPr>
          <w:delText>.1</w:delText>
        </w:r>
      </w:del>
      <w:r>
        <w:rPr>
          <w:sz w:val="23"/>
        </w:rPr>
        <w:tab/>
      </w:r>
      <w:r>
        <w:rPr>
          <w:sz w:val="23"/>
        </w:rPr>
        <w:tab/>
      </w:r>
      <w:del w:id="620" w:author="Heidi Clevett" w:date="2024-03-12T10:19:00Z">
        <w:r w:rsidDel="003D18AF">
          <w:rPr>
            <w:sz w:val="23"/>
          </w:rPr>
          <w:delText>Unknown object(s) in position ... .</w:delText>
        </w:r>
      </w:del>
    </w:p>
    <w:p w14:paraId="2558E4D1" w14:textId="1109BFA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621" w:author="Heidi Clevett" w:date="2024-03-14T10:32:00Z">
        <w:r w:rsidDel="001B3DEB">
          <w:rPr>
            <w:sz w:val="23"/>
          </w:rPr>
          <w:delText>.2</w:delText>
        </w:r>
      </w:del>
      <w:r>
        <w:rPr>
          <w:sz w:val="23"/>
        </w:rPr>
        <w:tab/>
      </w:r>
      <w:r>
        <w:rPr>
          <w:sz w:val="23"/>
        </w:rPr>
        <w:tab/>
      </w:r>
      <w:del w:id="622" w:author="Heidi Clevett" w:date="2024-03-12T10:21:00Z">
        <w:r w:rsidDel="003D18AF">
          <w:rPr>
            <w:sz w:val="23"/>
          </w:rPr>
          <w:delText>Ice / iceberg(s) in position ... / area around ... .</w:delText>
        </w:r>
      </w:del>
    </w:p>
    <w:p w14:paraId="5E4EF580" w14:textId="266A13AF"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623" w:author="Heidi Clevett" w:date="2024-03-14T10:32:00Z">
        <w:r w:rsidDel="001B3DEB">
          <w:rPr>
            <w:sz w:val="23"/>
          </w:rPr>
          <w:delText>.3</w:delText>
        </w:r>
      </w:del>
      <w:r>
        <w:rPr>
          <w:sz w:val="23"/>
        </w:rPr>
        <w:tab/>
      </w:r>
      <w:r>
        <w:rPr>
          <w:sz w:val="23"/>
        </w:rPr>
        <w:tab/>
      </w:r>
      <w:del w:id="624" w:author="Heidi Clevett" w:date="2024-03-12T10:27:00Z">
        <w:r w:rsidDel="003D18AF">
          <w:rPr>
            <w:sz w:val="23"/>
          </w:rPr>
          <w:delText xml:space="preserve">Unlit derelict vessel adrift in vicinity ... at ... </w:delText>
        </w:r>
        <w:r w:rsidDel="003D18AF">
          <w:rPr>
            <w:i/>
            <w:sz w:val="23"/>
          </w:rPr>
          <w:delText>(date and time).</w:delText>
        </w:r>
      </w:del>
    </w:p>
    <w:p w14:paraId="162D0598" w14:textId="37DCC991"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625" w:author="Heidi Clevett" w:date="2024-03-14T10:32:00Z">
        <w:r w:rsidDel="001B3DEB">
          <w:rPr>
            <w:sz w:val="23"/>
          </w:rPr>
          <w:delText>.4</w:delText>
        </w:r>
      </w:del>
      <w:r>
        <w:rPr>
          <w:sz w:val="23"/>
        </w:rPr>
        <w:tab/>
      </w:r>
      <w:r>
        <w:rPr>
          <w:sz w:val="23"/>
        </w:rPr>
        <w:tab/>
      </w:r>
      <w:del w:id="626" w:author="Heidi Clevett" w:date="2024-03-12T10:30:00Z">
        <w:r w:rsidDel="00100EF6">
          <w:rPr>
            <w:sz w:val="23"/>
          </w:rPr>
          <w:delText xml:space="preserve">Dangerous wreck / obstruction located in position ... marked by ... </w:delText>
        </w:r>
        <w:r w:rsidDel="00100EF6">
          <w:rPr>
            <w:i/>
            <w:sz w:val="23"/>
          </w:rPr>
          <w:delText>(type)</w:delText>
        </w:r>
        <w:r w:rsidDel="00100EF6">
          <w:rPr>
            <w:sz w:val="23"/>
          </w:rPr>
          <w:delText xml:space="preserve"> buoy.</w:delText>
        </w:r>
      </w:del>
    </w:p>
    <w:p w14:paraId="583C66BE" w14:textId="25F578A9"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627" w:author="Heidi Clevett" w:date="2024-03-14T10:32:00Z">
        <w:r w:rsidDel="001B3DEB">
          <w:rPr>
            <w:sz w:val="23"/>
          </w:rPr>
          <w:delText>.5</w:delText>
        </w:r>
      </w:del>
      <w:r>
        <w:rPr>
          <w:sz w:val="23"/>
        </w:rPr>
        <w:tab/>
      </w:r>
      <w:r>
        <w:rPr>
          <w:sz w:val="23"/>
        </w:rPr>
        <w:tab/>
      </w:r>
      <w:del w:id="628" w:author="Heidi Clevett" w:date="2024-03-12T10:30:00Z">
        <w:r w:rsidDel="00100EF6">
          <w:rPr>
            <w:sz w:val="23"/>
          </w:rPr>
          <w:delText xml:space="preserve">Hazardous mine adrift in vicinity ... at ... </w:delText>
        </w:r>
        <w:r w:rsidDel="00100EF6">
          <w:rPr>
            <w:i/>
            <w:sz w:val="23"/>
          </w:rPr>
          <w:delText>(date and time).</w:delText>
        </w:r>
      </w:del>
    </w:p>
    <w:p w14:paraId="203E6EA7" w14:textId="1BF8D9E3"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629" w:author="Heidi Clevett" w:date="2024-03-14T10:32:00Z">
        <w:r w:rsidDel="001B3DEB">
          <w:rPr>
            <w:sz w:val="23"/>
          </w:rPr>
          <w:delText>.6</w:delText>
        </w:r>
      </w:del>
      <w:r>
        <w:rPr>
          <w:sz w:val="23"/>
        </w:rPr>
        <w:tab/>
      </w:r>
      <w:r>
        <w:rPr>
          <w:sz w:val="23"/>
        </w:rPr>
        <w:tab/>
      </w:r>
      <w:del w:id="630" w:author="Heidi Clevett" w:date="2024-03-12T10:31:00Z">
        <w:r w:rsidDel="00100EF6">
          <w:rPr>
            <w:sz w:val="23"/>
          </w:rPr>
          <w:delText>Uncharted reef / rock / shoal reported in position ... .</w:delText>
        </w:r>
      </w:del>
    </w:p>
    <w:p w14:paraId="1627B82A" w14:textId="7781707B"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631" w:author="Heidi Clevett" w:date="2024-03-14T10:32:00Z">
        <w:r w:rsidDel="001B3DEB">
          <w:rPr>
            <w:sz w:val="23"/>
          </w:rPr>
          <w:delText>.7</w:delText>
        </w:r>
      </w:del>
      <w:r>
        <w:rPr>
          <w:sz w:val="23"/>
        </w:rPr>
        <w:tab/>
      </w:r>
      <w:r>
        <w:rPr>
          <w:sz w:val="23"/>
        </w:rPr>
        <w:tab/>
      </w:r>
      <w:del w:id="632" w:author="Heidi Clevett" w:date="2024-03-12T10:32:00Z">
        <w:r w:rsidDel="00100EF6">
          <w:rPr>
            <w:sz w:val="23"/>
          </w:rPr>
          <w:delText>Pipeline is leaking gas / oil in position ... Wide berth requested.</w:delText>
        </w:r>
      </w:del>
    </w:p>
    <w:p w14:paraId="0CD0DF47" w14:textId="62368F21"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633" w:author="Heidi Clevett" w:date="2024-03-14T10:32:00Z">
        <w:r w:rsidDel="001B3DEB">
          <w:rPr>
            <w:sz w:val="23"/>
          </w:rPr>
          <w:delText>.8</w:delText>
        </w:r>
      </w:del>
      <w:r>
        <w:rPr>
          <w:sz w:val="23"/>
        </w:rPr>
        <w:tab/>
      </w:r>
      <w:r>
        <w:rPr>
          <w:sz w:val="23"/>
        </w:rPr>
        <w:tab/>
      </w:r>
      <w:del w:id="634" w:author="Heidi Clevett" w:date="2024-03-12T10:33:00Z">
        <w:r w:rsidDel="00100EF6">
          <w:rPr>
            <w:sz w:val="23"/>
          </w:rPr>
          <w:delText>Depth of water not sufficient in position ... .</w:delText>
        </w:r>
      </w:del>
    </w:p>
    <w:p w14:paraId="44126D3A" w14:textId="0ED9F279"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635" w:author="Heidi Clevett" w:date="2024-03-14T10:32:00Z">
        <w:r w:rsidDel="001B3DEB">
          <w:rPr>
            <w:sz w:val="23"/>
          </w:rPr>
          <w:delText>.9</w:delText>
        </w:r>
      </w:del>
      <w:r>
        <w:rPr>
          <w:sz w:val="23"/>
        </w:rPr>
        <w:tab/>
      </w:r>
      <w:r>
        <w:rPr>
          <w:sz w:val="23"/>
        </w:rPr>
        <w:tab/>
      </w:r>
      <w:commentRangeStart w:id="636"/>
      <w:del w:id="637" w:author="Heidi Clevett" w:date="2024-03-14T10:31:00Z">
        <w:r w:rsidDel="001B3DEB">
          <w:rPr>
            <w:sz w:val="23"/>
          </w:rPr>
          <w:delText>Navigation closed in area ... .</w:delText>
        </w:r>
        <w:commentRangeEnd w:id="636"/>
        <w:r w:rsidR="00100EF6" w:rsidDel="001B3DEB">
          <w:rPr>
            <w:rStyle w:val="CommentReference"/>
          </w:rPr>
          <w:commentReference w:id="636"/>
        </w:r>
      </w:del>
    </w:p>
    <w:p w14:paraId="11F51A0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p>
    <w:p w14:paraId="02F40464" w14:textId="3E21640C"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br w:type="page"/>
      </w:r>
      <w:del w:id="638" w:author="Heidi Clevett" w:date="2024-03-12T10:40:00Z">
        <w:r w:rsidDel="00B878A7">
          <w:rPr>
            <w:sz w:val="23"/>
          </w:rPr>
          <w:lastRenderedPageBreak/>
          <w:delText xml:space="preserve">.1.2 </w:delText>
        </w:r>
        <w:r w:rsidDel="00B878A7">
          <w:rPr>
            <w:b/>
            <w:sz w:val="23"/>
          </w:rPr>
          <w:tab/>
          <w:delText>Navigational information</w:delText>
        </w:r>
      </w:del>
    </w:p>
    <w:p w14:paraId="66592A3F" w14:textId="77777777" w:rsidR="000A7CDE" w:rsidRDefault="000A7CDE">
      <w:pPr>
        <w:pStyle w:val="FootnoteText"/>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pPr>
    </w:p>
    <w:p w14:paraId="05B69C64" w14:textId="6B85A1DB"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w:t>
      </w:r>
      <w:r>
        <w:rPr>
          <w:sz w:val="23"/>
        </w:rPr>
        <w:tab/>
      </w:r>
      <w:r>
        <w:rPr>
          <w:sz w:val="23"/>
        </w:rPr>
        <w:tab/>
      </w:r>
      <w:del w:id="639" w:author="Heidi Clevett" w:date="2024-03-12T10:37:00Z">
        <w:r w:rsidDel="00100EF6">
          <w:rPr>
            <w:sz w:val="23"/>
          </w:rPr>
          <w:delText>Oil spill in position ... .</w:delText>
        </w:r>
      </w:del>
    </w:p>
    <w:p w14:paraId="499A6937" w14:textId="0621AD9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w:t>
      </w:r>
      <w:r>
        <w:rPr>
          <w:sz w:val="23"/>
        </w:rPr>
        <w:tab/>
      </w:r>
      <w:r>
        <w:rPr>
          <w:sz w:val="23"/>
        </w:rPr>
        <w:tab/>
      </w:r>
      <w:del w:id="640" w:author="Heidi Clevett" w:date="2024-03-12T10:38:00Z">
        <w:r w:rsidDel="00100EF6">
          <w:rPr>
            <w:sz w:val="23"/>
          </w:rPr>
          <w:delText>Current meters / hydrographic instruments moored in position ...Wide berth requested.</w:delText>
        </w:r>
      </w:del>
    </w:p>
    <w:p w14:paraId="43C3485C" w14:textId="198C68CB"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w:t>
      </w:r>
      <w:r>
        <w:rPr>
          <w:sz w:val="23"/>
        </w:rPr>
        <w:tab/>
      </w:r>
      <w:r>
        <w:rPr>
          <w:sz w:val="23"/>
        </w:rPr>
        <w:tab/>
      </w:r>
      <w:del w:id="641" w:author="Heidi Clevett" w:date="2024-03-12T10:39:00Z">
        <w:r w:rsidDel="00100EF6">
          <w:rPr>
            <w:sz w:val="23"/>
          </w:rPr>
          <w:delText>Platform ..</w:delText>
        </w:r>
        <w:r w:rsidDel="00100EF6">
          <w:rPr>
            <w:i/>
            <w:sz w:val="23"/>
          </w:rPr>
          <w:delText>.(name / number)</w:delText>
        </w:r>
        <w:r w:rsidDel="00100EF6">
          <w:rPr>
            <w:sz w:val="23"/>
          </w:rPr>
          <w:delText xml:space="preserve"> reported / established in position ...Wide berth requested</w:delText>
        </w:r>
      </w:del>
      <w:r>
        <w:rPr>
          <w:sz w:val="23"/>
        </w:rPr>
        <w:t>.</w:t>
      </w:r>
    </w:p>
    <w:p w14:paraId="35BBC20C" w14:textId="7C52E7AB"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.4</w:t>
      </w:r>
      <w:r>
        <w:rPr>
          <w:sz w:val="23"/>
        </w:rPr>
        <w:tab/>
      </w:r>
      <w:r>
        <w:rPr>
          <w:sz w:val="23"/>
        </w:rPr>
        <w:tab/>
      </w:r>
      <w:del w:id="642" w:author="Heidi Clevett" w:date="2024-03-12T10:40:00Z">
        <w:r w:rsidDel="00B878A7">
          <w:rPr>
            <w:sz w:val="23"/>
          </w:rPr>
          <w:delText>...</w:delText>
        </w:r>
        <w:r w:rsidDel="00B878A7">
          <w:rPr>
            <w:i/>
            <w:sz w:val="23"/>
          </w:rPr>
          <w:delText>(charted name of light / buoy)</w:delText>
        </w:r>
        <w:r w:rsidDel="00B878A7">
          <w:rPr>
            <w:sz w:val="23"/>
          </w:rPr>
          <w:delText xml:space="preserve"> in position ...</w:delText>
        </w:r>
      </w:del>
      <w:r>
        <w:rPr>
          <w:sz w:val="23"/>
        </w:rPr>
        <w:t xml:space="preserve"> </w:t>
      </w:r>
    </w:p>
    <w:p w14:paraId="7F100AEA" w14:textId="40931A5F" w:rsidR="000A7CDE" w:rsidDel="00B878A7"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43" w:author="Heidi Clevett" w:date="2024-03-12T10:40:00Z"/>
          <w:sz w:val="23"/>
        </w:rPr>
      </w:pPr>
      <w:r>
        <w:rPr>
          <w:sz w:val="23"/>
        </w:rPr>
        <w:tab/>
      </w:r>
      <w:r>
        <w:rPr>
          <w:sz w:val="23"/>
        </w:rPr>
        <w:tab/>
      </w:r>
      <w:r>
        <w:rPr>
          <w:sz w:val="23"/>
        </w:rPr>
        <w:tab/>
        <w:t xml:space="preserve">   </w:t>
      </w:r>
      <w:r>
        <w:rPr>
          <w:sz w:val="23"/>
        </w:rPr>
        <w:tab/>
      </w:r>
      <w:del w:id="644" w:author="Heidi Clevett" w:date="2024-03-12T10:40:00Z">
        <w:r w:rsidDel="00B878A7">
          <w:rPr>
            <w:sz w:val="23"/>
          </w:rPr>
          <w:delText xml:space="preserve">~ unlit / unreliable / damaged / destroyed / off station / missing. </w:delText>
        </w:r>
      </w:del>
    </w:p>
    <w:p w14:paraId="257FBAEE" w14:textId="3F383190" w:rsidR="000A7CDE" w:rsidDel="00B878A7"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45" w:author="Heidi Clevett" w:date="2024-03-12T10:40:00Z"/>
          <w:i/>
          <w:sz w:val="23"/>
        </w:rPr>
      </w:pPr>
      <w:del w:id="646" w:author="Heidi Clevett" w:date="2024-03-12T10:40:00Z">
        <w:r w:rsidDel="00B878A7">
          <w:rPr>
            <w:sz w:val="23"/>
          </w:rPr>
          <w:tab/>
        </w:r>
        <w:r w:rsidDel="00B878A7">
          <w:rPr>
            <w:sz w:val="23"/>
          </w:rPr>
          <w:tab/>
        </w:r>
        <w:r w:rsidDel="00B878A7">
          <w:rPr>
            <w:sz w:val="23"/>
          </w:rPr>
          <w:tab/>
          <w:delText xml:space="preserve">  </w:delText>
        </w:r>
        <w:r w:rsidDel="00B878A7">
          <w:rPr>
            <w:sz w:val="23"/>
          </w:rPr>
          <w:tab/>
          <w:delText>~ (temporarily) changed to ...</w:delText>
        </w:r>
        <w:r w:rsidDel="00B878A7">
          <w:rPr>
            <w:i/>
            <w:sz w:val="23"/>
          </w:rPr>
          <w:delText>(full characteristics).</w:delText>
        </w:r>
      </w:del>
    </w:p>
    <w:p w14:paraId="3033031F" w14:textId="12CDD086" w:rsidR="000A7CDE" w:rsidDel="00B878A7"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47" w:author="Heidi Clevett" w:date="2024-03-12T10:40:00Z"/>
          <w:sz w:val="23"/>
        </w:rPr>
      </w:pPr>
      <w:del w:id="648" w:author="Heidi Clevett" w:date="2024-03-12T10:40:00Z">
        <w:r w:rsidDel="00B878A7">
          <w:rPr>
            <w:i/>
            <w:sz w:val="23"/>
          </w:rPr>
          <w:tab/>
        </w:r>
        <w:r w:rsidDel="00B878A7">
          <w:rPr>
            <w:i/>
            <w:sz w:val="23"/>
          </w:rPr>
          <w:tab/>
        </w:r>
        <w:r w:rsidDel="00B878A7">
          <w:rPr>
            <w:i/>
            <w:sz w:val="23"/>
          </w:rPr>
          <w:tab/>
          <w:delText xml:space="preserve"> </w:delText>
        </w:r>
        <w:r w:rsidDel="00B878A7">
          <w:rPr>
            <w:sz w:val="23"/>
          </w:rPr>
          <w:delText xml:space="preserve">  </w:delText>
        </w:r>
        <w:r w:rsidDel="00B878A7">
          <w:rPr>
            <w:sz w:val="23"/>
          </w:rPr>
          <w:tab/>
          <w:delText>~ (temporarily) removed.</w:delText>
        </w:r>
      </w:del>
    </w:p>
    <w:p w14:paraId="300B7AC1" w14:textId="7CC55814" w:rsidR="000A7CDE"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649" w:author="Heidi Clevett" w:date="2024-03-12T10:40:00Z">
        <w:r w:rsidDel="00B878A7">
          <w:rPr>
            <w:sz w:val="23"/>
          </w:rPr>
          <w:tab/>
        </w:r>
        <w:r w:rsidDel="00B878A7">
          <w:rPr>
            <w:sz w:val="23"/>
          </w:rPr>
          <w:tab/>
        </w:r>
        <w:r w:rsidDel="00B878A7">
          <w:rPr>
            <w:sz w:val="23"/>
          </w:rPr>
          <w:tab/>
          <w:delText xml:space="preserve">  </w:delText>
        </w:r>
        <w:r w:rsidDel="00B878A7">
          <w:rPr>
            <w:sz w:val="23"/>
          </w:rPr>
          <w:tab/>
          <w:delText>~ (temporarily) discontinued.</w:delText>
        </w:r>
      </w:del>
    </w:p>
    <w:p w14:paraId="43710452" w14:textId="187FFC51" w:rsidR="000A7CDE" w:rsidDel="00B878A7"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50" w:author="Heidi Clevett" w:date="2024-03-12T10:40:00Z"/>
          <w:sz w:val="23"/>
        </w:rPr>
      </w:pPr>
      <w:r>
        <w:rPr>
          <w:sz w:val="23"/>
        </w:rPr>
        <w:tab/>
        <w:t>.5</w:t>
      </w:r>
      <w:r>
        <w:rPr>
          <w:sz w:val="23"/>
        </w:rPr>
        <w:tab/>
      </w:r>
      <w:r>
        <w:rPr>
          <w:sz w:val="23"/>
        </w:rPr>
        <w:tab/>
      </w:r>
      <w:del w:id="651" w:author="Heidi Clevett" w:date="2024-03-12T10:40:00Z">
        <w:r w:rsidDel="00B878A7">
          <w:rPr>
            <w:sz w:val="23"/>
          </w:rPr>
          <w:delText>...</w:delText>
        </w:r>
        <w:r w:rsidDel="00B878A7">
          <w:rPr>
            <w:i/>
            <w:sz w:val="23"/>
          </w:rPr>
          <w:delText>(charted name of light / buoy)</w:delText>
        </w:r>
        <w:r w:rsidDel="00B878A7">
          <w:rPr>
            <w:sz w:val="23"/>
          </w:rPr>
          <w:delText xml:space="preserve"> ...</w:delText>
        </w:r>
        <w:r w:rsidDel="00B878A7">
          <w:rPr>
            <w:i/>
            <w:sz w:val="23"/>
          </w:rPr>
          <w:delText>(full characteristics)</w:delText>
        </w:r>
        <w:r w:rsidDel="00B878A7">
          <w:rPr>
            <w:sz w:val="23"/>
          </w:rPr>
          <w:delText>.</w:delText>
        </w:r>
      </w:del>
    </w:p>
    <w:p w14:paraId="61BF9F32" w14:textId="61C3FB1B" w:rsidR="000A7CDE" w:rsidDel="00B878A7"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52" w:author="Heidi Clevett" w:date="2024-03-12T10:40:00Z"/>
          <w:sz w:val="23"/>
        </w:rPr>
      </w:pPr>
      <w:del w:id="653" w:author="Heidi Clevett" w:date="2024-03-12T10:40:00Z">
        <w:r w:rsidDel="00B878A7">
          <w:rPr>
            <w:sz w:val="23"/>
          </w:rPr>
          <w:tab/>
        </w:r>
        <w:r w:rsidDel="00B878A7">
          <w:rPr>
            <w:sz w:val="23"/>
          </w:rPr>
          <w:tab/>
        </w:r>
        <w:r w:rsidDel="00B878A7">
          <w:rPr>
            <w:sz w:val="23"/>
          </w:rPr>
          <w:tab/>
          <w:delText xml:space="preserve">   </w:delText>
        </w:r>
        <w:r w:rsidDel="00B878A7">
          <w:rPr>
            <w:sz w:val="23"/>
          </w:rPr>
          <w:tab/>
          <w:delText>~ established in position ... .</w:delText>
        </w:r>
      </w:del>
    </w:p>
    <w:p w14:paraId="0F4B201A" w14:textId="36851300" w:rsidR="000A7CDE"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654" w:author="Heidi Clevett" w:date="2024-03-12T10:40:00Z">
        <w:r w:rsidDel="00B878A7">
          <w:rPr>
            <w:sz w:val="23"/>
          </w:rPr>
          <w:tab/>
        </w:r>
        <w:r w:rsidDel="00B878A7">
          <w:rPr>
            <w:sz w:val="23"/>
          </w:rPr>
          <w:tab/>
        </w:r>
        <w:r w:rsidDel="00B878A7">
          <w:rPr>
            <w:sz w:val="23"/>
          </w:rPr>
          <w:tab/>
          <w:delText xml:space="preserve">   </w:delText>
        </w:r>
        <w:r w:rsidDel="00B878A7">
          <w:rPr>
            <w:sz w:val="23"/>
          </w:rPr>
          <w:tab/>
          <w:delText>~ re-established in position ... .</w:delText>
        </w:r>
      </w:del>
    </w:p>
    <w:p w14:paraId="501B3E3E" w14:textId="5B140DB4" w:rsidR="000A7CDE" w:rsidDel="00B878A7"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55" w:author="Heidi Clevett" w:date="2024-03-12T10:40:00Z"/>
          <w:sz w:val="23"/>
        </w:rPr>
      </w:pPr>
      <w:r>
        <w:rPr>
          <w:sz w:val="23"/>
        </w:rPr>
        <w:tab/>
      </w:r>
      <w:r>
        <w:rPr>
          <w:sz w:val="23"/>
        </w:rPr>
        <w:tab/>
      </w:r>
      <w:r>
        <w:rPr>
          <w:sz w:val="23"/>
        </w:rPr>
        <w:tab/>
        <w:t xml:space="preserve">   </w:t>
      </w:r>
      <w:r>
        <w:rPr>
          <w:sz w:val="23"/>
        </w:rPr>
        <w:tab/>
        <w:t xml:space="preserve">~ </w:t>
      </w:r>
      <w:del w:id="656" w:author="Heidi Clevett" w:date="2024-03-12T10:40:00Z">
        <w:r w:rsidDel="00B878A7">
          <w:rPr>
            <w:sz w:val="23"/>
          </w:rPr>
          <w:delText xml:space="preserve">moved ... kilometres / nautical miles in ... </w:delText>
        </w:r>
        <w:r w:rsidDel="00B878A7">
          <w:rPr>
            <w:i/>
            <w:sz w:val="23"/>
          </w:rPr>
          <w:delText>(direction)</w:delText>
        </w:r>
        <w:r w:rsidDel="00B878A7">
          <w:rPr>
            <w:sz w:val="23"/>
          </w:rPr>
          <w:delText xml:space="preserve"> to position ... .</w:delText>
        </w:r>
      </w:del>
    </w:p>
    <w:p w14:paraId="402F9E39" w14:textId="2B5E92D3" w:rsidR="000A7CDE"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657" w:author="Heidi Clevett" w:date="2024-03-12T10:40:00Z">
        <w:r w:rsidDel="00B878A7">
          <w:rPr>
            <w:sz w:val="23"/>
          </w:rPr>
          <w:tab/>
          <w:delText>.6</w:delText>
        </w:r>
        <w:r w:rsidDel="00B878A7">
          <w:rPr>
            <w:sz w:val="23"/>
          </w:rPr>
          <w:tab/>
        </w:r>
        <w:r w:rsidDel="00B878A7">
          <w:rPr>
            <w:sz w:val="23"/>
          </w:rPr>
          <w:tab/>
          <w:delText>(Note: Only for major fog signal stations).</w:delText>
        </w:r>
      </w:del>
    </w:p>
    <w:p w14:paraId="7DD5D868" w14:textId="05C2B4CB"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del w:id="658" w:author="Heidi Clevett" w:date="2024-03-12T10:40:00Z">
        <w:r w:rsidDel="00B878A7">
          <w:rPr>
            <w:sz w:val="23"/>
          </w:rPr>
          <w:delText>Fog signal ...</w:delText>
        </w:r>
        <w:r w:rsidDel="00B878A7">
          <w:rPr>
            <w:i/>
            <w:sz w:val="23"/>
          </w:rPr>
          <w:delText>(charted name of light / buoy)</w:delText>
        </w:r>
        <w:r w:rsidDel="00B878A7">
          <w:rPr>
            <w:sz w:val="23"/>
          </w:rPr>
          <w:delText xml:space="preserve"> in position ...  inoperative.</w:delText>
        </w:r>
      </w:del>
    </w:p>
    <w:p w14:paraId="0FDBF69C" w14:textId="77777777" w:rsidR="000A7CDE" w:rsidRDefault="000A7CDE">
      <w:pPr>
        <w:pStyle w:val="FootnoteText"/>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pPr>
    </w:p>
    <w:p w14:paraId="049076A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.1.3</w:t>
      </w:r>
      <w:r>
        <w:rPr>
          <w:b/>
          <w:sz w:val="23"/>
        </w:rPr>
        <w:tab/>
      </w:r>
      <w:r>
        <w:rPr>
          <w:b/>
          <w:sz w:val="23"/>
        </w:rPr>
        <w:tab/>
        <w:t>Traffic information</w:t>
      </w:r>
    </w:p>
    <w:p w14:paraId="352465B8" w14:textId="77777777" w:rsidR="000A7CDE" w:rsidRDefault="000A7CDE">
      <w:pPr>
        <w:pStyle w:val="FootnoteText"/>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pPr>
    </w:p>
    <w:p w14:paraId="505F0C26" w14:textId="634487A4" w:rsidR="000A7CDE" w:rsidDel="00042EB1" w:rsidRDefault="000A7CDE">
      <w:pPr>
        <w:tabs>
          <w:tab w:val="left" w:pos="1"/>
          <w:tab w:val="left" w:pos="360"/>
          <w:tab w:val="left" w:pos="72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720" w:hanging="720"/>
        <w:rPr>
          <w:del w:id="659" w:author="Heidi Clevett" w:date="2024-03-14T11:00:00Z"/>
          <w:sz w:val="23"/>
        </w:rPr>
      </w:pPr>
      <w:del w:id="660" w:author="Heidi Clevett" w:date="2024-03-14T11:00:00Z">
        <w:r w:rsidDel="00042EB1">
          <w:rPr>
            <w:sz w:val="23"/>
          </w:rPr>
          <w:tab/>
          <w:delText>.1</w:delText>
        </w:r>
        <w:r w:rsidDel="00042EB1">
          <w:rPr>
            <w:sz w:val="23"/>
          </w:rPr>
          <w:tab/>
        </w:r>
        <w:r w:rsidDel="00042EB1">
          <w:rPr>
            <w:sz w:val="23"/>
          </w:rPr>
          <w:tab/>
        </w:r>
      </w:del>
      <w:del w:id="661" w:author="Heidi Clevett" w:date="2024-03-12T10:43:00Z">
        <w:r w:rsidDel="00B878A7">
          <w:rPr>
            <w:sz w:val="23"/>
          </w:rPr>
          <w:delText>Gunnery / rocket firing / missile / torpedo / underwater ordnance exercises in area bounded by ...</w:delText>
        </w:r>
        <w:r w:rsidDel="00B878A7">
          <w:rPr>
            <w:i/>
            <w:sz w:val="23"/>
          </w:rPr>
          <w:delText>(positions)</w:delText>
        </w:r>
        <w:r w:rsidDel="00B878A7">
          <w:rPr>
            <w:sz w:val="23"/>
          </w:rPr>
          <w:delText xml:space="preserve"> and ... from ... </w:delText>
        </w:r>
        <w:r w:rsidDel="00B878A7">
          <w:rPr>
            <w:i/>
            <w:sz w:val="23"/>
          </w:rPr>
          <w:delText>(date and time)</w:delText>
        </w:r>
        <w:r w:rsidDel="00B878A7">
          <w:rPr>
            <w:sz w:val="23"/>
          </w:rPr>
          <w:delText xml:space="preserve"> to ... </w:delText>
        </w:r>
        <w:r w:rsidDel="00B878A7">
          <w:rPr>
            <w:i/>
            <w:sz w:val="23"/>
          </w:rPr>
          <w:delText xml:space="preserve">(date and time). </w:delText>
        </w:r>
        <w:r w:rsidDel="00B878A7">
          <w:rPr>
            <w:sz w:val="23"/>
          </w:rPr>
          <w:delText xml:space="preserve"> Wide berth requested.</w:delText>
        </w:r>
      </w:del>
    </w:p>
    <w:p w14:paraId="6961F282" w14:textId="599AE6EE" w:rsidR="000A7CDE" w:rsidDel="00042EB1" w:rsidRDefault="000A7CDE">
      <w:pPr>
        <w:tabs>
          <w:tab w:val="left" w:pos="1"/>
          <w:tab w:val="left" w:pos="360"/>
          <w:tab w:val="left" w:pos="72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720" w:hanging="720"/>
        <w:rPr>
          <w:del w:id="662" w:author="Heidi Clevett" w:date="2024-03-14T11:00:00Z"/>
          <w:sz w:val="23"/>
        </w:rPr>
      </w:pPr>
      <w:del w:id="663" w:author="Heidi Clevett" w:date="2024-03-14T11:00:00Z">
        <w:r w:rsidDel="00042EB1">
          <w:rPr>
            <w:sz w:val="23"/>
          </w:rPr>
          <w:tab/>
          <w:delText>.2</w:delText>
        </w:r>
        <w:r w:rsidDel="00042EB1">
          <w:rPr>
            <w:sz w:val="23"/>
          </w:rPr>
          <w:tab/>
        </w:r>
        <w:r w:rsidDel="00042EB1">
          <w:rPr>
            <w:sz w:val="23"/>
          </w:rPr>
          <w:tab/>
        </w:r>
      </w:del>
      <w:del w:id="664" w:author="Heidi Clevett" w:date="2024-03-12T10:44:00Z">
        <w:r w:rsidDel="00B878A7">
          <w:rPr>
            <w:sz w:val="23"/>
          </w:rPr>
          <w:delText>Cable / pipeline operations by...</w:delText>
        </w:r>
        <w:r w:rsidDel="00B878A7">
          <w:rPr>
            <w:i/>
            <w:sz w:val="23"/>
          </w:rPr>
          <w:delText xml:space="preserve"> (vessel) </w:delText>
        </w:r>
        <w:r w:rsidDel="00B878A7">
          <w:rPr>
            <w:sz w:val="23"/>
          </w:rPr>
          <w:delText>in vicinity ... / along a line joining ...</w:delText>
        </w:r>
        <w:r w:rsidDel="00B878A7">
          <w:rPr>
            <w:i/>
            <w:sz w:val="23"/>
          </w:rPr>
          <w:delText>(position)</w:delText>
        </w:r>
        <w:r w:rsidDel="00B878A7">
          <w:rPr>
            <w:sz w:val="23"/>
          </w:rPr>
          <w:delText xml:space="preserve"> from ... </w:delText>
        </w:r>
        <w:r w:rsidDel="00B878A7">
          <w:rPr>
            <w:i/>
            <w:sz w:val="23"/>
          </w:rPr>
          <w:delText>(date and time)</w:delText>
        </w:r>
        <w:r w:rsidDel="00B878A7">
          <w:rPr>
            <w:sz w:val="23"/>
          </w:rPr>
          <w:delText xml:space="preserve"> to... </w:delText>
        </w:r>
        <w:r w:rsidDel="00B878A7">
          <w:rPr>
            <w:i/>
            <w:sz w:val="23"/>
          </w:rPr>
          <w:delText>(date and time</w:delText>
        </w:r>
        <w:r w:rsidDel="00B878A7">
          <w:rPr>
            <w:sz w:val="23"/>
          </w:rPr>
          <w:delText>).  Wide berth requested. Contact via VHF Channel ...</w:delText>
        </w:r>
      </w:del>
      <w:del w:id="665" w:author="Heidi Clevett" w:date="2024-03-14T11:00:00Z">
        <w:r w:rsidDel="00042EB1">
          <w:rPr>
            <w:sz w:val="23"/>
          </w:rPr>
          <w:delText xml:space="preserve"> </w:delText>
        </w:r>
      </w:del>
    </w:p>
    <w:p w14:paraId="6DA143DC" w14:textId="3FA9D702" w:rsidR="000A7CDE" w:rsidDel="00042EB1"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1080" w:hanging="1080"/>
        <w:rPr>
          <w:del w:id="666" w:author="Heidi Clevett" w:date="2024-03-14T11:00:00Z"/>
          <w:sz w:val="23"/>
        </w:rPr>
      </w:pPr>
      <w:del w:id="667" w:author="Heidi Clevett" w:date="2024-03-14T11:00:00Z">
        <w:r w:rsidDel="00042EB1">
          <w:rPr>
            <w:sz w:val="23"/>
          </w:rPr>
          <w:tab/>
          <w:delText>.3</w:delText>
        </w:r>
        <w:r w:rsidDel="00042EB1">
          <w:rPr>
            <w:sz w:val="23"/>
          </w:rPr>
          <w:tab/>
        </w:r>
        <w:r w:rsidDel="00042EB1">
          <w:rPr>
            <w:sz w:val="23"/>
          </w:rPr>
          <w:tab/>
        </w:r>
        <w:commentRangeStart w:id="668"/>
        <w:r w:rsidDel="00042EB1">
          <w:rPr>
            <w:sz w:val="23"/>
          </w:rPr>
          <w:delText xml:space="preserve">Salvage operations </w:delText>
        </w:r>
        <w:commentRangeEnd w:id="668"/>
        <w:r w:rsidR="00B878A7" w:rsidDel="00042EB1">
          <w:rPr>
            <w:rStyle w:val="CommentReference"/>
          </w:rPr>
          <w:commentReference w:id="668"/>
        </w:r>
        <w:r w:rsidDel="00042EB1">
          <w:rPr>
            <w:sz w:val="23"/>
          </w:rPr>
          <w:delText xml:space="preserve">in position ... from ... </w:delText>
        </w:r>
        <w:r w:rsidDel="00042EB1">
          <w:rPr>
            <w:i/>
            <w:sz w:val="23"/>
          </w:rPr>
          <w:delText>(date and time)</w:delText>
        </w:r>
        <w:r w:rsidDel="00042EB1">
          <w:rPr>
            <w:sz w:val="23"/>
          </w:rPr>
          <w:delText xml:space="preserve"> to ... </w:delText>
        </w:r>
        <w:r w:rsidDel="00042EB1">
          <w:rPr>
            <w:i/>
            <w:sz w:val="23"/>
          </w:rPr>
          <w:delText>(date and time).</w:delText>
        </w:r>
      </w:del>
    </w:p>
    <w:p w14:paraId="5EB53892" w14:textId="28AE2B5D" w:rsidR="000A7CDE" w:rsidDel="00042EB1"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69" w:author="Heidi Clevett" w:date="2024-03-14T11:00:00Z"/>
          <w:sz w:val="23"/>
        </w:rPr>
      </w:pPr>
      <w:del w:id="670" w:author="Heidi Clevett" w:date="2024-03-14T11:00:00Z">
        <w:r w:rsidDel="00042EB1">
          <w:rPr>
            <w:sz w:val="23"/>
          </w:rPr>
          <w:tab/>
        </w:r>
        <w:r w:rsidDel="00042EB1">
          <w:rPr>
            <w:sz w:val="23"/>
          </w:rPr>
          <w:tab/>
        </w:r>
        <w:r w:rsidDel="00042EB1">
          <w:rPr>
            <w:sz w:val="23"/>
          </w:rPr>
          <w:tab/>
          <w:delText>Wide berth requested. Contact via VHF Channel ... .</w:delText>
        </w:r>
      </w:del>
    </w:p>
    <w:p w14:paraId="6948175F" w14:textId="20486933" w:rsidR="000A7CDE" w:rsidDel="00B878A7"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71" w:author="Heidi Clevett" w:date="2024-03-12T10:45:00Z"/>
          <w:i/>
          <w:sz w:val="23"/>
        </w:rPr>
      </w:pPr>
      <w:del w:id="672" w:author="Heidi Clevett" w:date="2024-03-14T11:00:00Z">
        <w:r w:rsidDel="00042EB1">
          <w:rPr>
            <w:sz w:val="23"/>
          </w:rPr>
          <w:tab/>
          <w:delText xml:space="preserve">.4 </w:delText>
        </w:r>
        <w:r w:rsidDel="00042EB1">
          <w:rPr>
            <w:sz w:val="23"/>
          </w:rPr>
          <w:tab/>
        </w:r>
        <w:r w:rsidDel="00042EB1">
          <w:rPr>
            <w:sz w:val="23"/>
          </w:rPr>
          <w:tab/>
        </w:r>
      </w:del>
      <w:del w:id="673" w:author="Heidi Clevett" w:date="2024-03-12T10:45:00Z">
        <w:r w:rsidDel="00B878A7">
          <w:rPr>
            <w:sz w:val="23"/>
          </w:rPr>
          <w:delText>Seismic / hydrographic operations by  ... (</w:delText>
        </w:r>
        <w:r w:rsidDel="00B878A7">
          <w:rPr>
            <w:i/>
            <w:sz w:val="23"/>
          </w:rPr>
          <w:delText>vessel)</w:delText>
        </w:r>
        <w:r w:rsidDel="00B878A7">
          <w:rPr>
            <w:sz w:val="23"/>
          </w:rPr>
          <w:delText>... from ...</w:delText>
        </w:r>
        <w:r w:rsidDel="00B878A7">
          <w:rPr>
            <w:i/>
            <w:sz w:val="23"/>
          </w:rPr>
          <w:delText xml:space="preserve"> (date and time)</w:delText>
        </w:r>
      </w:del>
    </w:p>
    <w:p w14:paraId="0DB58BA7" w14:textId="6A4CFB10" w:rsidR="000A7CDE" w:rsidDel="00B878A7"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74" w:author="Heidi Clevett" w:date="2024-03-12T10:45:00Z"/>
          <w:sz w:val="23"/>
        </w:rPr>
      </w:pPr>
      <w:del w:id="675" w:author="Heidi Clevett" w:date="2024-03-12T10:45:00Z">
        <w:r w:rsidDel="00B878A7">
          <w:rPr>
            <w:i/>
            <w:sz w:val="23"/>
          </w:rPr>
          <w:tab/>
        </w:r>
        <w:r w:rsidDel="00B878A7">
          <w:rPr>
            <w:i/>
            <w:sz w:val="23"/>
          </w:rPr>
          <w:tab/>
        </w:r>
        <w:r w:rsidDel="00B878A7">
          <w:rPr>
            <w:i/>
            <w:sz w:val="23"/>
          </w:rPr>
          <w:tab/>
          <w:delText xml:space="preserve"> </w:delText>
        </w:r>
        <w:r w:rsidDel="00B878A7">
          <w:rPr>
            <w:sz w:val="23"/>
          </w:rPr>
          <w:delText>to ...</w:delText>
        </w:r>
        <w:r w:rsidDel="00B878A7">
          <w:rPr>
            <w:i/>
            <w:sz w:val="23"/>
          </w:rPr>
          <w:delText xml:space="preserve">(date and </w:delText>
        </w:r>
        <w:r w:rsidDel="00B878A7">
          <w:rPr>
            <w:i/>
            <w:sz w:val="23"/>
          </w:rPr>
          <w:tab/>
        </w:r>
        <w:r w:rsidDel="00B878A7">
          <w:rPr>
            <w:i/>
            <w:sz w:val="23"/>
          </w:rPr>
          <w:tab/>
        </w:r>
        <w:r w:rsidDel="00B878A7">
          <w:rPr>
            <w:i/>
            <w:sz w:val="23"/>
          </w:rPr>
          <w:tab/>
          <w:delText xml:space="preserve">time) </w:delText>
        </w:r>
        <w:r w:rsidDel="00B878A7">
          <w:rPr>
            <w:sz w:val="23"/>
          </w:rPr>
          <w:delText xml:space="preserve">in position ... Wide berth requested. </w:delText>
        </w:r>
      </w:del>
    </w:p>
    <w:p w14:paraId="08BB4DFA" w14:textId="26488236" w:rsidR="000A7CDE"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676" w:author="Heidi Clevett" w:date="2024-03-12T10:45:00Z">
        <w:r w:rsidDel="00B878A7">
          <w:rPr>
            <w:sz w:val="23"/>
          </w:rPr>
          <w:tab/>
        </w:r>
        <w:r w:rsidDel="00B878A7">
          <w:rPr>
            <w:sz w:val="23"/>
          </w:rPr>
          <w:tab/>
        </w:r>
        <w:r w:rsidDel="00B878A7">
          <w:rPr>
            <w:sz w:val="23"/>
          </w:rPr>
          <w:tab/>
          <w:delText xml:space="preserve"> Contact via VHF Channel ... .</w:delText>
        </w:r>
      </w:del>
    </w:p>
    <w:p w14:paraId="14AB2E2A" w14:textId="159B81D4" w:rsidR="000A7CDE" w:rsidDel="00042EB1"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77" w:author="Heidi Clevett" w:date="2024-03-14T11:00:00Z"/>
          <w:sz w:val="23"/>
        </w:rPr>
      </w:pPr>
      <w:del w:id="678" w:author="Heidi Clevett" w:date="2024-03-14T11:00:00Z">
        <w:r w:rsidDel="00042EB1">
          <w:rPr>
            <w:sz w:val="23"/>
          </w:rPr>
          <w:tab/>
          <w:delText>.5</w:delText>
        </w:r>
        <w:r w:rsidDel="00042EB1">
          <w:rPr>
            <w:sz w:val="23"/>
          </w:rPr>
          <w:tab/>
        </w:r>
        <w:r w:rsidDel="00042EB1">
          <w:rPr>
            <w:sz w:val="23"/>
          </w:rPr>
          <w:tab/>
        </w:r>
      </w:del>
      <w:del w:id="679" w:author="Heidi Clevett" w:date="2024-03-12T10:46:00Z">
        <w:r w:rsidDel="00B878A7">
          <w:rPr>
            <w:sz w:val="23"/>
          </w:rPr>
          <w:delText>Oil clearance operations near MT ... in position ... Wide berth requested.</w:delText>
        </w:r>
      </w:del>
    </w:p>
    <w:p w14:paraId="0616B988" w14:textId="1139513C" w:rsidR="000A7CDE" w:rsidDel="00042EB1"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80" w:author="Heidi Clevett" w:date="2024-03-14T11:00:00Z"/>
          <w:sz w:val="23"/>
        </w:rPr>
      </w:pPr>
      <w:del w:id="681" w:author="Heidi Clevett" w:date="2024-03-14T11:00:00Z">
        <w:r w:rsidDel="00042EB1">
          <w:rPr>
            <w:sz w:val="23"/>
          </w:rPr>
          <w:tab/>
          <w:delText>.6</w:delText>
        </w:r>
        <w:r w:rsidDel="00042EB1">
          <w:rPr>
            <w:sz w:val="23"/>
          </w:rPr>
          <w:tab/>
        </w:r>
        <w:r w:rsidDel="00042EB1">
          <w:rPr>
            <w:sz w:val="23"/>
          </w:rPr>
          <w:tab/>
        </w:r>
      </w:del>
      <w:del w:id="682" w:author="Heidi Clevett" w:date="2024-03-12T10:46:00Z">
        <w:r w:rsidDel="00B878A7">
          <w:rPr>
            <w:sz w:val="23"/>
          </w:rPr>
          <w:delText>Transhipment of ...</w:delText>
        </w:r>
        <w:r w:rsidDel="00B878A7">
          <w:rPr>
            <w:i/>
            <w:sz w:val="23"/>
          </w:rPr>
          <w:delText>(kind of cargo)</w:delText>
        </w:r>
        <w:r w:rsidDel="00B878A7">
          <w:rPr>
            <w:sz w:val="23"/>
          </w:rPr>
          <w:delText xml:space="preserve"> in position ... Wide berth requested.</w:delText>
        </w:r>
      </w:del>
    </w:p>
    <w:p w14:paraId="30D859B1" w14:textId="5EEE1834" w:rsidR="000A7CDE" w:rsidDel="00B878A7"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683" w:author="Heidi Clevett" w:date="2024-03-12T10:47:00Z"/>
          <w:sz w:val="23"/>
        </w:rPr>
      </w:pPr>
      <w:del w:id="684" w:author="Heidi Clevett" w:date="2024-03-14T11:00:00Z">
        <w:r w:rsidDel="00042EB1">
          <w:rPr>
            <w:sz w:val="23"/>
          </w:rPr>
          <w:tab/>
          <w:delText>.7</w:delText>
        </w:r>
        <w:r w:rsidDel="00042EB1">
          <w:rPr>
            <w:sz w:val="23"/>
          </w:rPr>
          <w:tab/>
        </w:r>
        <w:r w:rsidDel="00042EB1">
          <w:rPr>
            <w:sz w:val="23"/>
          </w:rPr>
          <w:tab/>
        </w:r>
      </w:del>
      <w:del w:id="685" w:author="Heidi Clevett" w:date="2024-03-12T10:47:00Z">
        <w:r w:rsidDel="00B878A7">
          <w:rPr>
            <w:sz w:val="23"/>
          </w:rPr>
          <w:delText>Difficult tow from ...</w:delText>
        </w:r>
        <w:r w:rsidDel="00B878A7">
          <w:rPr>
            <w:i/>
            <w:sz w:val="23"/>
          </w:rPr>
          <w:delText>(port of departure)</w:delText>
        </w:r>
        <w:r w:rsidDel="00B878A7">
          <w:rPr>
            <w:sz w:val="23"/>
          </w:rPr>
          <w:delText xml:space="preserve"> to ...</w:delText>
        </w:r>
        <w:r w:rsidDel="00B878A7">
          <w:rPr>
            <w:i/>
            <w:sz w:val="23"/>
          </w:rPr>
          <w:delText xml:space="preserve">(destination) </w:delText>
        </w:r>
        <w:r w:rsidDel="00B878A7">
          <w:rPr>
            <w:sz w:val="23"/>
          </w:rPr>
          <w:delText>on ...</w:delText>
        </w:r>
        <w:r w:rsidDel="00B878A7">
          <w:rPr>
            <w:i/>
            <w:sz w:val="23"/>
          </w:rPr>
          <w:delText>(date).</w:delText>
        </w:r>
      </w:del>
    </w:p>
    <w:p w14:paraId="76F5B97C" w14:textId="5448B647" w:rsidR="000A7CDE" w:rsidRDefault="000A7CDE" w:rsidP="00B878A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686" w:author="Heidi Clevett" w:date="2024-03-12T10:47:00Z">
        <w:r w:rsidDel="00B878A7">
          <w:rPr>
            <w:sz w:val="23"/>
          </w:rPr>
          <w:tab/>
        </w:r>
        <w:r w:rsidDel="00B878A7">
          <w:rPr>
            <w:sz w:val="23"/>
          </w:rPr>
          <w:tab/>
        </w:r>
        <w:r w:rsidDel="00B878A7">
          <w:rPr>
            <w:sz w:val="23"/>
          </w:rPr>
          <w:tab/>
          <w:delText>Wide berth requested.</w:delText>
        </w:r>
      </w:del>
    </w:p>
    <w:p w14:paraId="4BD9B040" w14:textId="03EC1661"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.8</w:t>
      </w:r>
      <w:r>
        <w:rPr>
          <w:sz w:val="23"/>
        </w:rPr>
        <w:tab/>
      </w:r>
      <w:r>
        <w:rPr>
          <w:sz w:val="23"/>
        </w:rPr>
        <w:tab/>
        <w:t xml:space="preserve">Vessel not under command in position ... / area ... </w:t>
      </w:r>
      <w:ins w:id="687" w:author="Heidi Clevett" w:date="2024-03-12T11:00:00Z">
        <w:r w:rsidR="004E7089">
          <w:rPr>
            <w:sz w:val="23"/>
          </w:rPr>
          <w:t>... (course ... degrees, speed ...  knots)</w:t>
        </w:r>
      </w:ins>
      <w:del w:id="688" w:author="Heidi Clevett" w:date="2024-03-12T11:00:00Z">
        <w:r w:rsidDel="004E7089">
          <w:rPr>
            <w:sz w:val="23"/>
          </w:rPr>
          <w:delText>.</w:delText>
        </w:r>
      </w:del>
    </w:p>
    <w:p w14:paraId="794B57CB" w14:textId="26A7554A"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.9</w:t>
      </w:r>
      <w:r>
        <w:rPr>
          <w:sz w:val="23"/>
        </w:rPr>
        <w:tab/>
      </w:r>
      <w:r>
        <w:rPr>
          <w:sz w:val="23"/>
        </w:rPr>
        <w:tab/>
      </w:r>
      <w:ins w:id="689" w:author="Heidi Clevett" w:date="2024-03-12T10:59:00Z">
        <w:r w:rsidR="004E7089">
          <w:rPr>
            <w:sz w:val="23"/>
          </w:rPr>
          <w:t>R</w:t>
        </w:r>
        <w:r w:rsidR="004E7089">
          <w:rPr>
            <w:sz w:val="23"/>
          </w:rPr>
          <w:t xml:space="preserve">estricted in ability to manoeuvre </w:t>
        </w:r>
      </w:ins>
      <w:commentRangeStart w:id="690"/>
      <w:del w:id="691" w:author="Heidi Clevett" w:date="2024-03-12T10:59:00Z">
        <w:r w:rsidDel="004E7089">
          <w:rPr>
            <w:sz w:val="23"/>
          </w:rPr>
          <w:delText xml:space="preserve">Hampered vessel </w:delText>
        </w:r>
      </w:del>
      <w:commentRangeEnd w:id="690"/>
      <w:r w:rsidR="004E7089">
        <w:rPr>
          <w:rStyle w:val="CommentReference"/>
        </w:rPr>
        <w:commentReference w:id="690"/>
      </w:r>
      <w:del w:id="692" w:author="Heidi Clevett" w:date="2024-03-12T10:59:00Z">
        <w:r w:rsidDel="004E7089">
          <w:rPr>
            <w:sz w:val="23"/>
          </w:rPr>
          <w:delText>i</w:delText>
        </w:r>
      </w:del>
      <w:r>
        <w:rPr>
          <w:sz w:val="23"/>
        </w:rPr>
        <w:t>n position ... area ... (course ... degrees, speed ...  knots).</w:t>
      </w:r>
    </w:p>
    <w:p w14:paraId="5A741110" w14:textId="16B6E1BB"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1080" w:hanging="1080"/>
        <w:rPr>
          <w:sz w:val="23"/>
        </w:rPr>
      </w:pPr>
      <w:r>
        <w:rPr>
          <w:sz w:val="23"/>
        </w:rPr>
        <w:t>.</w:t>
      </w:r>
      <w:ins w:id="693" w:author="Heidi Clevett" w:date="2024-03-12T11:01:00Z">
        <w:r w:rsidR="004E7089">
          <w:rPr>
            <w:sz w:val="23"/>
          </w:rPr>
          <w:t>10</w:t>
        </w:r>
      </w:ins>
      <w:del w:id="694" w:author="Heidi Clevett" w:date="2024-03-12T11:01:00Z">
        <w:r w:rsidDel="004E7089">
          <w:rPr>
            <w:sz w:val="23"/>
          </w:rPr>
          <w:delText>9</w:delText>
        </w:r>
      </w:del>
      <w:del w:id="695" w:author="Heidi Clevett" w:date="2024-03-12T11:00:00Z">
        <w:r w:rsidDel="004E7089">
          <w:rPr>
            <w:sz w:val="23"/>
          </w:rPr>
          <w:delText>.1</w:delText>
        </w:r>
        <w:r w:rsidDel="004E7089">
          <w:rPr>
            <w:sz w:val="23"/>
          </w:rPr>
          <w:tab/>
        </w:r>
      </w:del>
      <w:r>
        <w:rPr>
          <w:sz w:val="23"/>
        </w:rPr>
        <w:tab/>
      </w:r>
      <w:r>
        <w:rPr>
          <w:sz w:val="23"/>
        </w:rPr>
        <w:tab/>
        <w:t>Vessel constrained by her draft in position … area … (course … degrees … speed … knots)</w:t>
      </w:r>
    </w:p>
    <w:p w14:paraId="31BF78A4" w14:textId="6CE251D6"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w:t>
      </w:r>
      <w:ins w:id="696" w:author="Heidi Clevett" w:date="2024-03-12T11:02:00Z">
        <w:r w:rsidR="004E7089">
          <w:rPr>
            <w:sz w:val="23"/>
          </w:rPr>
          <w:t>1</w:t>
        </w:r>
      </w:ins>
      <w:del w:id="697" w:author="Heidi Clevett" w:date="2024-03-12T11:02:00Z">
        <w:r w:rsidDel="004E7089">
          <w:rPr>
            <w:sz w:val="23"/>
          </w:rPr>
          <w:delText>0</w:delText>
        </w:r>
      </w:del>
      <w:r>
        <w:rPr>
          <w:sz w:val="23"/>
        </w:rPr>
        <w:tab/>
      </w:r>
      <w:r>
        <w:rPr>
          <w:sz w:val="23"/>
        </w:rPr>
        <w:tab/>
        <w:t>Vessel in position ... on course ... and speed ... is not complying with traffic regulations.</w:t>
      </w:r>
    </w:p>
    <w:p w14:paraId="1983FFA6" w14:textId="7E153C3D"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698" w:author="Heidi Clevett" w:date="2024-03-14T11:18:00Z"/>
          <w:sz w:val="23"/>
        </w:rPr>
      </w:pPr>
      <w:r>
        <w:rPr>
          <w:sz w:val="23"/>
        </w:rPr>
        <w:tab/>
        <w:t>.1</w:t>
      </w:r>
      <w:ins w:id="699" w:author="Heidi Clevett" w:date="2024-03-12T11:02:00Z">
        <w:r w:rsidR="004E7089">
          <w:rPr>
            <w:sz w:val="23"/>
          </w:rPr>
          <w:t>2</w:t>
        </w:r>
      </w:ins>
      <w:del w:id="700" w:author="Heidi Clevett" w:date="2024-03-12T11:02:00Z">
        <w:r w:rsidDel="004E7089">
          <w:rPr>
            <w:sz w:val="23"/>
          </w:rPr>
          <w:delText>1</w:delText>
        </w:r>
      </w:del>
      <w:r>
        <w:rPr>
          <w:sz w:val="23"/>
        </w:rPr>
        <w:tab/>
      </w:r>
      <w:r>
        <w:rPr>
          <w:sz w:val="23"/>
        </w:rPr>
        <w:tab/>
        <w:t>Vessel is crossing ... traffic lane on course ... and speed ... in position ... .</w:t>
      </w:r>
    </w:p>
    <w:p w14:paraId="72AB0B0D" w14:textId="77777777" w:rsidR="00D05939" w:rsidRDefault="00D05939" w:rsidP="00D05939">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701" w:author="Heidi Clevett" w:date="2024-03-14T11:18:00Z"/>
          <w:sz w:val="23"/>
        </w:rPr>
      </w:pPr>
      <w:ins w:id="702" w:author="Heidi Clevett" w:date="2024-03-14T11:18:00Z">
        <w:r>
          <w:rPr>
            <w:sz w:val="23"/>
          </w:rPr>
          <w:t>5</w:t>
        </w:r>
        <w:r>
          <w:rPr>
            <w:sz w:val="23"/>
          </w:rPr>
          <w:tab/>
        </w:r>
        <w:r>
          <w:rPr>
            <w:sz w:val="23"/>
          </w:rPr>
          <w:tab/>
          <w:t>Vessel is turning / manoeuvring in position ... .</w:t>
        </w:r>
      </w:ins>
    </w:p>
    <w:p w14:paraId="26D3EC88" w14:textId="229DADBA" w:rsidR="00D05939" w:rsidRDefault="00D05939" w:rsidP="00D05939">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703" w:author="Heidi Clevett" w:date="2024-03-14T11:18:00Z"/>
          <w:sz w:val="23"/>
        </w:rPr>
      </w:pPr>
      <w:ins w:id="704" w:author="Heidi Clevett" w:date="2024-03-14T11:18:00Z">
        <w:r>
          <w:rPr>
            <w:sz w:val="23"/>
          </w:rPr>
          <w:tab/>
        </w:r>
        <w:r w:rsidR="00235101">
          <w:rPr>
            <w:sz w:val="23"/>
          </w:rPr>
          <w:tab/>
        </w:r>
        <w:r w:rsidR="00235101">
          <w:rPr>
            <w:sz w:val="23"/>
          </w:rPr>
          <w:tab/>
        </w:r>
        <w:r>
          <w:rPr>
            <w:sz w:val="23"/>
          </w:rPr>
          <w:tab/>
          <w:t xml:space="preserve">MV ... </w:t>
        </w:r>
      </w:ins>
    </w:p>
    <w:p w14:paraId="2B25EC28" w14:textId="77777777" w:rsidR="00D05939" w:rsidRDefault="00D05939" w:rsidP="00D05939">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705" w:author="Heidi Clevett" w:date="2024-03-14T11:18:00Z"/>
          <w:sz w:val="23"/>
        </w:rPr>
      </w:pPr>
      <w:ins w:id="706" w:author="Heidi Clevett" w:date="2024-03-14T11:18:00Z">
        <w:r>
          <w:rPr>
            <w:sz w:val="23"/>
          </w:rPr>
          <w:tab/>
        </w:r>
        <w:r>
          <w:rPr>
            <w:sz w:val="23"/>
          </w:rPr>
          <w:tab/>
        </w:r>
        <w:r>
          <w:rPr>
            <w:sz w:val="23"/>
          </w:rPr>
          <w:tab/>
        </w:r>
        <w:r>
          <w:rPr>
            <w:sz w:val="23"/>
          </w:rPr>
          <w:tab/>
          <w:t>~ will turn in position ... .</w:t>
        </w:r>
      </w:ins>
    </w:p>
    <w:p w14:paraId="68E190B2" w14:textId="77777777" w:rsidR="00D05939" w:rsidRDefault="00D05939" w:rsidP="00D05939">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707" w:author="Heidi Clevett" w:date="2024-03-14T11:18:00Z"/>
          <w:sz w:val="23"/>
        </w:rPr>
      </w:pPr>
      <w:ins w:id="708" w:author="Heidi Clevett" w:date="2024-03-14T11:18:00Z">
        <w:r>
          <w:rPr>
            <w:sz w:val="23"/>
          </w:rPr>
          <w:tab/>
        </w:r>
        <w:r>
          <w:rPr>
            <w:sz w:val="23"/>
          </w:rPr>
          <w:tab/>
        </w:r>
        <w:r>
          <w:rPr>
            <w:sz w:val="23"/>
          </w:rPr>
          <w:tab/>
        </w:r>
        <w:r>
          <w:rPr>
            <w:sz w:val="23"/>
          </w:rPr>
          <w:tab/>
          <w:t>~ will leave ... at ... UTC.</w:t>
        </w:r>
      </w:ins>
    </w:p>
    <w:p w14:paraId="3078F886" w14:textId="77777777" w:rsidR="00D05939" w:rsidRDefault="00D05939" w:rsidP="00D05939">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709" w:author="Heidi Clevett" w:date="2024-03-14T11:18:00Z"/>
          <w:sz w:val="23"/>
        </w:rPr>
      </w:pPr>
      <w:ins w:id="710" w:author="Heidi Clevett" w:date="2024-03-14T11:18:00Z">
        <w:r>
          <w:rPr>
            <w:sz w:val="23"/>
          </w:rPr>
          <w:tab/>
        </w:r>
        <w:r>
          <w:rPr>
            <w:sz w:val="23"/>
          </w:rPr>
          <w:tab/>
        </w:r>
        <w:r>
          <w:rPr>
            <w:sz w:val="23"/>
          </w:rPr>
          <w:tab/>
        </w:r>
        <w:r>
          <w:rPr>
            <w:sz w:val="23"/>
          </w:rPr>
          <w:tab/>
          <w:t>~ is leaving ... .</w:t>
        </w:r>
      </w:ins>
    </w:p>
    <w:p w14:paraId="2BE2E9D3" w14:textId="77777777" w:rsidR="00D05939" w:rsidRDefault="00D05939" w:rsidP="00D05939">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711" w:author="Heidi Clevett" w:date="2024-03-14T11:18:00Z"/>
          <w:sz w:val="23"/>
        </w:rPr>
      </w:pPr>
      <w:ins w:id="712" w:author="Heidi Clevett" w:date="2024-03-14T11:18:00Z">
        <w:r>
          <w:rPr>
            <w:sz w:val="23"/>
          </w:rPr>
          <w:tab/>
        </w:r>
        <w:r>
          <w:rPr>
            <w:sz w:val="23"/>
          </w:rPr>
          <w:tab/>
        </w:r>
        <w:r>
          <w:rPr>
            <w:sz w:val="23"/>
          </w:rPr>
          <w:tab/>
        </w:r>
        <w:r>
          <w:rPr>
            <w:sz w:val="23"/>
          </w:rPr>
          <w:tab/>
          <w:t>~ has left ... .</w:t>
        </w:r>
      </w:ins>
    </w:p>
    <w:p w14:paraId="3B30FF85" w14:textId="77777777" w:rsidR="00D05939" w:rsidRDefault="00D05939" w:rsidP="00D05939">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713" w:author="Heidi Clevett" w:date="2024-03-14T11:18:00Z"/>
          <w:sz w:val="23"/>
        </w:rPr>
      </w:pPr>
      <w:ins w:id="714" w:author="Heidi Clevett" w:date="2024-03-14T11:18:00Z">
        <w:r>
          <w:rPr>
            <w:sz w:val="23"/>
          </w:rPr>
          <w:tab/>
        </w:r>
        <w:r>
          <w:rPr>
            <w:sz w:val="23"/>
          </w:rPr>
          <w:tab/>
          <w:t xml:space="preserve"> </w:t>
        </w:r>
        <w:r>
          <w:rPr>
            <w:sz w:val="23"/>
          </w:rPr>
          <w:tab/>
        </w:r>
        <w:r>
          <w:rPr>
            <w:sz w:val="23"/>
          </w:rPr>
          <w:tab/>
          <w:t>~ entered fairway in position ... .</w:t>
        </w:r>
      </w:ins>
    </w:p>
    <w:p w14:paraId="395BB5D6" w14:textId="77777777" w:rsidR="00D05939" w:rsidRDefault="00D05939">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77F3557F" w14:textId="5142994B"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715" w:author="Heidi Clevett" w:date="2024-03-12T11:02:00Z">
        <w:r w:rsidDel="004E7089">
          <w:rPr>
            <w:sz w:val="23"/>
          </w:rPr>
          <w:delText>.12</w:delText>
        </w:r>
      </w:del>
      <w:r>
        <w:rPr>
          <w:sz w:val="23"/>
        </w:rPr>
        <w:tab/>
      </w:r>
      <w:r>
        <w:rPr>
          <w:sz w:val="23"/>
        </w:rPr>
        <w:tab/>
      </w:r>
      <w:del w:id="716" w:author="Heidi Clevett" w:date="2024-03-12T10:50:00Z">
        <w:r w:rsidDel="00B878A7">
          <w:rPr>
            <w:sz w:val="23"/>
          </w:rPr>
          <w:delText>Small fishing boats in area around ... Navigate with caution.</w:delText>
        </w:r>
      </w:del>
    </w:p>
    <w:p w14:paraId="4D23F34E" w14:textId="7D5C8EC3" w:rsidR="000A7CDE" w:rsidDel="00C911DF"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17" w:author="Heidi Clevett" w:date="2024-03-12T11:07:00Z"/>
          <w:sz w:val="23"/>
        </w:rPr>
      </w:pPr>
      <w:del w:id="718" w:author="Heidi Clevett" w:date="2024-03-14T11:00:00Z">
        <w:r w:rsidDel="00042EB1">
          <w:rPr>
            <w:sz w:val="23"/>
          </w:rPr>
          <w:tab/>
          <w:delText>.13</w:delText>
        </w:r>
        <w:r w:rsidDel="00042EB1">
          <w:rPr>
            <w:sz w:val="23"/>
          </w:rPr>
          <w:tab/>
        </w:r>
        <w:r w:rsidDel="00042EB1">
          <w:rPr>
            <w:sz w:val="23"/>
          </w:rPr>
          <w:tab/>
          <w:delText>Submarines operating in sea area around ... Surface vessels are in attendance.</w:delText>
        </w:r>
      </w:del>
    </w:p>
    <w:p w14:paraId="7739CF1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0"/>
        </w:rPr>
      </w:pPr>
      <w:del w:id="719" w:author="Heidi Clevett" w:date="2024-03-12T11:07:00Z">
        <w:r w:rsidDel="00C911DF">
          <w:rPr>
            <w:sz w:val="23"/>
          </w:rPr>
          <w:tab/>
        </w:r>
      </w:del>
    </w:p>
    <w:p w14:paraId="7FCA00A3" w14:textId="13E72A9E" w:rsidR="000A7CDE" w:rsidDel="00C911DF"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20" w:author="Heidi Clevett" w:date="2024-03-12T11:05:00Z"/>
          <w:sz w:val="23"/>
        </w:rPr>
      </w:pPr>
      <w:del w:id="721" w:author="Heidi Clevett" w:date="2024-03-12T11:05:00Z">
        <w:r w:rsidDel="00C911DF">
          <w:rPr>
            <w:sz w:val="23"/>
          </w:rPr>
          <w:tab/>
          <w:delText>.1.4</w:delText>
        </w:r>
        <w:r w:rsidDel="00C911DF">
          <w:rPr>
            <w:sz w:val="23"/>
          </w:rPr>
          <w:tab/>
        </w:r>
        <w:r w:rsidDel="00C911DF">
          <w:rPr>
            <w:b/>
            <w:sz w:val="23"/>
          </w:rPr>
          <w:tab/>
          <w:delText>Route information</w:delText>
        </w:r>
      </w:del>
    </w:p>
    <w:p w14:paraId="03876D6C" w14:textId="77777777" w:rsidR="000A7CDE" w:rsidRDefault="000A7CDE">
      <w:pPr>
        <w:pStyle w:val="FootnoteText"/>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pPr>
    </w:p>
    <w:p w14:paraId="7D7D739D" w14:textId="7BE1BF1D" w:rsidR="000A7CDE" w:rsidRDefault="000A7CDE">
      <w:pPr>
        <w:pStyle w:val="BodyText2"/>
        <w:tabs>
          <w:tab w:val="left" w:pos="1"/>
          <w:tab w:val="left" w:pos="72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rPr>
          <w:ins w:id="722" w:author="Heidi Clevett" w:date="2024-03-14T10:30:00Z"/>
          <w:b w:val="0"/>
          <w:bCs/>
        </w:rPr>
      </w:pPr>
      <w:r w:rsidRPr="00C911DF">
        <w:rPr>
          <w:b w:val="0"/>
          <w:bCs/>
          <w:rPrChange w:id="723" w:author="Heidi Clevett" w:date="2024-03-12T11:05:00Z">
            <w:rPr/>
          </w:rPrChange>
        </w:rPr>
        <w:tab/>
      </w:r>
      <w:del w:id="724" w:author="Heidi Clevett" w:date="2024-03-14T10:31:00Z">
        <w:r w:rsidRPr="00C911DF" w:rsidDel="009933ED">
          <w:rPr>
            <w:b w:val="0"/>
            <w:bCs/>
            <w:rPrChange w:id="725" w:author="Heidi Clevett" w:date="2024-03-12T11:05:00Z">
              <w:rPr/>
            </w:rPrChange>
          </w:rPr>
          <w:delText>.</w:delText>
        </w:r>
      </w:del>
      <w:ins w:id="726" w:author="Heidi Clevett" w:date="2024-03-14T10:31:00Z">
        <w:r w:rsidR="009933ED">
          <w:rPr>
            <w:b w:val="0"/>
            <w:bCs/>
          </w:rPr>
          <w:t>…</w:t>
        </w:r>
      </w:ins>
      <w:del w:id="727" w:author="Heidi Clevett" w:date="2024-03-14T10:31:00Z">
        <w:r w:rsidRPr="00C911DF" w:rsidDel="009933ED">
          <w:rPr>
            <w:b w:val="0"/>
            <w:bCs/>
            <w:rPrChange w:id="728" w:author="Heidi Clevett" w:date="2024-03-12T11:05:00Z">
              <w:rPr/>
            </w:rPrChange>
          </w:rPr>
          <w:delText>1</w:delText>
        </w:r>
      </w:del>
      <w:r w:rsidRPr="00C911DF">
        <w:rPr>
          <w:b w:val="0"/>
          <w:bCs/>
          <w:rPrChange w:id="729" w:author="Heidi Clevett" w:date="2024-03-12T11:05:00Z">
            <w:rPr/>
          </w:rPrChange>
        </w:rPr>
        <w:tab/>
        <w:t xml:space="preserve">Route .../ </w:t>
      </w:r>
      <w:del w:id="730" w:author="Heidi Clevett" w:date="2024-03-14T10:29:00Z">
        <w:r w:rsidRPr="00C911DF" w:rsidDel="00D843B7">
          <w:rPr>
            <w:b w:val="0"/>
            <w:bCs/>
            <w:rPrChange w:id="731" w:author="Heidi Clevett" w:date="2024-03-12T11:05:00Z">
              <w:rPr/>
            </w:rPrChange>
          </w:rPr>
          <w:delText>Traffic  Lane</w:delText>
        </w:r>
      </w:del>
      <w:ins w:id="732" w:author="Heidi Clevett" w:date="2024-03-14T10:29:00Z">
        <w:r w:rsidR="00D843B7" w:rsidRPr="00D843B7">
          <w:rPr>
            <w:b w:val="0"/>
            <w:bCs/>
          </w:rPr>
          <w:t>Traffic Lane</w:t>
        </w:r>
      </w:ins>
      <w:r w:rsidRPr="00C911DF">
        <w:rPr>
          <w:b w:val="0"/>
          <w:bCs/>
          <w:rPrChange w:id="733" w:author="Heidi Clevett" w:date="2024-03-12T11:05:00Z">
            <w:rPr/>
          </w:rPrChange>
        </w:rPr>
        <w:t xml:space="preserve"> ... has been suspended / discontinued / diverted.</w:t>
      </w:r>
    </w:p>
    <w:p w14:paraId="505CB2ED" w14:textId="77777777" w:rsidR="009933ED" w:rsidRDefault="009933ED" w:rsidP="009933E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734" w:author="Heidi Clevett" w:date="2024-03-14T10:31:00Z"/>
          <w:sz w:val="23"/>
        </w:rPr>
      </w:pPr>
      <w:ins w:id="735" w:author="Heidi Clevett" w:date="2024-03-14T10:31:00Z">
        <w:r>
          <w:rPr>
            <w:b/>
            <w:bCs/>
          </w:rPr>
          <w:t>…</w:t>
        </w:r>
        <w:r>
          <w:rPr>
            <w:b/>
            <w:bCs/>
          </w:rPr>
          <w:tab/>
        </w:r>
        <w:commentRangeStart w:id="736"/>
        <w:r>
          <w:rPr>
            <w:sz w:val="23"/>
          </w:rPr>
          <w:t>Navigation closed in area ... .</w:t>
        </w:r>
        <w:commentRangeEnd w:id="736"/>
        <w:r>
          <w:rPr>
            <w:rStyle w:val="CommentReference"/>
          </w:rPr>
          <w:commentReference w:id="736"/>
        </w:r>
      </w:ins>
    </w:p>
    <w:p w14:paraId="04CC0CA9" w14:textId="0F48FE93" w:rsidR="00F638B3" w:rsidRPr="00C911DF" w:rsidRDefault="00F638B3">
      <w:pPr>
        <w:pStyle w:val="BodyText2"/>
        <w:tabs>
          <w:tab w:val="left" w:pos="1"/>
          <w:tab w:val="left" w:pos="72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rPr>
          <w:b w:val="0"/>
          <w:bCs/>
          <w:rPrChange w:id="737" w:author="Heidi Clevett" w:date="2024-03-12T11:05:00Z">
            <w:rPr/>
          </w:rPrChange>
        </w:rPr>
      </w:pPr>
    </w:p>
    <w:p w14:paraId="50C954C1" w14:textId="77777777" w:rsidR="000A7CDE" w:rsidRDefault="000A7CDE">
      <w:pPr>
        <w:pStyle w:val="FootnoteText"/>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pPr>
    </w:p>
    <w:p w14:paraId="773398B4" w14:textId="7088C501" w:rsidR="00DC1783"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38" w:author="Heidi Clevett" w:date="2024-03-14T15:25:00Z"/>
          <w:sz w:val="23"/>
        </w:rPr>
      </w:pPr>
      <w:r>
        <w:rPr>
          <w:sz w:val="23"/>
        </w:rPr>
        <w:tab/>
      </w:r>
      <w:del w:id="739" w:author="Heidi Clevett" w:date="2024-03-14T15:25:00Z">
        <w:r w:rsidDel="00273F10">
          <w:rPr>
            <w:sz w:val="23"/>
          </w:rPr>
          <w:delText>.1.5</w:delText>
        </w:r>
        <w:r w:rsidDel="00273F10">
          <w:rPr>
            <w:sz w:val="23"/>
          </w:rPr>
          <w:tab/>
        </w:r>
        <w:r w:rsidDel="00273F10">
          <w:rPr>
            <w:sz w:val="23"/>
          </w:rPr>
          <w:tab/>
        </w:r>
        <w:r w:rsidDel="00273F10">
          <w:rPr>
            <w:b/>
            <w:sz w:val="23"/>
          </w:rPr>
          <w:delText>Hydrographic information</w:delText>
        </w:r>
      </w:del>
    </w:p>
    <w:p w14:paraId="6D1CBFFF" w14:textId="49FAB398"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40" w:author="Heidi Clevett" w:date="2024-03-14T15:25:00Z"/>
        </w:rPr>
        <w:pPrChange w:id="741" w:author="Heidi Clevett" w:date="2024-03-14T15:25:00Z">
          <w:pPr>
            <w:pStyle w:val="FootnoteText"/>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pPr>
        </w:pPrChange>
      </w:pPr>
    </w:p>
    <w:p w14:paraId="02FE8038" w14:textId="5FCB8D00"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42" w:author="Heidi Clevett" w:date="2024-03-14T15:25:00Z"/>
          <w:sz w:val="23"/>
        </w:rPr>
      </w:pPr>
      <w:del w:id="743" w:author="Heidi Clevett" w:date="2024-03-14T15:25:00Z">
        <w:r w:rsidDel="00273F10">
          <w:rPr>
            <w:sz w:val="23"/>
          </w:rPr>
          <w:tab/>
          <w:delText>.1</w:delText>
        </w:r>
        <w:r w:rsidDel="00273F10">
          <w:rPr>
            <w:sz w:val="23"/>
          </w:rPr>
          <w:tab/>
        </w:r>
        <w:r w:rsidDel="00273F10">
          <w:rPr>
            <w:sz w:val="23"/>
          </w:rPr>
          <w:tab/>
          <w:delText>Tidal prediction for ...</w:delText>
        </w:r>
        <w:r w:rsidDel="00273F10">
          <w:rPr>
            <w:i/>
            <w:sz w:val="23"/>
          </w:rPr>
          <w:delText xml:space="preserve"> (name of station(s))</w:delText>
        </w:r>
        <w:r w:rsidDel="00273F10">
          <w:rPr>
            <w:sz w:val="23"/>
          </w:rPr>
          <w:delText xml:space="preserve"> / area ... :</w:delText>
        </w:r>
      </w:del>
    </w:p>
    <w:p w14:paraId="78898B14" w14:textId="0893CCCC"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44" w:author="Heidi Clevett" w:date="2024-03-14T15:25:00Z"/>
          <w:sz w:val="23"/>
        </w:rPr>
      </w:pPr>
      <w:del w:id="745" w:author="Heidi Clevett" w:date="2024-03-14T15:25:00Z">
        <w:r w:rsidDel="00273F10">
          <w:rPr>
            <w:sz w:val="23"/>
          </w:rPr>
          <w:tab/>
          <w:delText>.1.1</w:delText>
        </w:r>
        <w:r w:rsidDel="00273F10">
          <w:rPr>
            <w:sz w:val="23"/>
          </w:rPr>
          <w:tab/>
        </w:r>
        <w:r w:rsidDel="00273F10">
          <w:rPr>
            <w:sz w:val="23"/>
          </w:rPr>
          <w:tab/>
        </w:r>
        <w:r w:rsidDel="00273F10">
          <w:rPr>
            <w:sz w:val="23"/>
          </w:rPr>
          <w:tab/>
          <w:delText xml:space="preserve">A tide of ... metres above / below datum is expected in position ... / area ... </w:delText>
        </w:r>
      </w:del>
    </w:p>
    <w:p w14:paraId="4FA97AF3" w14:textId="74D47CBF"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46" w:author="Heidi Clevett" w:date="2024-03-14T15:25:00Z"/>
          <w:sz w:val="23"/>
        </w:rPr>
      </w:pPr>
      <w:del w:id="747" w:author="Heidi Clevett" w:date="2024-03-14T15:25:00Z">
        <w:r w:rsidDel="00273F10">
          <w:rPr>
            <w:sz w:val="23"/>
          </w:rPr>
          <w:tab/>
        </w:r>
        <w:r w:rsidDel="00273F10">
          <w:rPr>
            <w:sz w:val="23"/>
          </w:rPr>
          <w:tab/>
        </w:r>
        <w:r w:rsidDel="00273F10">
          <w:rPr>
            <w:sz w:val="23"/>
          </w:rPr>
          <w:tab/>
        </w:r>
        <w:r w:rsidDel="00273F10">
          <w:rPr>
            <w:sz w:val="23"/>
          </w:rPr>
          <w:tab/>
          <w:delText>at about ... UTC.</w:delText>
        </w:r>
      </w:del>
    </w:p>
    <w:p w14:paraId="33DE906C" w14:textId="43606712"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48" w:author="Heidi Clevett" w:date="2024-03-14T15:25:00Z"/>
          <w:sz w:val="23"/>
        </w:rPr>
      </w:pPr>
      <w:del w:id="749" w:author="Heidi Clevett" w:date="2024-03-14T15:25:00Z">
        <w:r w:rsidDel="00273F10">
          <w:rPr>
            <w:sz w:val="23"/>
          </w:rPr>
          <w:tab/>
          <w:delText>.1.2</w:delText>
        </w:r>
        <w:r w:rsidDel="00273F10">
          <w:rPr>
            <w:sz w:val="23"/>
          </w:rPr>
          <w:tab/>
        </w:r>
        <w:r w:rsidDel="00273F10">
          <w:rPr>
            <w:sz w:val="23"/>
          </w:rPr>
          <w:tab/>
        </w:r>
        <w:r w:rsidDel="00273F10">
          <w:rPr>
            <w:sz w:val="23"/>
          </w:rPr>
          <w:tab/>
          <w:delText>Abnormally high / low tides are expected in position ... / area ... at about ... UTC.</w:delText>
        </w:r>
      </w:del>
    </w:p>
    <w:p w14:paraId="7C575865" w14:textId="2A47F5C8"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50" w:author="Heidi Clevett" w:date="2024-03-14T15:25:00Z"/>
          <w:sz w:val="23"/>
        </w:rPr>
      </w:pPr>
      <w:del w:id="751" w:author="Heidi Clevett" w:date="2024-03-14T15:25:00Z">
        <w:r w:rsidDel="00273F10">
          <w:rPr>
            <w:sz w:val="23"/>
          </w:rPr>
          <w:tab/>
          <w:delText>.2</w:delText>
        </w:r>
        <w:r w:rsidDel="00273F10">
          <w:rPr>
            <w:sz w:val="23"/>
          </w:rPr>
          <w:tab/>
        </w:r>
        <w:r w:rsidDel="00273F10">
          <w:rPr>
            <w:sz w:val="23"/>
          </w:rPr>
          <w:tab/>
          <w:delText>The tide is rising:</w:delText>
        </w:r>
      </w:del>
    </w:p>
    <w:p w14:paraId="3DE720BD" w14:textId="718B28B2"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52" w:author="Heidi Clevett" w:date="2024-03-14T15:25:00Z"/>
          <w:sz w:val="23"/>
        </w:rPr>
      </w:pPr>
      <w:del w:id="753" w:author="Heidi Clevett" w:date="2024-03-14T15:25:00Z">
        <w:r w:rsidDel="00273F10">
          <w:rPr>
            <w:sz w:val="23"/>
          </w:rPr>
          <w:tab/>
        </w:r>
        <w:r w:rsidDel="00273F10">
          <w:rPr>
            <w:sz w:val="23"/>
          </w:rPr>
          <w:tab/>
        </w:r>
        <w:r w:rsidDel="00273F10">
          <w:rPr>
            <w:sz w:val="23"/>
          </w:rPr>
          <w:tab/>
        </w:r>
        <w:r w:rsidDel="00273F10">
          <w:rPr>
            <w:sz w:val="23"/>
          </w:rPr>
          <w:tab/>
          <w:delText>~ it is ... hours before high water / after low water.</w:delText>
        </w:r>
      </w:del>
    </w:p>
    <w:p w14:paraId="66DFCAD9" w14:textId="144678B7"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54" w:author="Heidi Clevett" w:date="2024-03-14T15:25:00Z"/>
          <w:sz w:val="23"/>
        </w:rPr>
      </w:pPr>
      <w:del w:id="755" w:author="Heidi Clevett" w:date="2024-03-14T15:25:00Z">
        <w:r w:rsidDel="00273F10">
          <w:rPr>
            <w:sz w:val="23"/>
          </w:rPr>
          <w:tab/>
        </w:r>
        <w:r w:rsidDel="00273F10">
          <w:rPr>
            <w:sz w:val="23"/>
          </w:rPr>
          <w:tab/>
        </w:r>
        <w:r w:rsidDel="00273F10">
          <w:rPr>
            <w:sz w:val="23"/>
          </w:rPr>
          <w:tab/>
        </w:r>
        <w:r w:rsidDel="00273F10">
          <w:rPr>
            <w:sz w:val="23"/>
          </w:rPr>
          <w:tab/>
          <w:delText>~ it is ... metres below high water / above low water.</w:delText>
        </w:r>
      </w:del>
    </w:p>
    <w:p w14:paraId="3275DF05" w14:textId="6E91C0DF"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56" w:author="Heidi Clevett" w:date="2024-03-14T15:25:00Z"/>
          <w:sz w:val="23"/>
        </w:rPr>
      </w:pPr>
    </w:p>
    <w:p w14:paraId="6EF983C7" w14:textId="0A068E87"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57" w:author="Heidi Clevett" w:date="2024-03-14T15:25:00Z"/>
          <w:sz w:val="23"/>
        </w:rPr>
      </w:pPr>
      <w:del w:id="758" w:author="Heidi Clevett" w:date="2024-03-14T15:25:00Z">
        <w:r w:rsidDel="00273F10">
          <w:rPr>
            <w:sz w:val="23"/>
          </w:rPr>
          <w:tab/>
          <w:delText>.3</w:delText>
        </w:r>
        <w:r w:rsidDel="00273F10">
          <w:rPr>
            <w:sz w:val="23"/>
          </w:rPr>
          <w:tab/>
        </w:r>
        <w:r w:rsidDel="00273F10">
          <w:rPr>
            <w:sz w:val="23"/>
          </w:rPr>
          <w:tab/>
          <w:delText>The tide is falling:</w:delText>
        </w:r>
      </w:del>
    </w:p>
    <w:p w14:paraId="754155A3" w14:textId="00B75BE2"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59" w:author="Heidi Clevett" w:date="2024-03-14T15:25:00Z"/>
          <w:sz w:val="23"/>
        </w:rPr>
      </w:pPr>
      <w:del w:id="760" w:author="Heidi Clevett" w:date="2024-03-14T15:25:00Z">
        <w:r w:rsidDel="00273F10">
          <w:rPr>
            <w:sz w:val="23"/>
          </w:rPr>
          <w:tab/>
        </w:r>
        <w:r w:rsidDel="00273F10">
          <w:rPr>
            <w:sz w:val="23"/>
          </w:rPr>
          <w:tab/>
        </w:r>
        <w:r w:rsidDel="00273F10">
          <w:rPr>
            <w:sz w:val="23"/>
          </w:rPr>
          <w:tab/>
        </w:r>
        <w:r w:rsidDel="00273F10">
          <w:rPr>
            <w:sz w:val="23"/>
          </w:rPr>
          <w:tab/>
          <w:delText>~ it is ... hours after high water / before low water.</w:delText>
        </w:r>
      </w:del>
    </w:p>
    <w:p w14:paraId="667F413A" w14:textId="35159DD5"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61" w:author="Heidi Clevett" w:date="2024-03-14T15:25:00Z"/>
          <w:sz w:val="23"/>
        </w:rPr>
      </w:pPr>
      <w:del w:id="762" w:author="Heidi Clevett" w:date="2024-03-14T15:25:00Z">
        <w:r w:rsidDel="00273F10">
          <w:rPr>
            <w:sz w:val="23"/>
          </w:rPr>
          <w:tab/>
        </w:r>
        <w:r w:rsidDel="00273F10">
          <w:rPr>
            <w:sz w:val="23"/>
          </w:rPr>
          <w:tab/>
        </w:r>
        <w:r w:rsidDel="00273F10">
          <w:rPr>
            <w:sz w:val="23"/>
          </w:rPr>
          <w:tab/>
        </w:r>
        <w:r w:rsidDel="00273F10">
          <w:rPr>
            <w:sz w:val="23"/>
          </w:rPr>
          <w:tab/>
          <w:delText>~ it is ... metres below high water / above low water.</w:delText>
        </w:r>
      </w:del>
    </w:p>
    <w:p w14:paraId="3AF64761" w14:textId="62C79AFD"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63" w:author="Heidi Clevett" w:date="2024-03-14T15:25:00Z"/>
          <w:sz w:val="23"/>
        </w:rPr>
      </w:pPr>
      <w:del w:id="764" w:author="Heidi Clevett" w:date="2024-03-14T15:25:00Z">
        <w:r w:rsidDel="00273F10">
          <w:rPr>
            <w:sz w:val="23"/>
          </w:rPr>
          <w:tab/>
          <w:delText>.4</w:delText>
        </w:r>
        <w:r w:rsidDel="00273F10">
          <w:rPr>
            <w:sz w:val="23"/>
          </w:rPr>
          <w:tab/>
        </w:r>
        <w:r w:rsidDel="00273F10">
          <w:rPr>
            <w:sz w:val="23"/>
          </w:rPr>
          <w:tab/>
          <w:delText>The tide is slack.</w:delText>
        </w:r>
      </w:del>
    </w:p>
    <w:p w14:paraId="151D3101" w14:textId="5833FA18"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65" w:author="Heidi Clevett" w:date="2024-03-14T15:25:00Z"/>
          <w:sz w:val="23"/>
        </w:rPr>
      </w:pPr>
      <w:del w:id="766" w:author="Heidi Clevett" w:date="2024-03-14T15:25:00Z">
        <w:r w:rsidDel="00273F10">
          <w:rPr>
            <w:sz w:val="23"/>
          </w:rPr>
          <w:tab/>
          <w:delText>.5</w:delText>
        </w:r>
        <w:r w:rsidDel="00273F10">
          <w:rPr>
            <w:sz w:val="23"/>
          </w:rPr>
          <w:tab/>
        </w:r>
        <w:r w:rsidDel="00273F10">
          <w:rPr>
            <w:sz w:val="23"/>
          </w:rPr>
          <w:tab/>
          <w:delText>Present tide is ...  metres above / below datum ... in position ... ..</w:delText>
        </w:r>
      </w:del>
    </w:p>
    <w:p w14:paraId="1BEDA1E5" w14:textId="6830BE9E"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67" w:author="Heidi Clevett" w:date="2024-03-14T15:25:00Z"/>
          <w:sz w:val="23"/>
        </w:rPr>
      </w:pPr>
      <w:del w:id="768" w:author="Heidi Clevett" w:date="2024-03-14T15:25:00Z">
        <w:r w:rsidDel="00273F10">
          <w:rPr>
            <w:sz w:val="23"/>
          </w:rPr>
          <w:tab/>
          <w:delText>.6</w:delText>
        </w:r>
        <w:r w:rsidDel="00273F10">
          <w:rPr>
            <w:sz w:val="23"/>
          </w:rPr>
          <w:tab/>
        </w:r>
        <w:r w:rsidDel="00273F10">
          <w:rPr>
            <w:sz w:val="23"/>
          </w:rPr>
          <w:tab/>
          <w:delText>The tide is ... metres above / below prediction.</w:delText>
        </w:r>
      </w:del>
    </w:p>
    <w:p w14:paraId="0668A051" w14:textId="74BB979B"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69" w:author="Heidi Clevett" w:date="2024-03-14T15:25:00Z"/>
          <w:sz w:val="23"/>
        </w:rPr>
      </w:pPr>
      <w:del w:id="770" w:author="Heidi Clevett" w:date="2024-03-14T15:25:00Z">
        <w:r w:rsidDel="00273F10">
          <w:rPr>
            <w:sz w:val="23"/>
          </w:rPr>
          <w:tab/>
          <w:delText>.7</w:delText>
        </w:r>
        <w:r w:rsidDel="00273F10">
          <w:rPr>
            <w:sz w:val="23"/>
          </w:rPr>
          <w:tab/>
        </w:r>
        <w:r w:rsidDel="00273F10">
          <w:rPr>
            <w:sz w:val="23"/>
          </w:rPr>
          <w:tab/>
          <w:delText>The tidal stream / current is ... knots in position ... .</w:delText>
        </w:r>
      </w:del>
    </w:p>
    <w:p w14:paraId="76DAF9E5" w14:textId="27596C60"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71" w:author="Heidi Clevett" w:date="2024-03-14T15:25:00Z"/>
          <w:sz w:val="23"/>
        </w:rPr>
      </w:pPr>
      <w:del w:id="772" w:author="Heidi Clevett" w:date="2024-03-14T15:25:00Z">
        <w:r w:rsidDel="00273F10">
          <w:rPr>
            <w:sz w:val="23"/>
          </w:rPr>
          <w:tab/>
          <w:delText>.8</w:delText>
        </w:r>
        <w:r w:rsidDel="00273F10">
          <w:rPr>
            <w:sz w:val="23"/>
          </w:rPr>
          <w:tab/>
        </w:r>
        <w:r w:rsidDel="00273F10">
          <w:rPr>
            <w:sz w:val="23"/>
          </w:rPr>
          <w:tab/>
          <w:delText>The tide is setting in direction ... degrees.</w:delText>
        </w:r>
      </w:del>
    </w:p>
    <w:p w14:paraId="49B1C86B" w14:textId="79A81B86" w:rsidR="000A7CDE" w:rsidDel="00273F10"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73" w:author="Heidi Clevett" w:date="2024-03-14T15:25:00Z"/>
          <w:sz w:val="23"/>
        </w:rPr>
      </w:pPr>
      <w:del w:id="774" w:author="Heidi Clevett" w:date="2024-03-14T15:25:00Z">
        <w:r w:rsidDel="00273F10">
          <w:rPr>
            <w:sz w:val="23"/>
          </w:rPr>
          <w:tab/>
          <w:delText>.9</w:delText>
        </w:r>
        <w:r w:rsidDel="00273F10">
          <w:rPr>
            <w:sz w:val="23"/>
          </w:rPr>
          <w:tab/>
        </w:r>
        <w:r w:rsidDel="00273F10">
          <w:rPr>
            <w:sz w:val="23"/>
          </w:rPr>
          <w:tab/>
          <w:delText>The depth of water is / is not sufficient in position ... .</w:delText>
        </w:r>
      </w:del>
    </w:p>
    <w:p w14:paraId="44627F05" w14:textId="11959277" w:rsidR="000A7CDE" w:rsidRDefault="000A7CDE" w:rsidP="00273F1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775" w:author="Heidi Clevett" w:date="2024-03-12T11:18:00Z"/>
          <w:sz w:val="23"/>
        </w:rPr>
      </w:pPr>
      <w:commentRangeStart w:id="776"/>
      <w:del w:id="777" w:author="Heidi Clevett" w:date="2024-03-14T15:25:00Z">
        <w:r w:rsidDel="00273F10">
          <w:rPr>
            <w:sz w:val="23"/>
          </w:rPr>
          <w:tab/>
          <w:delText>.1</w:delText>
        </w:r>
      </w:del>
      <w:del w:id="778" w:author="Heidi Clevett" w:date="2024-03-12T11:19:00Z">
        <w:r w:rsidDel="00DC1783">
          <w:rPr>
            <w:sz w:val="23"/>
          </w:rPr>
          <w:delText>2</w:delText>
        </w:r>
      </w:del>
      <w:commentRangeEnd w:id="776"/>
      <w:del w:id="779" w:author="Heidi Clevett" w:date="2024-03-14T15:25:00Z">
        <w:r w:rsidR="00DC1783" w:rsidDel="00273F10">
          <w:rPr>
            <w:rStyle w:val="CommentReference"/>
          </w:rPr>
          <w:commentReference w:id="776"/>
        </w:r>
        <w:r w:rsidDel="00273F10">
          <w:rPr>
            <w:sz w:val="23"/>
          </w:rPr>
          <w:tab/>
        </w:r>
        <w:r w:rsidDel="00273F10">
          <w:rPr>
            <w:sz w:val="23"/>
          </w:rPr>
          <w:tab/>
          <w:delText>Charted depth has increased / decreased by ... metres due to winds / sea state.</w:delText>
        </w:r>
      </w:del>
    </w:p>
    <w:p w14:paraId="63A64534" w14:textId="77777777" w:rsidR="00DC1783" w:rsidRDefault="00DC1783">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780" w:author="Heidi Clevett" w:date="2024-03-12T11:21:00Z"/>
          <w:sz w:val="23"/>
        </w:rPr>
      </w:pPr>
    </w:p>
    <w:p w14:paraId="4291B031" w14:textId="36A09797" w:rsidR="00DC1783" w:rsidRDefault="00DC1783">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ins w:id="781" w:author="Heidi Clevett" w:date="2024-03-12T11:18:00Z">
        <w:r>
          <w:rPr>
            <w:sz w:val="23"/>
          </w:rPr>
          <w:tab/>
        </w:r>
      </w:ins>
    </w:p>
    <w:p w14:paraId="11AFCDF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p>
    <w:p w14:paraId="207D4CD5" w14:textId="295B749C" w:rsidR="000A7CDE" w:rsidDel="00DC1783"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82" w:author="Heidi Clevett" w:date="2024-03-12T11:28:00Z"/>
          <w:sz w:val="23"/>
        </w:rPr>
      </w:pPr>
      <w:del w:id="783" w:author="Heidi Clevett" w:date="2024-03-12T11:28:00Z">
        <w:r w:rsidDel="00DC1783">
          <w:rPr>
            <w:sz w:val="23"/>
          </w:rPr>
          <w:tab/>
          <w:delText>.1.6</w:delText>
        </w:r>
        <w:r w:rsidDel="00DC1783">
          <w:rPr>
            <w:sz w:val="23"/>
          </w:rPr>
          <w:tab/>
        </w:r>
        <w:r w:rsidDel="00DC1783">
          <w:rPr>
            <w:b/>
            <w:sz w:val="23"/>
          </w:rPr>
          <w:tab/>
          <w:delText>Electronic navigational aids information</w:delText>
        </w:r>
      </w:del>
    </w:p>
    <w:p w14:paraId="01F94187" w14:textId="34954A22" w:rsidR="000A7CDE" w:rsidDel="00DC1783"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84" w:author="Heidi Clevett" w:date="2024-03-12T11:28:00Z"/>
          <w:sz w:val="23"/>
        </w:rPr>
      </w:pPr>
    </w:p>
    <w:p w14:paraId="525389B8" w14:textId="3A1D6795" w:rsidR="000A7CDE" w:rsidDel="00DC1783"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85" w:author="Heidi Clevett" w:date="2024-03-12T11:28:00Z"/>
          <w:sz w:val="23"/>
        </w:rPr>
      </w:pPr>
      <w:del w:id="786" w:author="Heidi Clevett" w:date="2024-03-12T11:28:00Z">
        <w:r w:rsidDel="00DC1783">
          <w:rPr>
            <w:sz w:val="23"/>
          </w:rPr>
          <w:tab/>
          <w:delText>.1</w:delText>
        </w:r>
        <w:r w:rsidDel="00DC1783">
          <w:rPr>
            <w:sz w:val="23"/>
          </w:rPr>
          <w:tab/>
        </w:r>
        <w:r w:rsidDel="00DC1783">
          <w:rPr>
            <w:sz w:val="23"/>
          </w:rPr>
          <w:tab/>
          <w:delText>GPS Satellite ...</w:delText>
        </w:r>
        <w:r w:rsidDel="00DC1783">
          <w:rPr>
            <w:i/>
            <w:sz w:val="23"/>
          </w:rPr>
          <w:delText>(number)</w:delText>
        </w:r>
        <w:r w:rsidDel="00DC1783">
          <w:rPr>
            <w:sz w:val="23"/>
          </w:rPr>
          <w:delText xml:space="preserve"> unusable from ...</w:delText>
        </w:r>
        <w:r w:rsidDel="00DC1783">
          <w:rPr>
            <w:i/>
            <w:sz w:val="23"/>
          </w:rPr>
          <w:delText>(date and time)</w:delText>
        </w:r>
        <w:r w:rsidDel="00DC1783">
          <w:rPr>
            <w:sz w:val="23"/>
          </w:rPr>
          <w:delText xml:space="preserve"> to ...  </w:delText>
        </w:r>
        <w:r w:rsidDel="00DC1783">
          <w:rPr>
            <w:i/>
            <w:sz w:val="23"/>
          </w:rPr>
          <w:delText>(date and time)</w:delText>
        </w:r>
        <w:r w:rsidDel="00DC1783">
          <w:rPr>
            <w:sz w:val="23"/>
          </w:rPr>
          <w:delText xml:space="preserve">. </w:delText>
        </w:r>
      </w:del>
    </w:p>
    <w:p w14:paraId="69D74218" w14:textId="601884A2" w:rsidR="000A7CDE" w:rsidDel="00DC1783"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87" w:author="Heidi Clevett" w:date="2024-03-12T11:28:00Z"/>
          <w:sz w:val="23"/>
        </w:rPr>
      </w:pPr>
      <w:del w:id="788" w:author="Heidi Clevett" w:date="2024-03-12T11:28:00Z">
        <w:r w:rsidDel="00DC1783">
          <w:rPr>
            <w:sz w:val="23"/>
          </w:rPr>
          <w:tab/>
        </w:r>
        <w:r w:rsidDel="00DC1783">
          <w:rPr>
            <w:sz w:val="23"/>
          </w:rPr>
          <w:tab/>
        </w:r>
        <w:r w:rsidDel="00DC1783">
          <w:rPr>
            <w:sz w:val="23"/>
          </w:rPr>
          <w:tab/>
          <w:delText>Cancel one hour after time of restoration.</w:delText>
        </w:r>
      </w:del>
    </w:p>
    <w:p w14:paraId="020F72EE" w14:textId="58EA6756" w:rsidR="000A7CDE" w:rsidDel="00DC1783"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89" w:author="Heidi Clevett" w:date="2024-03-12T11:28:00Z"/>
          <w:i/>
          <w:sz w:val="23"/>
        </w:rPr>
      </w:pPr>
      <w:del w:id="790" w:author="Heidi Clevett" w:date="2024-03-12T11:28:00Z">
        <w:r w:rsidDel="00DC1783">
          <w:rPr>
            <w:sz w:val="23"/>
          </w:rPr>
          <w:tab/>
          <w:delText>.2</w:delText>
        </w:r>
        <w:r w:rsidDel="00DC1783">
          <w:rPr>
            <w:sz w:val="23"/>
          </w:rPr>
          <w:tab/>
        </w:r>
        <w:r w:rsidDel="00DC1783">
          <w:rPr>
            <w:sz w:val="23"/>
          </w:rPr>
          <w:tab/>
          <w:delText>LORAN station ...</w:delText>
        </w:r>
        <w:r w:rsidDel="00DC1783">
          <w:rPr>
            <w:i/>
            <w:sz w:val="23"/>
          </w:rPr>
          <w:delText xml:space="preserve">(name number of master / secondary ) </w:delText>
        </w:r>
      </w:del>
    </w:p>
    <w:p w14:paraId="25B8D0A1" w14:textId="3E995A76" w:rsidR="000A7CDE" w:rsidDel="00DC1783"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91" w:author="Heidi Clevett" w:date="2024-03-12T11:28:00Z"/>
          <w:sz w:val="23"/>
        </w:rPr>
      </w:pPr>
      <w:del w:id="792" w:author="Heidi Clevett" w:date="2024-03-12T11:28:00Z">
        <w:r w:rsidDel="00DC1783">
          <w:rPr>
            <w:sz w:val="23"/>
          </w:rPr>
          <w:tab/>
          <w:delText>.3</w:delText>
        </w:r>
        <w:r w:rsidDel="00DC1783">
          <w:rPr>
            <w:sz w:val="23"/>
          </w:rPr>
          <w:tab/>
        </w:r>
        <w:r w:rsidDel="00DC1783">
          <w:rPr>
            <w:sz w:val="23"/>
          </w:rPr>
          <w:tab/>
          <w:delText xml:space="preserve">RACON ... </w:delText>
        </w:r>
        <w:r w:rsidDel="00DC1783">
          <w:rPr>
            <w:i/>
            <w:sz w:val="23"/>
          </w:rPr>
          <w:delText>(name of station)</w:delText>
        </w:r>
        <w:r w:rsidDel="00DC1783">
          <w:rPr>
            <w:sz w:val="23"/>
          </w:rPr>
          <w:delText xml:space="preserve"> in position ... off air ... from ... </w:delText>
        </w:r>
        <w:r w:rsidDel="00DC1783">
          <w:rPr>
            <w:i/>
            <w:sz w:val="23"/>
          </w:rPr>
          <w:delText>(date and time)</w:delText>
        </w:r>
        <w:r w:rsidDel="00DC1783">
          <w:rPr>
            <w:sz w:val="23"/>
          </w:rPr>
          <w:delText xml:space="preserve"> </w:delText>
        </w:r>
      </w:del>
    </w:p>
    <w:p w14:paraId="3E2884DC" w14:textId="4BD33A63" w:rsidR="000A7CDE" w:rsidDel="00DC1783"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93" w:author="Heidi Clevett" w:date="2024-03-12T11:28:00Z"/>
          <w:sz w:val="23"/>
        </w:rPr>
      </w:pPr>
      <w:del w:id="794" w:author="Heidi Clevett" w:date="2024-03-12T11:28:00Z">
        <w:r w:rsidDel="00DC1783">
          <w:rPr>
            <w:sz w:val="23"/>
          </w:rPr>
          <w:tab/>
        </w:r>
        <w:r w:rsidDel="00DC1783">
          <w:rPr>
            <w:sz w:val="23"/>
          </w:rPr>
          <w:tab/>
        </w:r>
        <w:r w:rsidDel="00DC1783">
          <w:rPr>
            <w:sz w:val="23"/>
          </w:rPr>
          <w:tab/>
          <w:delText xml:space="preserve">to ...  </w:delText>
        </w:r>
        <w:r w:rsidDel="00DC1783">
          <w:rPr>
            <w:i/>
            <w:sz w:val="23"/>
          </w:rPr>
          <w:delText>(date and time).</w:delText>
        </w:r>
      </w:del>
    </w:p>
    <w:p w14:paraId="337DCAA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7BD3731A" w14:textId="1231BB60" w:rsidR="000A7CDE" w:rsidDel="00CE25B7"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95" w:author="Heidi Clevett" w:date="2024-03-14T11:09:00Z"/>
          <w:sz w:val="23"/>
        </w:rPr>
      </w:pPr>
      <w:del w:id="796" w:author="Heidi Clevett" w:date="2024-03-14T11:09:00Z">
        <w:r w:rsidDel="00CE25B7">
          <w:rPr>
            <w:sz w:val="23"/>
          </w:rPr>
          <w:tab/>
          <w:delText>.1.7</w:delText>
        </w:r>
        <w:r w:rsidDel="00CE25B7">
          <w:rPr>
            <w:b/>
            <w:sz w:val="23"/>
          </w:rPr>
          <w:tab/>
        </w:r>
        <w:r w:rsidDel="00CE25B7">
          <w:rPr>
            <w:b/>
            <w:sz w:val="23"/>
          </w:rPr>
          <w:tab/>
          <w:delText>Meteorological warnings</w:delText>
        </w:r>
      </w:del>
    </w:p>
    <w:p w14:paraId="79F3ACD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43BCDBE" w14:textId="721CCCA2" w:rsidR="000A7CDE" w:rsidDel="00CE25B7"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797" w:author="Heidi Clevett" w:date="2024-03-14T11:09:00Z"/>
          <w:sz w:val="23"/>
        </w:rPr>
      </w:pPr>
      <w:del w:id="798" w:author="Heidi Clevett" w:date="2024-03-14T11:09:00Z">
        <w:r w:rsidDel="00CE25B7">
          <w:rPr>
            <w:sz w:val="23"/>
          </w:rPr>
          <w:tab/>
          <w:delText>.1</w:delText>
        </w:r>
        <w:r w:rsidDel="00CE25B7">
          <w:rPr>
            <w:sz w:val="23"/>
          </w:rPr>
          <w:tab/>
        </w:r>
        <w:r w:rsidDel="00CE25B7">
          <w:rPr>
            <w:sz w:val="23"/>
          </w:rPr>
          <w:tab/>
        </w:r>
        <w:commentRangeStart w:id="799"/>
        <w:r w:rsidDel="00CE25B7">
          <w:rPr>
            <w:sz w:val="23"/>
          </w:rPr>
          <w:delText>Gale warning / storm warning was issued at ...</w:delText>
        </w:r>
        <w:r w:rsidDel="00CE25B7">
          <w:rPr>
            <w:i/>
            <w:sz w:val="23"/>
          </w:rPr>
          <w:delText xml:space="preserve"> </w:delText>
        </w:r>
        <w:r w:rsidDel="00CE25B7">
          <w:rPr>
            <w:sz w:val="23"/>
          </w:rPr>
          <w:delText xml:space="preserve">UTC starting at ... UTC </w:delText>
        </w:r>
        <w:commentRangeEnd w:id="799"/>
        <w:r w:rsidR="00B9187E" w:rsidDel="00CE25B7">
          <w:rPr>
            <w:rStyle w:val="CommentReference"/>
          </w:rPr>
          <w:commentReference w:id="799"/>
        </w:r>
        <w:r w:rsidDel="00CE25B7">
          <w:rPr>
            <w:sz w:val="23"/>
          </w:rPr>
          <w:delText>.</w:delText>
        </w:r>
      </w:del>
    </w:p>
    <w:p w14:paraId="5550A6B2" w14:textId="3DE87B01" w:rsidR="000A7CDE" w:rsidDel="00B9187E" w:rsidRDefault="000A7CDE" w:rsidP="00B9187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00" w:author="Heidi Clevett" w:date="2024-03-12T12:59:00Z"/>
          <w:sz w:val="23"/>
        </w:rPr>
      </w:pPr>
      <w:del w:id="801" w:author="Heidi Clevett" w:date="2024-03-14T11:09:00Z">
        <w:r w:rsidDel="00CE25B7">
          <w:rPr>
            <w:sz w:val="23"/>
          </w:rPr>
          <w:tab/>
          <w:delText>.1.1</w:delText>
        </w:r>
        <w:r w:rsidDel="00CE25B7">
          <w:rPr>
            <w:sz w:val="23"/>
          </w:rPr>
          <w:tab/>
        </w:r>
        <w:r w:rsidDel="00CE25B7">
          <w:rPr>
            <w:sz w:val="23"/>
          </w:rPr>
          <w:tab/>
        </w:r>
        <w:r w:rsidDel="00CE25B7">
          <w:rPr>
            <w:sz w:val="23"/>
          </w:rPr>
          <w:tab/>
        </w:r>
      </w:del>
      <w:del w:id="802" w:author="Heidi Clevett" w:date="2024-03-12T12:59:00Z">
        <w:r w:rsidDel="00B9187E">
          <w:rPr>
            <w:sz w:val="23"/>
          </w:rPr>
          <w:delText xml:space="preserve">Gale warning / storm warning. Wind at ... UTC in area </w:delText>
        </w:r>
        <w:r w:rsidDel="00B9187E">
          <w:rPr>
            <w:i/>
            <w:sz w:val="23"/>
          </w:rPr>
          <w:delText>... (met. area)</w:delText>
        </w:r>
        <w:r w:rsidDel="00B9187E">
          <w:rPr>
            <w:sz w:val="23"/>
          </w:rPr>
          <w:delText xml:space="preserve"> from direction</w:delText>
        </w:r>
      </w:del>
    </w:p>
    <w:p w14:paraId="1217EF1B" w14:textId="0FB68BBD" w:rsidR="000A7CDE" w:rsidRDefault="000A7CDE" w:rsidP="00B9187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803" w:author="Heidi Clevett" w:date="2024-03-12T12:59:00Z">
        <w:r w:rsidDel="00B9187E">
          <w:rPr>
            <w:sz w:val="23"/>
          </w:rPr>
          <w:tab/>
        </w:r>
        <w:r w:rsidDel="00B9187E">
          <w:rPr>
            <w:sz w:val="23"/>
          </w:rPr>
          <w:tab/>
        </w:r>
        <w:r w:rsidDel="00B9187E">
          <w:rPr>
            <w:sz w:val="23"/>
          </w:rPr>
          <w:tab/>
        </w:r>
        <w:r w:rsidDel="00B9187E">
          <w:rPr>
            <w:sz w:val="23"/>
          </w:rPr>
          <w:tab/>
          <w:delText xml:space="preserve">... </w:delText>
        </w:r>
        <w:r w:rsidDel="00B9187E">
          <w:rPr>
            <w:i/>
            <w:sz w:val="23"/>
          </w:rPr>
          <w:delText>(cardinal points)</w:delText>
        </w:r>
        <w:r w:rsidDel="00B9187E">
          <w:rPr>
            <w:sz w:val="23"/>
          </w:rPr>
          <w:delText xml:space="preserve"> and force Beaufort ... backing / veering to ... </w:delText>
        </w:r>
        <w:r w:rsidDel="00B9187E">
          <w:rPr>
            <w:i/>
            <w:sz w:val="23"/>
          </w:rPr>
          <w:delText>(cardinal points).</w:delText>
        </w:r>
      </w:del>
    </w:p>
    <w:p w14:paraId="3B3C9CA0" w14:textId="30EBF50C" w:rsidR="000A7CDE" w:rsidDel="00CE25B7" w:rsidRDefault="000A7CDE" w:rsidP="00CE25B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04" w:author="Heidi Clevett" w:date="2024-03-14T11:09:00Z"/>
          <w:sz w:val="23"/>
        </w:rPr>
      </w:pPr>
      <w:del w:id="805" w:author="Heidi Clevett" w:date="2024-03-14T11:09:00Z">
        <w:r w:rsidDel="00CE25B7">
          <w:rPr>
            <w:sz w:val="23"/>
          </w:rPr>
          <w:tab/>
          <w:delText>.2</w:delText>
        </w:r>
        <w:r w:rsidDel="00CE25B7">
          <w:rPr>
            <w:sz w:val="23"/>
          </w:rPr>
          <w:tab/>
        </w:r>
        <w:r w:rsidDel="00CE25B7">
          <w:rPr>
            <w:sz w:val="23"/>
          </w:rPr>
          <w:tab/>
        </w:r>
        <w:commentRangeStart w:id="806"/>
        <w:r w:rsidDel="00CE25B7">
          <w:rPr>
            <w:sz w:val="23"/>
          </w:rPr>
          <w:delText>Tropical storm warning was issued at ... UTC starting at ... UTC</w:delText>
        </w:r>
        <w:commentRangeEnd w:id="806"/>
        <w:r w:rsidR="00B9187E" w:rsidDel="00CE25B7">
          <w:rPr>
            <w:rStyle w:val="CommentReference"/>
          </w:rPr>
          <w:commentReference w:id="806"/>
        </w:r>
        <w:r w:rsidDel="00CE25B7">
          <w:rPr>
            <w:sz w:val="23"/>
          </w:rPr>
          <w:delText>.</w:delText>
        </w:r>
      </w:del>
    </w:p>
    <w:p w14:paraId="1F517A59" w14:textId="4BEF2080" w:rsidR="000A7CDE" w:rsidDel="00B9187E" w:rsidRDefault="000A7CDE" w:rsidP="00CE25B7">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07" w:author="Heidi Clevett" w:date="2024-03-12T12:59:00Z"/>
          <w:sz w:val="23"/>
        </w:rPr>
      </w:pPr>
      <w:del w:id="808" w:author="Heidi Clevett" w:date="2024-03-14T11:09:00Z">
        <w:r w:rsidDel="00CE25B7">
          <w:rPr>
            <w:sz w:val="23"/>
          </w:rPr>
          <w:tab/>
          <w:delText>.2.1</w:delText>
        </w:r>
        <w:r w:rsidDel="00CE25B7">
          <w:rPr>
            <w:sz w:val="23"/>
          </w:rPr>
          <w:tab/>
        </w:r>
        <w:r w:rsidDel="00CE25B7">
          <w:rPr>
            <w:sz w:val="23"/>
          </w:rPr>
          <w:tab/>
        </w:r>
        <w:r w:rsidDel="00CE25B7">
          <w:rPr>
            <w:sz w:val="23"/>
          </w:rPr>
          <w:tab/>
        </w:r>
      </w:del>
      <w:del w:id="809" w:author="Heidi Clevett" w:date="2024-03-12T12:59:00Z">
        <w:r w:rsidDel="00B9187E">
          <w:rPr>
            <w:sz w:val="23"/>
          </w:rPr>
          <w:delText xml:space="preserve">Tropical storm warning at ... UTC. Hurricane ... </w:delText>
        </w:r>
        <w:r w:rsidDel="00B9187E">
          <w:rPr>
            <w:i/>
            <w:sz w:val="23"/>
          </w:rPr>
          <w:delText>(name)</w:delText>
        </w:r>
        <w:r w:rsidDel="00B9187E">
          <w:rPr>
            <w:sz w:val="23"/>
          </w:rPr>
          <w:delText xml:space="preserve"> / tropical cyclone / tornado /</w:delText>
        </w:r>
      </w:del>
    </w:p>
    <w:p w14:paraId="13CF621B" w14:textId="30DE8068" w:rsidR="000A7CDE" w:rsidDel="00B9187E" w:rsidRDefault="000A7CDE" w:rsidP="00B9187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10" w:author="Heidi Clevett" w:date="2024-03-12T12:59:00Z"/>
          <w:sz w:val="23"/>
        </w:rPr>
        <w:pPrChange w:id="811" w:author="Heidi Clevett" w:date="2024-03-12T12:59:00Z">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1080" w:hanging="1080"/>
          </w:pPr>
        </w:pPrChange>
      </w:pPr>
      <w:del w:id="812" w:author="Heidi Clevett" w:date="2024-03-12T12:59:00Z">
        <w:r w:rsidDel="00B9187E">
          <w:rPr>
            <w:sz w:val="23"/>
          </w:rPr>
          <w:tab/>
        </w:r>
        <w:r w:rsidDel="00B9187E">
          <w:rPr>
            <w:sz w:val="23"/>
          </w:rPr>
          <w:tab/>
        </w:r>
        <w:r w:rsidDel="00B9187E">
          <w:rPr>
            <w:sz w:val="23"/>
          </w:rPr>
          <w:tab/>
          <w:delText>willy-willy / typhoon / ... with central pressure of ... millibars/hectopascals located in position ... .</w:delText>
        </w:r>
      </w:del>
    </w:p>
    <w:p w14:paraId="15F35B03" w14:textId="4090CF86" w:rsidR="000A7CDE" w:rsidDel="00B9187E" w:rsidRDefault="000A7CDE" w:rsidP="00B9187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13" w:author="Heidi Clevett" w:date="2024-03-12T12:59:00Z"/>
          <w:sz w:val="23"/>
        </w:rPr>
      </w:pPr>
      <w:del w:id="814" w:author="Heidi Clevett" w:date="2024-03-12T12:59:00Z">
        <w:r w:rsidDel="00B9187E">
          <w:rPr>
            <w:sz w:val="23"/>
          </w:rPr>
          <w:tab/>
        </w:r>
        <w:r w:rsidDel="00B9187E">
          <w:rPr>
            <w:sz w:val="23"/>
          </w:rPr>
          <w:tab/>
        </w:r>
        <w:r w:rsidDel="00B9187E">
          <w:rPr>
            <w:sz w:val="23"/>
          </w:rPr>
          <w:tab/>
        </w:r>
        <w:r w:rsidDel="00B9187E">
          <w:rPr>
            <w:sz w:val="23"/>
          </w:rPr>
          <w:tab/>
          <w:delText xml:space="preserve">Present movement ... </w:delText>
        </w:r>
        <w:r w:rsidDel="00B9187E">
          <w:rPr>
            <w:i/>
            <w:sz w:val="23"/>
          </w:rPr>
          <w:delText xml:space="preserve">(cardinal points) </w:delText>
        </w:r>
        <w:r w:rsidDel="00B9187E">
          <w:rPr>
            <w:sz w:val="23"/>
          </w:rPr>
          <w:delText>at ... knots. Winds of ... knots within radius</w:delText>
        </w:r>
      </w:del>
    </w:p>
    <w:p w14:paraId="33F73438" w14:textId="62055E9C" w:rsidR="000A7CDE" w:rsidDel="00B9187E" w:rsidRDefault="000A7CDE" w:rsidP="00B9187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15" w:author="Heidi Clevett" w:date="2024-03-12T12:59:00Z"/>
          <w:sz w:val="23"/>
        </w:rPr>
      </w:pPr>
      <w:del w:id="816" w:author="Heidi Clevett" w:date="2024-03-12T12:59:00Z">
        <w:r w:rsidDel="00B9187E">
          <w:rPr>
            <w:sz w:val="23"/>
          </w:rPr>
          <w:tab/>
        </w:r>
        <w:r w:rsidDel="00B9187E">
          <w:rPr>
            <w:sz w:val="23"/>
          </w:rPr>
          <w:tab/>
        </w:r>
        <w:r w:rsidDel="00B9187E">
          <w:rPr>
            <w:sz w:val="23"/>
          </w:rPr>
          <w:tab/>
        </w:r>
        <w:r w:rsidDel="00B9187E">
          <w:rPr>
            <w:sz w:val="23"/>
          </w:rPr>
          <w:tab/>
          <w:delText xml:space="preserve">of ... nautical miles of centre. Seas over ... metres. </w:delText>
        </w:r>
      </w:del>
    </w:p>
    <w:p w14:paraId="2D9B0FAD" w14:textId="030B83BB" w:rsidR="000A7CDE" w:rsidRDefault="000A7CDE" w:rsidP="00B9187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817" w:author="Heidi Clevett" w:date="2024-03-12T12:59:00Z">
        <w:r w:rsidDel="00B9187E">
          <w:rPr>
            <w:sz w:val="23"/>
          </w:rPr>
          <w:tab/>
        </w:r>
        <w:r w:rsidDel="00B9187E">
          <w:rPr>
            <w:sz w:val="23"/>
          </w:rPr>
          <w:tab/>
        </w:r>
        <w:r w:rsidDel="00B9187E">
          <w:rPr>
            <w:sz w:val="23"/>
          </w:rPr>
          <w:tab/>
        </w:r>
        <w:r w:rsidDel="00B9187E">
          <w:rPr>
            <w:sz w:val="23"/>
          </w:rPr>
          <w:tab/>
          <w:delText>Further information on VHF Channel ... / frequency ... (at ... UTC).</w:delText>
        </w:r>
      </w:del>
    </w:p>
    <w:p w14:paraId="30B536B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2FFEBC9" w14:textId="25A101B9" w:rsidR="000A7CDE" w:rsidDel="00711DEC"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18" w:author="Heidi Clevett" w:date="2024-03-12T13:13:00Z"/>
          <w:sz w:val="23"/>
        </w:rPr>
      </w:pPr>
      <w:del w:id="819" w:author="Heidi Clevett" w:date="2024-03-12T13:13:00Z">
        <w:r w:rsidDel="00711DEC">
          <w:rPr>
            <w:sz w:val="23"/>
          </w:rPr>
          <w:tab/>
          <w:delText>.1.8</w:delText>
        </w:r>
        <w:r w:rsidDel="00711DEC">
          <w:rPr>
            <w:sz w:val="23"/>
          </w:rPr>
          <w:tab/>
        </w:r>
        <w:r w:rsidDel="00711DEC">
          <w:rPr>
            <w:b/>
            <w:sz w:val="23"/>
          </w:rPr>
          <w:tab/>
          <w:delText>Meteorological information</w:delText>
        </w:r>
      </w:del>
    </w:p>
    <w:p w14:paraId="1F053C7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26EC53EE" w14:textId="1FF4FBF0"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20" w:author="Heidi Clevett" w:date="2024-03-12T13:13:00Z"/>
          <w:sz w:val="23"/>
        </w:rPr>
      </w:pPr>
      <w:r>
        <w:rPr>
          <w:sz w:val="23"/>
        </w:rPr>
        <w:tab/>
        <w:t>.1</w:t>
      </w:r>
      <w:r>
        <w:rPr>
          <w:sz w:val="23"/>
        </w:rPr>
        <w:tab/>
      </w:r>
      <w:r>
        <w:rPr>
          <w:sz w:val="23"/>
        </w:rPr>
        <w:tab/>
      </w:r>
      <w:del w:id="821" w:author="Heidi Clevett" w:date="2024-03-12T13:13:00Z">
        <w:r w:rsidDel="00711DEC">
          <w:rPr>
            <w:sz w:val="23"/>
          </w:rPr>
          <w:delText>Position of tropical storm ...</w:delText>
        </w:r>
        <w:r w:rsidDel="00711DEC">
          <w:rPr>
            <w:i/>
            <w:sz w:val="23"/>
          </w:rPr>
          <w:delText xml:space="preserve"> (name) </w:delText>
        </w:r>
        <w:r w:rsidDel="00711DEC">
          <w:rPr>
            <w:sz w:val="23"/>
          </w:rPr>
          <w:delText xml:space="preserve">..., path  ... </w:delText>
        </w:r>
        <w:r w:rsidDel="00711DEC">
          <w:rPr>
            <w:i/>
            <w:sz w:val="23"/>
          </w:rPr>
          <w:delText>(cardinal points)</w:delText>
        </w:r>
        <w:r w:rsidDel="00711DEC">
          <w:rPr>
            <w:sz w:val="23"/>
          </w:rPr>
          <w:delText xml:space="preserve">, </w:delText>
        </w:r>
      </w:del>
    </w:p>
    <w:p w14:paraId="535C90A0" w14:textId="73330CD3"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22" w:author="Heidi Clevett" w:date="2024-03-12T13:13:00Z"/>
          <w:sz w:val="23"/>
        </w:rPr>
      </w:pPr>
      <w:del w:id="823" w:author="Heidi Clevett" w:date="2024-03-12T13:13:00Z">
        <w:r w:rsidDel="00711DEC">
          <w:rPr>
            <w:sz w:val="23"/>
          </w:rPr>
          <w:tab/>
        </w:r>
        <w:r w:rsidDel="00711DEC">
          <w:rPr>
            <w:sz w:val="23"/>
          </w:rPr>
          <w:tab/>
        </w:r>
        <w:r w:rsidDel="00711DEC">
          <w:rPr>
            <w:sz w:val="23"/>
          </w:rPr>
          <w:tab/>
          <w:delText>speed of advance ... knots.</w:delText>
        </w:r>
      </w:del>
    </w:p>
    <w:p w14:paraId="212528B0" w14:textId="5989970E"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24" w:author="Heidi Clevett" w:date="2024-03-12T13:13:00Z"/>
          <w:sz w:val="23"/>
        </w:rPr>
      </w:pPr>
      <w:del w:id="825" w:author="Heidi Clevett" w:date="2024-03-12T13:13:00Z">
        <w:r w:rsidDel="00711DEC">
          <w:rPr>
            <w:sz w:val="23"/>
          </w:rPr>
          <w:tab/>
          <w:delText>.2</w:delText>
        </w:r>
        <w:r w:rsidDel="00711DEC">
          <w:rPr>
            <w:sz w:val="23"/>
          </w:rPr>
          <w:tab/>
        </w:r>
        <w:r w:rsidDel="00711DEC">
          <w:rPr>
            <w:sz w:val="23"/>
          </w:rPr>
          <w:tab/>
          <w:delText>Wind direction ...</w:delText>
        </w:r>
        <w:r w:rsidDel="00711DEC">
          <w:rPr>
            <w:i/>
            <w:sz w:val="23"/>
          </w:rPr>
          <w:delText>(cardinal points)</w:delText>
        </w:r>
        <w:r w:rsidDel="00711DEC">
          <w:rPr>
            <w:sz w:val="23"/>
          </w:rPr>
          <w:delText>, force Beaufort ... in position ... .</w:delText>
        </w:r>
      </w:del>
    </w:p>
    <w:p w14:paraId="2996A442" w14:textId="35E3E28A"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26" w:author="Heidi Clevett" w:date="2024-03-12T13:13:00Z"/>
          <w:sz w:val="23"/>
        </w:rPr>
      </w:pPr>
      <w:del w:id="827" w:author="Heidi Clevett" w:date="2024-03-12T13:13:00Z">
        <w:r w:rsidDel="00711DEC">
          <w:rPr>
            <w:sz w:val="23"/>
          </w:rPr>
          <w:tab/>
          <w:delText>.3</w:delText>
        </w:r>
        <w:r w:rsidDel="00711DEC">
          <w:rPr>
            <w:sz w:val="23"/>
          </w:rPr>
          <w:tab/>
        </w:r>
        <w:r w:rsidDel="00711DEC">
          <w:rPr>
            <w:sz w:val="23"/>
          </w:rPr>
          <w:tab/>
          <w:delText>Wind is backing / veering and increasing / decreasing.</w:delText>
        </w:r>
      </w:del>
    </w:p>
    <w:p w14:paraId="132833EC" w14:textId="1DA08E94"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28" w:author="Heidi Clevett" w:date="2024-03-12T13:13:00Z"/>
          <w:sz w:val="23"/>
        </w:rPr>
      </w:pPr>
      <w:del w:id="829" w:author="Heidi Clevett" w:date="2024-03-12T13:13:00Z">
        <w:r w:rsidDel="00711DEC">
          <w:rPr>
            <w:sz w:val="23"/>
          </w:rPr>
          <w:tab/>
          <w:delText>.4</w:delText>
        </w:r>
        <w:r w:rsidDel="00711DEC">
          <w:rPr>
            <w:sz w:val="23"/>
          </w:rPr>
          <w:tab/>
        </w:r>
        <w:r w:rsidDel="00711DEC">
          <w:rPr>
            <w:sz w:val="23"/>
          </w:rPr>
          <w:tab/>
          <w:delText xml:space="preserve">Wind is expected to increase / decrease in position ... to force Beaufort ...  </w:delText>
        </w:r>
      </w:del>
    </w:p>
    <w:p w14:paraId="085CA434" w14:textId="636C1E6B"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30" w:author="Heidi Clevett" w:date="2024-03-12T13:13:00Z"/>
          <w:sz w:val="23"/>
        </w:rPr>
      </w:pPr>
      <w:del w:id="831" w:author="Heidi Clevett" w:date="2024-03-12T13:13:00Z">
        <w:r w:rsidDel="00711DEC">
          <w:rPr>
            <w:sz w:val="23"/>
          </w:rPr>
          <w:tab/>
        </w:r>
        <w:r w:rsidDel="00711DEC">
          <w:rPr>
            <w:sz w:val="23"/>
          </w:rPr>
          <w:tab/>
        </w:r>
        <w:r w:rsidDel="00711DEC">
          <w:rPr>
            <w:sz w:val="23"/>
          </w:rPr>
          <w:tab/>
          <w:delText>within the next... hours.</w:delText>
        </w:r>
      </w:del>
    </w:p>
    <w:p w14:paraId="65140C98" w14:textId="05F334FC"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32" w:author="Heidi Clevett" w:date="2024-03-12T13:13:00Z"/>
          <w:sz w:val="23"/>
        </w:rPr>
      </w:pPr>
      <w:del w:id="833" w:author="Heidi Clevett" w:date="2024-03-12T13:13:00Z">
        <w:r w:rsidDel="00711DEC">
          <w:rPr>
            <w:sz w:val="23"/>
          </w:rPr>
          <w:tab/>
          <w:delText>.5</w:delText>
        </w:r>
        <w:r w:rsidDel="00711DEC">
          <w:rPr>
            <w:sz w:val="23"/>
          </w:rPr>
          <w:tab/>
        </w:r>
        <w:r w:rsidDel="00711DEC">
          <w:rPr>
            <w:sz w:val="23"/>
          </w:rPr>
          <w:tab/>
          <w:delText xml:space="preserve">Visibility in position ...   </w:delText>
        </w:r>
      </w:del>
    </w:p>
    <w:p w14:paraId="4D341BC7" w14:textId="01E00A46"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34" w:author="Heidi Clevett" w:date="2024-03-12T13:13:00Z"/>
          <w:sz w:val="23"/>
        </w:rPr>
      </w:pPr>
      <w:del w:id="835" w:author="Heidi Clevett" w:date="2024-03-12T13:13:00Z">
        <w:r w:rsidDel="00711DEC">
          <w:rPr>
            <w:sz w:val="23"/>
          </w:rPr>
          <w:lastRenderedPageBreak/>
          <w:tab/>
        </w:r>
        <w:r w:rsidDel="00711DEC">
          <w:rPr>
            <w:sz w:val="23"/>
          </w:rPr>
          <w:tab/>
        </w:r>
        <w:r w:rsidDel="00711DEC">
          <w:rPr>
            <w:sz w:val="23"/>
          </w:rPr>
          <w:tab/>
        </w:r>
        <w:r w:rsidDel="00711DEC">
          <w:rPr>
            <w:sz w:val="23"/>
          </w:rPr>
          <w:tab/>
          <w:delText>~ ... metres / nautical miles.</w:delText>
        </w:r>
      </w:del>
    </w:p>
    <w:p w14:paraId="631A8518" w14:textId="3B72EF88"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36" w:author="Heidi Clevett" w:date="2024-03-12T13:13:00Z"/>
          <w:sz w:val="23"/>
        </w:rPr>
      </w:pPr>
      <w:del w:id="837" w:author="Heidi Clevett" w:date="2024-03-12T13:13:00Z">
        <w:r w:rsidDel="00711DEC">
          <w:rPr>
            <w:sz w:val="23"/>
          </w:rPr>
          <w:tab/>
        </w:r>
        <w:r w:rsidDel="00711DEC">
          <w:rPr>
            <w:sz w:val="23"/>
          </w:rPr>
          <w:tab/>
        </w:r>
        <w:r w:rsidDel="00711DEC">
          <w:rPr>
            <w:sz w:val="23"/>
          </w:rPr>
          <w:tab/>
        </w:r>
        <w:r w:rsidDel="00711DEC">
          <w:rPr>
            <w:sz w:val="23"/>
          </w:rPr>
          <w:tab/>
          <w:delText>~ reduced by mist / fog / snow / dust / rain / ... .</w:delText>
        </w:r>
      </w:del>
    </w:p>
    <w:p w14:paraId="0B70E7D4" w14:textId="3D4A802B"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38" w:author="Heidi Clevett" w:date="2024-03-12T13:13:00Z"/>
          <w:sz w:val="23"/>
        </w:rPr>
      </w:pPr>
      <w:del w:id="839" w:author="Heidi Clevett" w:date="2024-03-12T13:13:00Z">
        <w:r w:rsidDel="00711DEC">
          <w:rPr>
            <w:sz w:val="23"/>
          </w:rPr>
          <w:tab/>
        </w:r>
        <w:r w:rsidDel="00711DEC">
          <w:rPr>
            <w:sz w:val="23"/>
          </w:rPr>
          <w:tab/>
        </w:r>
        <w:r w:rsidDel="00711DEC">
          <w:rPr>
            <w:sz w:val="23"/>
          </w:rPr>
          <w:tab/>
        </w:r>
        <w:r w:rsidDel="00711DEC">
          <w:rPr>
            <w:sz w:val="23"/>
          </w:rPr>
          <w:tab/>
          <w:delText xml:space="preserve">~ expected to increase / decrease to ... metres / nautical miles </w:delText>
        </w:r>
      </w:del>
    </w:p>
    <w:p w14:paraId="057A5808" w14:textId="6DEB036B"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40" w:author="Heidi Clevett" w:date="2024-03-12T13:13:00Z"/>
          <w:sz w:val="23"/>
        </w:rPr>
      </w:pPr>
      <w:del w:id="841" w:author="Heidi Clevett" w:date="2024-03-12T13:13:00Z">
        <w:r w:rsidDel="00711DEC">
          <w:rPr>
            <w:sz w:val="23"/>
          </w:rPr>
          <w:tab/>
        </w:r>
        <w:r w:rsidDel="00711DEC">
          <w:rPr>
            <w:sz w:val="23"/>
          </w:rPr>
          <w:tab/>
        </w:r>
        <w:r w:rsidDel="00711DEC">
          <w:rPr>
            <w:sz w:val="23"/>
          </w:rPr>
          <w:tab/>
        </w:r>
        <w:r w:rsidDel="00711DEC">
          <w:rPr>
            <w:sz w:val="23"/>
          </w:rPr>
          <w:tab/>
          <w:delText xml:space="preserve">   within the next ...  hours.</w:delText>
        </w:r>
      </w:del>
    </w:p>
    <w:p w14:paraId="418FDE3B" w14:textId="4B24FEE5"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42" w:author="Heidi Clevett" w:date="2024-03-12T13:13:00Z"/>
          <w:sz w:val="23"/>
        </w:rPr>
      </w:pPr>
      <w:del w:id="843" w:author="Heidi Clevett" w:date="2024-03-12T13:13:00Z">
        <w:r w:rsidDel="00711DEC">
          <w:rPr>
            <w:sz w:val="23"/>
          </w:rPr>
          <w:tab/>
          <w:delText>.6</w:delText>
        </w:r>
        <w:r w:rsidDel="00711DEC">
          <w:rPr>
            <w:sz w:val="23"/>
          </w:rPr>
          <w:tab/>
        </w:r>
        <w:r w:rsidDel="00711DEC">
          <w:rPr>
            <w:sz w:val="23"/>
          </w:rPr>
          <w:tab/>
          <w:delText xml:space="preserve">Sea / swell in position ... </w:delText>
        </w:r>
      </w:del>
    </w:p>
    <w:p w14:paraId="474D6788" w14:textId="4DC02BF7"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44" w:author="Heidi Clevett" w:date="2024-03-12T13:13:00Z"/>
          <w:sz w:val="23"/>
        </w:rPr>
      </w:pPr>
      <w:del w:id="845" w:author="Heidi Clevett" w:date="2024-03-12T13:13:00Z">
        <w:r w:rsidDel="00711DEC">
          <w:rPr>
            <w:sz w:val="23"/>
          </w:rPr>
          <w:tab/>
        </w:r>
        <w:r w:rsidDel="00711DEC">
          <w:rPr>
            <w:sz w:val="23"/>
          </w:rPr>
          <w:tab/>
        </w:r>
        <w:r w:rsidDel="00711DEC">
          <w:rPr>
            <w:sz w:val="23"/>
          </w:rPr>
          <w:tab/>
        </w:r>
        <w:r w:rsidDel="00711DEC">
          <w:rPr>
            <w:sz w:val="23"/>
          </w:rPr>
          <w:tab/>
          <w:delText>~ ... metres from ...</w:delText>
        </w:r>
        <w:r w:rsidDel="00711DEC">
          <w:rPr>
            <w:i/>
            <w:sz w:val="23"/>
          </w:rPr>
          <w:delText>(cardinal points)</w:delText>
        </w:r>
        <w:r w:rsidDel="00711DEC">
          <w:rPr>
            <w:sz w:val="23"/>
          </w:rPr>
          <w:delText>.</w:delText>
        </w:r>
      </w:del>
    </w:p>
    <w:p w14:paraId="7F89AE09" w14:textId="62B1CA17"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46" w:author="Heidi Clevett" w:date="2024-03-12T13:13:00Z"/>
          <w:sz w:val="23"/>
        </w:rPr>
      </w:pPr>
      <w:del w:id="847" w:author="Heidi Clevett" w:date="2024-03-12T13:13:00Z">
        <w:r w:rsidDel="00711DEC">
          <w:rPr>
            <w:sz w:val="23"/>
          </w:rPr>
          <w:tab/>
        </w:r>
        <w:r w:rsidDel="00711DEC">
          <w:rPr>
            <w:sz w:val="23"/>
          </w:rPr>
          <w:tab/>
        </w:r>
        <w:r w:rsidDel="00711DEC">
          <w:rPr>
            <w:sz w:val="23"/>
          </w:rPr>
          <w:tab/>
        </w:r>
        <w:r w:rsidDel="00711DEC">
          <w:rPr>
            <w:sz w:val="23"/>
          </w:rPr>
          <w:tab/>
          <w:delText>~  expected to increase / decrease within the  next ... hours.</w:delText>
        </w:r>
      </w:del>
    </w:p>
    <w:p w14:paraId="5FE6831B" w14:textId="538B289B" w:rsidR="000A7CDE"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848" w:author="Heidi Clevett" w:date="2024-03-12T13:13:00Z">
        <w:r w:rsidDel="00711DEC">
          <w:rPr>
            <w:sz w:val="23"/>
          </w:rPr>
          <w:tab/>
          <w:delText>.7</w:delText>
        </w:r>
        <w:r w:rsidDel="00711DEC">
          <w:rPr>
            <w:sz w:val="23"/>
          </w:rPr>
          <w:tab/>
        </w:r>
        <w:r w:rsidDel="00711DEC">
          <w:rPr>
            <w:sz w:val="23"/>
          </w:rPr>
          <w:tab/>
          <w:delText>Icing is expected / not expected  in area ... .</w:delText>
        </w:r>
      </w:del>
    </w:p>
    <w:p w14:paraId="29409C1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2EB207A9" w14:textId="1062686C" w:rsidR="000A7CDE" w:rsidDel="00711DEC"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49" w:author="Heidi Clevett" w:date="2024-03-12T13:17:00Z"/>
          <w:sz w:val="23"/>
        </w:rPr>
      </w:pPr>
      <w:r>
        <w:rPr>
          <w:sz w:val="23"/>
        </w:rPr>
        <w:tab/>
        <w:t>.1.9</w:t>
      </w:r>
      <w:r>
        <w:rPr>
          <w:sz w:val="23"/>
        </w:rPr>
        <w:tab/>
      </w:r>
      <w:r>
        <w:rPr>
          <w:sz w:val="23"/>
        </w:rPr>
        <w:tab/>
      </w:r>
      <w:del w:id="850" w:author="Heidi Clevett" w:date="2024-03-12T13:17:00Z">
        <w:r w:rsidDel="00711DEC">
          <w:rPr>
            <w:b/>
            <w:sz w:val="23"/>
          </w:rPr>
          <w:delText>Meteorological questions and answers</w:delText>
        </w:r>
      </w:del>
    </w:p>
    <w:p w14:paraId="7EDCB349" w14:textId="2A4CB0DB" w:rsidR="000A7CDE" w:rsidRDefault="000A7CDE" w:rsidP="00711DEC">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851" w:author="Heidi Clevett" w:date="2024-03-12T13:17:00Z">
        <w:r w:rsidDel="00711DEC">
          <w:rPr>
            <w:sz w:val="23"/>
          </w:rPr>
          <w:tab/>
        </w:r>
        <w:r w:rsidDel="00711DEC">
          <w:rPr>
            <w:sz w:val="23"/>
          </w:rPr>
          <w:tab/>
        </w:r>
        <w:r w:rsidDel="00711DEC">
          <w:rPr>
            <w:sz w:val="23"/>
          </w:rPr>
          <w:tab/>
          <w:delText>See A1/3.1 “Meteorological and hydrological conditions”</w:delText>
        </w:r>
      </w:del>
    </w:p>
    <w:p w14:paraId="73D6F00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7C2333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0330778" w14:textId="00CBCE9E"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w:t>
      </w:r>
      <w:r>
        <w:rPr>
          <w:b/>
          <w:sz w:val="23"/>
        </w:rPr>
        <w:tab/>
      </w:r>
      <w:r>
        <w:rPr>
          <w:b/>
          <w:sz w:val="23"/>
        </w:rPr>
        <w:tab/>
        <w:t xml:space="preserve">Navigational assistance </w:t>
      </w:r>
      <w:del w:id="852" w:author="Heidi Clevett" w:date="2024-03-12T13:28:00Z">
        <w:r w:rsidDel="00AE5C83">
          <w:rPr>
            <w:b/>
            <w:sz w:val="23"/>
          </w:rPr>
          <w:delText>service</w:delText>
        </w:r>
      </w:del>
    </w:p>
    <w:p w14:paraId="10B23534" w14:textId="695F93DC" w:rsidR="000A7CDE" w:rsidRDefault="000A7CDE">
      <w:pPr>
        <w:tabs>
          <w:tab w:val="left" w:pos="360"/>
          <w:tab w:val="left" w:pos="810"/>
          <w:tab w:val="left" w:pos="126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720" w:hanging="360"/>
        <w:rPr>
          <w:sz w:val="23"/>
        </w:rPr>
      </w:pPr>
      <w:r>
        <w:rPr>
          <w:sz w:val="23"/>
        </w:rPr>
        <w:tab/>
      </w:r>
      <w:del w:id="853" w:author="Heidi Clevett" w:date="2024-03-12T13:28:00Z">
        <w:r w:rsidDel="00AE5C83">
          <w:rPr>
            <w:sz w:val="23"/>
          </w:rPr>
          <w:delText>Shore based pilotage by navigational assistance service: see also A1/6.4 .3.18 to .3.21</w:delText>
        </w:r>
      </w:del>
    </w:p>
    <w:p w14:paraId="1FAFBE9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4308C1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.2.1</w:t>
      </w:r>
      <w:r>
        <w:rPr>
          <w:sz w:val="23"/>
        </w:rPr>
        <w:tab/>
      </w:r>
      <w:r>
        <w:rPr>
          <w:sz w:val="23"/>
        </w:rPr>
        <w:tab/>
      </w:r>
      <w:r>
        <w:rPr>
          <w:b/>
          <w:sz w:val="23"/>
        </w:rPr>
        <w:t xml:space="preserve">Request </w:t>
      </w:r>
      <w:del w:id="854" w:author="Heidi Clevett" w:date="2024-03-12T13:44:00Z">
        <w:r w:rsidDel="00AC4DE4">
          <w:rPr>
            <w:b/>
            <w:sz w:val="23"/>
          </w:rPr>
          <w:delText xml:space="preserve"> and identification</w:delText>
        </w:r>
      </w:del>
    </w:p>
    <w:p w14:paraId="457C10C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439C4669" w14:textId="28C0FA4F" w:rsidR="000A7CDE" w:rsidDel="00FC0E6C"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55" w:author="Heidi Clevett" w:date="2024-03-12T13:39:00Z"/>
          <w:sz w:val="23"/>
        </w:rPr>
      </w:pPr>
      <w:del w:id="856" w:author="Heidi Clevett" w:date="2024-03-12T13:39:00Z">
        <w:r w:rsidDel="00FC0E6C">
          <w:rPr>
            <w:sz w:val="23"/>
          </w:rPr>
          <w:tab/>
          <w:delText>.1</w:delText>
        </w:r>
        <w:r w:rsidDel="00FC0E6C">
          <w:rPr>
            <w:sz w:val="23"/>
          </w:rPr>
          <w:tab/>
        </w:r>
        <w:r w:rsidDel="00FC0E6C">
          <w:rPr>
            <w:sz w:val="23"/>
          </w:rPr>
          <w:tab/>
          <w:delText>Is shore based radar assistance available?</w:delText>
        </w:r>
      </w:del>
    </w:p>
    <w:p w14:paraId="5D45F2C0" w14:textId="19477137" w:rsidR="000A7CDE" w:rsidDel="00FC0E6C" w:rsidRDefault="000A7CDE">
      <w:pPr>
        <w:pStyle w:val="BodyText2"/>
        <w:tabs>
          <w:tab w:val="left" w:pos="1"/>
          <w:tab w:val="left" w:pos="36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rPr>
          <w:del w:id="857" w:author="Heidi Clevett" w:date="2024-03-12T13:39:00Z"/>
          <w:b w:val="0"/>
          <w:bCs/>
        </w:rPr>
      </w:pPr>
      <w:del w:id="858" w:author="Heidi Clevett" w:date="2024-03-12T13:39:00Z">
        <w:r w:rsidDel="00FC0E6C">
          <w:rPr>
            <w:b w:val="0"/>
            <w:bCs/>
          </w:rPr>
          <w:tab/>
          <w:delText>.1.1</w:delText>
        </w:r>
        <w:r w:rsidDel="00FC0E6C">
          <w:rPr>
            <w:b w:val="0"/>
            <w:bCs/>
          </w:rPr>
          <w:tab/>
        </w:r>
        <w:r w:rsidDel="00FC0E6C">
          <w:rPr>
            <w:b w:val="0"/>
            <w:bCs/>
          </w:rPr>
          <w:tab/>
          <w:delText>Yes, shore based radar assistance is available.</w:delText>
        </w:r>
      </w:del>
    </w:p>
    <w:p w14:paraId="5F7E89F6" w14:textId="234B2193" w:rsidR="000A7CDE" w:rsidDel="00FC0E6C"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59" w:author="Heidi Clevett" w:date="2024-03-12T13:39:00Z"/>
          <w:sz w:val="23"/>
        </w:rPr>
      </w:pPr>
      <w:del w:id="860" w:author="Heidi Clevett" w:date="2024-03-12T13:39:00Z">
        <w:r w:rsidDel="00FC0E6C">
          <w:rPr>
            <w:sz w:val="23"/>
          </w:rPr>
          <w:tab/>
          <w:delText>.1.2</w:delText>
        </w:r>
        <w:r w:rsidDel="00FC0E6C">
          <w:rPr>
            <w:sz w:val="23"/>
          </w:rPr>
          <w:tab/>
        </w:r>
        <w:r w:rsidDel="00FC0E6C">
          <w:rPr>
            <w:sz w:val="23"/>
          </w:rPr>
          <w:tab/>
        </w:r>
        <w:r w:rsidDel="00FC0E6C">
          <w:rPr>
            <w:sz w:val="23"/>
          </w:rPr>
          <w:tab/>
          <w:delText>No, shore based radar assistance is not available.</w:delText>
        </w:r>
      </w:del>
    </w:p>
    <w:p w14:paraId="147F96E2" w14:textId="205CB345"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861" w:author="Heidi Clevett" w:date="2024-03-12T13:40:00Z">
        <w:r w:rsidDel="00FC0E6C">
          <w:rPr>
            <w:sz w:val="23"/>
          </w:rPr>
          <w:tab/>
          <w:delText>.2</w:delText>
        </w:r>
        <w:r w:rsidDel="00FC0E6C">
          <w:rPr>
            <w:sz w:val="23"/>
          </w:rPr>
          <w:tab/>
        </w:r>
        <w:r w:rsidDel="00FC0E6C">
          <w:rPr>
            <w:sz w:val="23"/>
          </w:rPr>
          <w:tab/>
          <w:delText>Shore based radar assistance is available from ... to ... UTC</w:delText>
        </w:r>
      </w:del>
      <w:r>
        <w:rPr>
          <w:sz w:val="23"/>
        </w:rPr>
        <w:t xml:space="preserve">. </w:t>
      </w:r>
    </w:p>
    <w:p w14:paraId="7DCC20E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w:t>
      </w:r>
      <w:r>
        <w:rPr>
          <w:sz w:val="23"/>
        </w:rPr>
        <w:tab/>
      </w:r>
      <w:r>
        <w:rPr>
          <w:sz w:val="23"/>
        </w:rPr>
        <w:tab/>
        <w:t>Do you require navigational assistance to reach ... ?</w:t>
      </w:r>
    </w:p>
    <w:p w14:paraId="1B16749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.3.1</w:t>
      </w:r>
      <w:r>
        <w:rPr>
          <w:sz w:val="23"/>
        </w:rPr>
        <w:tab/>
      </w:r>
      <w:r>
        <w:rPr>
          <w:sz w:val="23"/>
        </w:rPr>
        <w:tab/>
      </w:r>
      <w:r>
        <w:rPr>
          <w:sz w:val="23"/>
        </w:rPr>
        <w:tab/>
        <w:t>Yes, I require navigational assistance.</w:t>
      </w:r>
    </w:p>
    <w:p w14:paraId="478298E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.3.2</w:t>
      </w:r>
      <w:r>
        <w:rPr>
          <w:sz w:val="23"/>
        </w:rPr>
        <w:tab/>
      </w:r>
      <w:r>
        <w:rPr>
          <w:sz w:val="23"/>
        </w:rPr>
        <w:tab/>
      </w:r>
      <w:r>
        <w:rPr>
          <w:sz w:val="23"/>
        </w:rPr>
        <w:tab/>
        <w:t xml:space="preserve"> No, I do not require   navigational assistance.</w:t>
      </w:r>
    </w:p>
    <w:p w14:paraId="78306833" w14:textId="293EBE24"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62" w:author="Heidi Clevett" w:date="2024-03-12T13:52:00Z"/>
          <w:sz w:val="23"/>
        </w:rPr>
      </w:pPr>
      <w:del w:id="863" w:author="Heidi Clevett" w:date="2024-03-12T13:52:00Z">
        <w:r w:rsidDel="00AC4DE4">
          <w:rPr>
            <w:sz w:val="23"/>
          </w:rPr>
          <w:tab/>
          <w:delText>.4</w:delText>
        </w:r>
        <w:r w:rsidDel="00AC4DE4">
          <w:rPr>
            <w:sz w:val="23"/>
          </w:rPr>
          <w:tab/>
        </w:r>
        <w:r w:rsidDel="00AC4DE4">
          <w:rPr>
            <w:sz w:val="23"/>
          </w:rPr>
          <w:tab/>
          <w:delText>What is your position?</w:delText>
        </w:r>
      </w:del>
    </w:p>
    <w:p w14:paraId="741A52A7" w14:textId="19D05C9A"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64" w:author="Heidi Clevett" w:date="2024-03-12T13:52:00Z"/>
          <w:sz w:val="23"/>
        </w:rPr>
      </w:pPr>
      <w:del w:id="865" w:author="Heidi Clevett" w:date="2024-03-12T13:52:00Z">
        <w:r w:rsidDel="00AC4DE4">
          <w:rPr>
            <w:sz w:val="23"/>
          </w:rPr>
          <w:tab/>
          <w:delText>.4.1</w:delText>
        </w:r>
        <w:r w:rsidDel="00AC4DE4">
          <w:rPr>
            <w:sz w:val="23"/>
          </w:rPr>
          <w:tab/>
        </w:r>
        <w:r w:rsidDel="00AC4DE4">
          <w:rPr>
            <w:sz w:val="23"/>
          </w:rPr>
          <w:tab/>
        </w:r>
        <w:r w:rsidDel="00AC4DE4">
          <w:rPr>
            <w:sz w:val="23"/>
          </w:rPr>
          <w:tab/>
          <w:delText>My position is bearing ... degrees ..., distance ... kilometres / nautical miles from ... .</w:delText>
        </w:r>
      </w:del>
    </w:p>
    <w:p w14:paraId="30E1C0B0" w14:textId="044FBAB8"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66" w:author="Heidi Clevett" w:date="2024-03-12T13:52:00Z"/>
          <w:sz w:val="23"/>
        </w:rPr>
      </w:pPr>
      <w:del w:id="867" w:author="Heidi Clevett" w:date="2024-03-12T13:52:00Z">
        <w:r w:rsidDel="00AC4DE4">
          <w:rPr>
            <w:sz w:val="23"/>
          </w:rPr>
          <w:tab/>
          <w:delText>.5</w:delText>
        </w:r>
        <w:r w:rsidDel="00AC4DE4">
          <w:rPr>
            <w:sz w:val="23"/>
          </w:rPr>
          <w:tab/>
        </w:r>
        <w:r w:rsidDel="00AC4DE4">
          <w:rPr>
            <w:sz w:val="23"/>
          </w:rPr>
          <w:tab/>
          <w:delText>How was your position obtained?</w:delText>
        </w:r>
      </w:del>
    </w:p>
    <w:p w14:paraId="5FA9E8B1" w14:textId="06D18D83"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68" w:author="Heidi Clevett" w:date="2024-03-12T13:52:00Z"/>
          <w:sz w:val="23"/>
        </w:rPr>
      </w:pPr>
      <w:del w:id="869" w:author="Heidi Clevett" w:date="2024-03-12T13:52:00Z">
        <w:r w:rsidDel="00AC4DE4">
          <w:rPr>
            <w:sz w:val="23"/>
          </w:rPr>
          <w:tab/>
          <w:delText>.5.1</w:delText>
        </w:r>
        <w:r w:rsidDel="00AC4DE4">
          <w:rPr>
            <w:sz w:val="23"/>
          </w:rPr>
          <w:tab/>
        </w:r>
        <w:r w:rsidDel="00AC4DE4">
          <w:rPr>
            <w:sz w:val="23"/>
          </w:rPr>
          <w:tab/>
        </w:r>
        <w:r w:rsidDel="00AC4DE4">
          <w:rPr>
            <w:sz w:val="23"/>
          </w:rPr>
          <w:tab/>
          <w:delText xml:space="preserve">My position was obtained by GPS / RADAR / cross-bearing / </w:delText>
        </w:r>
      </w:del>
    </w:p>
    <w:p w14:paraId="1450B674" w14:textId="07A7D5D9" w:rsidR="000A7CDE" w:rsidDel="00AC4DE4" w:rsidRDefault="000A7CDE">
      <w:pPr>
        <w:pStyle w:val="BodyText2"/>
        <w:tabs>
          <w:tab w:val="left" w:pos="1"/>
          <w:tab w:val="left" w:pos="36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rPr>
          <w:del w:id="870" w:author="Heidi Clevett" w:date="2024-03-12T13:52:00Z"/>
          <w:b w:val="0"/>
          <w:bCs/>
        </w:rPr>
      </w:pPr>
      <w:del w:id="871" w:author="Heidi Clevett" w:date="2024-03-12T13:52:00Z">
        <w:r w:rsidDel="00AC4DE4">
          <w:rPr>
            <w:b w:val="0"/>
            <w:bCs/>
          </w:rPr>
          <w:tab/>
        </w:r>
        <w:r w:rsidDel="00AC4DE4">
          <w:rPr>
            <w:b w:val="0"/>
            <w:bCs/>
          </w:rPr>
          <w:tab/>
        </w:r>
        <w:r w:rsidDel="00AC4DE4">
          <w:rPr>
            <w:b w:val="0"/>
            <w:bCs/>
          </w:rPr>
          <w:tab/>
          <w:delText xml:space="preserve">astronomical observation / ... </w:delText>
        </w:r>
      </w:del>
    </w:p>
    <w:p w14:paraId="7774460C" w14:textId="073EF8FA"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72" w:author="Heidi Clevett" w:date="2024-03-12T13:52:00Z"/>
          <w:sz w:val="23"/>
        </w:rPr>
      </w:pPr>
      <w:del w:id="873" w:author="Heidi Clevett" w:date="2024-03-12T13:52:00Z">
        <w:r w:rsidDel="00AC4DE4">
          <w:rPr>
            <w:sz w:val="23"/>
          </w:rPr>
          <w:tab/>
          <w:delText>.6</w:delText>
        </w:r>
        <w:r w:rsidDel="00AC4DE4">
          <w:rPr>
            <w:sz w:val="23"/>
          </w:rPr>
          <w:tab/>
        </w:r>
        <w:r w:rsidDel="00AC4DE4">
          <w:rPr>
            <w:sz w:val="23"/>
          </w:rPr>
          <w:tab/>
          <w:delText>Repeat your position for identification.</w:delText>
        </w:r>
      </w:del>
    </w:p>
    <w:p w14:paraId="42B02642" w14:textId="2604990A"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74" w:author="Heidi Clevett" w:date="2024-03-12T13:52:00Z"/>
          <w:sz w:val="23"/>
        </w:rPr>
      </w:pPr>
      <w:del w:id="875" w:author="Heidi Clevett" w:date="2024-03-12T13:52:00Z">
        <w:r w:rsidDel="00AC4DE4">
          <w:rPr>
            <w:sz w:val="23"/>
          </w:rPr>
          <w:tab/>
          <w:delText>.7</w:delText>
        </w:r>
        <w:r w:rsidDel="00AC4DE4">
          <w:rPr>
            <w:sz w:val="23"/>
          </w:rPr>
          <w:tab/>
        </w:r>
        <w:r w:rsidDel="00AC4DE4">
          <w:rPr>
            <w:sz w:val="23"/>
          </w:rPr>
          <w:tab/>
          <w:delText>I have located you on my radar screen.</w:delText>
        </w:r>
      </w:del>
    </w:p>
    <w:p w14:paraId="7AB87B07" w14:textId="734DC9F5" w:rsidR="000A7CDE" w:rsidDel="00AC4DE4" w:rsidRDefault="000A7CDE">
      <w:pPr>
        <w:pStyle w:val="BodyText"/>
        <w:tabs>
          <w:tab w:val="left" w:pos="360"/>
          <w:tab w:val="left" w:pos="1080"/>
          <w:tab w:val="left" w:pos="1440"/>
          <w:tab w:val="left" w:pos="1800"/>
          <w:tab w:val="left" w:pos="2160"/>
          <w:tab w:val="left" w:pos="2520"/>
          <w:tab w:val="left" w:pos="2880"/>
          <w:tab w:val="left" w:pos="3600"/>
          <w:tab w:val="left" w:pos="4320"/>
          <w:tab w:val="left" w:pos="5040"/>
          <w:tab w:val="left" w:pos="6480"/>
          <w:tab w:val="left" w:pos="7200"/>
          <w:tab w:val="left" w:pos="7920"/>
          <w:tab w:val="left" w:pos="8640"/>
        </w:tabs>
        <w:rPr>
          <w:del w:id="876" w:author="Heidi Clevett" w:date="2024-03-12T13:52:00Z"/>
          <w:b w:val="0"/>
          <w:bCs/>
        </w:rPr>
      </w:pPr>
      <w:del w:id="877" w:author="Heidi Clevett" w:date="2024-03-12T13:52:00Z">
        <w:r w:rsidDel="00AC4DE4">
          <w:rPr>
            <w:b w:val="0"/>
            <w:bCs/>
          </w:rPr>
          <w:delText>.7.1</w:delText>
        </w:r>
        <w:r w:rsidDel="00AC4DE4">
          <w:rPr>
            <w:b w:val="0"/>
            <w:bCs/>
          </w:rPr>
          <w:tab/>
          <w:delText>Your position is bearing  ... degrees, distance ... kilometres / nautical miles from ... .</w:delText>
        </w:r>
      </w:del>
    </w:p>
    <w:p w14:paraId="1254BF92" w14:textId="48E01959"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78" w:author="Heidi Clevett" w:date="2024-03-12T13:52:00Z"/>
          <w:sz w:val="23"/>
        </w:rPr>
      </w:pPr>
      <w:del w:id="879" w:author="Heidi Clevett" w:date="2024-03-12T13:52:00Z">
        <w:r w:rsidDel="00AC4DE4">
          <w:rPr>
            <w:sz w:val="23"/>
          </w:rPr>
          <w:tab/>
          <w:delText>.8</w:delText>
        </w:r>
        <w:r w:rsidDel="00AC4DE4">
          <w:rPr>
            <w:sz w:val="23"/>
          </w:rPr>
          <w:tab/>
        </w:r>
        <w:r w:rsidDel="00AC4DE4">
          <w:rPr>
            <w:sz w:val="23"/>
          </w:rPr>
          <w:tab/>
          <w:delText>I cannot locate you on my radar screen.</w:delText>
        </w:r>
      </w:del>
    </w:p>
    <w:p w14:paraId="5845F99D" w14:textId="26C3AA4E"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80" w:author="Heidi Clevett" w:date="2024-03-12T13:52:00Z"/>
          <w:sz w:val="23"/>
        </w:rPr>
      </w:pPr>
      <w:del w:id="881" w:author="Heidi Clevett" w:date="2024-03-12T13:52:00Z">
        <w:r w:rsidDel="00AC4DE4">
          <w:rPr>
            <w:sz w:val="23"/>
          </w:rPr>
          <w:tab/>
          <w:delText>.9</w:delText>
        </w:r>
        <w:r w:rsidDel="00AC4DE4">
          <w:rPr>
            <w:sz w:val="23"/>
          </w:rPr>
          <w:tab/>
        </w:r>
        <w:r w:rsidDel="00AC4DE4">
          <w:rPr>
            <w:sz w:val="23"/>
          </w:rPr>
          <w:tab/>
          <w:delText>What is your present course and speed?</w:delText>
        </w:r>
      </w:del>
    </w:p>
    <w:p w14:paraId="0F85D102" w14:textId="51880CED"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82" w:author="Heidi Clevett" w:date="2024-03-12T13:52:00Z"/>
          <w:sz w:val="23"/>
        </w:rPr>
      </w:pPr>
      <w:del w:id="883" w:author="Heidi Clevett" w:date="2024-03-12T13:52:00Z">
        <w:r w:rsidDel="00AC4DE4">
          <w:rPr>
            <w:sz w:val="23"/>
          </w:rPr>
          <w:tab/>
          <w:delText>.9.1</w:delText>
        </w:r>
        <w:r w:rsidDel="00AC4DE4">
          <w:rPr>
            <w:sz w:val="23"/>
          </w:rPr>
          <w:tab/>
        </w:r>
        <w:r w:rsidDel="00AC4DE4">
          <w:rPr>
            <w:sz w:val="23"/>
          </w:rPr>
          <w:tab/>
        </w:r>
        <w:r w:rsidDel="00AC4DE4">
          <w:rPr>
            <w:sz w:val="23"/>
          </w:rPr>
          <w:tab/>
          <w:delText>My present course is  ... degrees, my speed is ... knots.</w:delText>
        </w:r>
      </w:del>
    </w:p>
    <w:p w14:paraId="1BAFEC75" w14:textId="10BFAF10"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84" w:author="Heidi Clevett" w:date="2024-03-12T13:52:00Z"/>
          <w:sz w:val="23"/>
        </w:rPr>
      </w:pPr>
      <w:del w:id="885" w:author="Heidi Clevett" w:date="2024-03-12T13:52:00Z">
        <w:r w:rsidDel="00AC4DE4">
          <w:rPr>
            <w:sz w:val="23"/>
          </w:rPr>
          <w:tab/>
          <w:delText>.10</w:delText>
        </w:r>
        <w:r w:rsidDel="00AC4DE4">
          <w:rPr>
            <w:sz w:val="23"/>
          </w:rPr>
          <w:tab/>
        </w:r>
        <w:r w:rsidDel="00AC4DE4">
          <w:rPr>
            <w:sz w:val="23"/>
          </w:rPr>
          <w:tab/>
          <w:delText>What is the course to reach you?</w:delText>
        </w:r>
      </w:del>
    </w:p>
    <w:p w14:paraId="470EF6DB" w14:textId="6A959230"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86" w:author="Heidi Clevett" w:date="2024-03-12T13:52:00Z"/>
          <w:sz w:val="23"/>
        </w:rPr>
      </w:pPr>
      <w:del w:id="887" w:author="Heidi Clevett" w:date="2024-03-12T13:52:00Z">
        <w:r w:rsidDel="00AC4DE4">
          <w:rPr>
            <w:sz w:val="23"/>
          </w:rPr>
          <w:tab/>
          <w:delText>.10.1</w:delText>
        </w:r>
        <w:r w:rsidDel="00AC4DE4">
          <w:rPr>
            <w:sz w:val="23"/>
          </w:rPr>
          <w:tab/>
        </w:r>
        <w:r w:rsidDel="00AC4DE4">
          <w:rPr>
            <w:sz w:val="23"/>
          </w:rPr>
          <w:tab/>
          <w:delText>The course to reach me is  ... degrees.</w:delText>
        </w:r>
      </w:del>
    </w:p>
    <w:p w14:paraId="24210BCC" w14:textId="7973E5D6"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88" w:author="Heidi Clevett" w:date="2024-03-12T13:52:00Z"/>
          <w:sz w:val="23"/>
        </w:rPr>
      </w:pPr>
      <w:del w:id="889" w:author="Heidi Clevett" w:date="2024-03-12T13:52:00Z">
        <w:r w:rsidDel="00AC4DE4">
          <w:rPr>
            <w:sz w:val="23"/>
          </w:rPr>
          <w:tab/>
          <w:delText>.11</w:delText>
        </w:r>
        <w:r w:rsidDel="00AC4DE4">
          <w:rPr>
            <w:sz w:val="23"/>
          </w:rPr>
          <w:tab/>
        </w:r>
        <w:r w:rsidDel="00AC4DE4">
          <w:rPr>
            <w:sz w:val="23"/>
          </w:rPr>
          <w:tab/>
          <w:delText>Is your radar in operation?</w:delText>
        </w:r>
      </w:del>
    </w:p>
    <w:p w14:paraId="22CE5B97" w14:textId="6FD5EA4D"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90" w:author="Heidi Clevett" w:date="2024-03-12T13:52:00Z"/>
          <w:sz w:val="23"/>
        </w:rPr>
      </w:pPr>
      <w:del w:id="891" w:author="Heidi Clevett" w:date="2024-03-12T13:52:00Z">
        <w:r w:rsidDel="00AC4DE4">
          <w:rPr>
            <w:sz w:val="23"/>
          </w:rPr>
          <w:tab/>
          <w:delText>.11.1</w:delText>
        </w:r>
        <w:r w:rsidDel="00AC4DE4">
          <w:rPr>
            <w:sz w:val="23"/>
          </w:rPr>
          <w:tab/>
        </w:r>
        <w:r w:rsidDel="00AC4DE4">
          <w:rPr>
            <w:sz w:val="23"/>
          </w:rPr>
          <w:tab/>
          <w:delText>Yes, my radar is in operation.</w:delText>
        </w:r>
      </w:del>
    </w:p>
    <w:p w14:paraId="619C7876" w14:textId="662B5A64"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92" w:author="Heidi Clevett" w:date="2024-03-12T13:52:00Z"/>
          <w:sz w:val="23"/>
        </w:rPr>
      </w:pPr>
      <w:del w:id="893" w:author="Heidi Clevett" w:date="2024-03-12T13:52:00Z">
        <w:r w:rsidDel="00AC4DE4">
          <w:rPr>
            <w:sz w:val="23"/>
          </w:rPr>
          <w:tab/>
          <w:delText>.11.2</w:delText>
        </w:r>
        <w:r w:rsidDel="00AC4DE4">
          <w:rPr>
            <w:sz w:val="23"/>
          </w:rPr>
          <w:tab/>
        </w:r>
        <w:r w:rsidDel="00AC4DE4">
          <w:rPr>
            <w:sz w:val="23"/>
          </w:rPr>
          <w:tab/>
          <w:delText>No, my radar is  not in operation.</w:delText>
        </w:r>
      </w:del>
    </w:p>
    <w:p w14:paraId="4AC62115" w14:textId="790D41A6"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94" w:author="Heidi Clevett" w:date="2024-03-12T13:52:00Z"/>
          <w:sz w:val="23"/>
        </w:rPr>
      </w:pPr>
      <w:del w:id="895" w:author="Heidi Clevett" w:date="2024-03-12T13:52:00Z">
        <w:r w:rsidDel="00AC4DE4">
          <w:rPr>
            <w:sz w:val="23"/>
          </w:rPr>
          <w:tab/>
          <w:delText>.12</w:delText>
        </w:r>
        <w:r w:rsidDel="00AC4DE4">
          <w:rPr>
            <w:sz w:val="23"/>
          </w:rPr>
          <w:tab/>
        </w:r>
        <w:r w:rsidDel="00AC4DE4">
          <w:rPr>
            <w:sz w:val="23"/>
          </w:rPr>
          <w:tab/>
          <w:delText>What range scale are you using?</w:delText>
        </w:r>
      </w:del>
    </w:p>
    <w:p w14:paraId="2DEFF0C8" w14:textId="67125DCE"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96" w:author="Heidi Clevett" w:date="2024-03-12T13:52:00Z"/>
          <w:sz w:val="23"/>
        </w:rPr>
      </w:pPr>
      <w:del w:id="897" w:author="Heidi Clevett" w:date="2024-03-12T13:52:00Z">
        <w:r w:rsidDel="00AC4DE4">
          <w:rPr>
            <w:sz w:val="23"/>
          </w:rPr>
          <w:tab/>
          <w:delText>.12.1</w:delText>
        </w:r>
        <w:r w:rsidDel="00AC4DE4">
          <w:rPr>
            <w:sz w:val="23"/>
          </w:rPr>
          <w:tab/>
        </w:r>
        <w:r w:rsidDel="00AC4DE4">
          <w:rPr>
            <w:sz w:val="23"/>
          </w:rPr>
          <w:tab/>
          <w:delText>I am using ... miles range scale.</w:delText>
        </w:r>
      </w:del>
    </w:p>
    <w:p w14:paraId="68F4ED70" w14:textId="57E52A94"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898" w:author="Heidi Clevett" w:date="2024-03-12T13:52:00Z"/>
          <w:sz w:val="23"/>
        </w:rPr>
      </w:pPr>
      <w:del w:id="899" w:author="Heidi Clevett" w:date="2024-03-12T13:52:00Z">
        <w:r w:rsidDel="00AC4DE4">
          <w:rPr>
            <w:sz w:val="23"/>
          </w:rPr>
          <w:tab/>
          <w:delText>.12.2</w:delText>
        </w:r>
        <w:r w:rsidDel="00AC4DE4">
          <w:rPr>
            <w:sz w:val="23"/>
          </w:rPr>
          <w:tab/>
        </w:r>
        <w:r w:rsidDel="00AC4DE4">
          <w:rPr>
            <w:sz w:val="23"/>
          </w:rPr>
          <w:tab/>
          <w:delText>Change to a larger / smaller range scale.</w:delText>
        </w:r>
      </w:del>
    </w:p>
    <w:p w14:paraId="1745D827" w14:textId="325BF68B"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00" w:author="Heidi Clevett" w:date="2024-03-12T13:52:00Z"/>
          <w:sz w:val="23"/>
        </w:rPr>
      </w:pPr>
      <w:del w:id="901" w:author="Heidi Clevett" w:date="2024-03-12T13:52:00Z">
        <w:r w:rsidDel="00AC4DE4">
          <w:rPr>
            <w:sz w:val="23"/>
          </w:rPr>
          <w:tab/>
          <w:delText>.13</w:delText>
        </w:r>
        <w:r w:rsidDel="00AC4DE4">
          <w:rPr>
            <w:sz w:val="23"/>
          </w:rPr>
          <w:tab/>
        </w:r>
        <w:r w:rsidDel="00AC4DE4">
          <w:rPr>
            <w:sz w:val="23"/>
          </w:rPr>
          <w:tab/>
          <w:delText>You are leaving my radar screen.</w:delText>
        </w:r>
      </w:del>
    </w:p>
    <w:p w14:paraId="6D820A4F" w14:textId="2D0DB086"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02" w:author="Heidi Clevett" w:date="2024-03-12T13:52:00Z"/>
          <w:sz w:val="23"/>
        </w:rPr>
      </w:pPr>
      <w:del w:id="903" w:author="Heidi Clevett" w:date="2024-03-12T13:52:00Z">
        <w:r w:rsidDel="00AC4DE4">
          <w:rPr>
            <w:sz w:val="23"/>
          </w:rPr>
          <w:tab/>
          <w:delText>.14</w:delText>
        </w:r>
        <w:r w:rsidDel="00AC4DE4">
          <w:rPr>
            <w:sz w:val="23"/>
          </w:rPr>
          <w:tab/>
        </w:r>
        <w:r w:rsidDel="00AC4DE4">
          <w:rPr>
            <w:sz w:val="23"/>
          </w:rPr>
          <w:tab/>
          <w:delText xml:space="preserve">Change to radar ... </w:delText>
        </w:r>
        <w:r w:rsidDel="00AC4DE4">
          <w:rPr>
            <w:i/>
            <w:sz w:val="23"/>
          </w:rPr>
          <w:delText>(name)</w:delText>
        </w:r>
        <w:r w:rsidDel="00AC4DE4">
          <w:rPr>
            <w:sz w:val="23"/>
          </w:rPr>
          <w:delText xml:space="preserve"> VHF Channel ... .</w:delText>
        </w:r>
      </w:del>
    </w:p>
    <w:p w14:paraId="30D2771B" w14:textId="2496006E" w:rsidR="000A7CDE" w:rsidDel="00AC4DE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04" w:author="Heidi Clevett" w:date="2024-03-12T13:52:00Z"/>
          <w:sz w:val="23"/>
        </w:rPr>
      </w:pPr>
      <w:del w:id="905" w:author="Heidi Clevett" w:date="2024-03-12T13:52:00Z">
        <w:r w:rsidDel="00AC4DE4">
          <w:rPr>
            <w:sz w:val="23"/>
          </w:rPr>
          <w:tab/>
          <w:delText>.15</w:delText>
        </w:r>
        <w:r w:rsidDel="00AC4DE4">
          <w:rPr>
            <w:sz w:val="23"/>
          </w:rPr>
          <w:tab/>
        </w:r>
        <w:r w:rsidDel="00AC4DE4">
          <w:rPr>
            <w:sz w:val="23"/>
          </w:rPr>
          <w:tab/>
          <w:delText xml:space="preserve">I have lost radar contact. </w:delText>
        </w:r>
      </w:del>
    </w:p>
    <w:p w14:paraId="15300AC6" w14:textId="77777777" w:rsidR="000A7CDE" w:rsidRDefault="000A7CDE">
      <w:pPr>
        <w:pStyle w:val="FootnoteText"/>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pPr>
    </w:p>
    <w:p w14:paraId="6F19F7B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.2.2</w:t>
      </w:r>
      <w:r>
        <w:rPr>
          <w:b/>
          <w:sz w:val="23"/>
        </w:rPr>
        <w:tab/>
      </w:r>
      <w:r>
        <w:rPr>
          <w:b/>
          <w:sz w:val="23"/>
        </w:rPr>
        <w:tab/>
        <w:t>Position</w:t>
      </w:r>
    </w:p>
    <w:p w14:paraId="5241F523" w14:textId="77777777" w:rsidR="000A7CDE" w:rsidRDefault="000A7CDE">
      <w:pPr>
        <w:pStyle w:val="FootnoteText"/>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pPr>
    </w:p>
    <w:p w14:paraId="476613B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w:t>
      </w:r>
      <w:r>
        <w:rPr>
          <w:sz w:val="23"/>
        </w:rPr>
        <w:tab/>
      </w:r>
      <w:r>
        <w:rPr>
          <w:sz w:val="23"/>
        </w:rPr>
        <w:tab/>
        <w:t>You are entering ... .</w:t>
      </w:r>
    </w:p>
    <w:p w14:paraId="320EF85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w:t>
      </w:r>
      <w:r>
        <w:rPr>
          <w:sz w:val="23"/>
        </w:rPr>
        <w:tab/>
      </w:r>
      <w:r>
        <w:rPr>
          <w:sz w:val="23"/>
        </w:rPr>
        <w:tab/>
        <w:t>Your position is  .../ bearing ... degrees, distance ... kilometres / nautical miles from ... .</w:t>
      </w:r>
    </w:p>
    <w:p w14:paraId="035A2FE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.4</w:t>
      </w:r>
      <w:r>
        <w:rPr>
          <w:sz w:val="23"/>
        </w:rPr>
        <w:tab/>
      </w:r>
      <w:r>
        <w:rPr>
          <w:sz w:val="23"/>
        </w:rPr>
        <w:tab/>
        <w:t>You are passing ... .</w:t>
      </w:r>
    </w:p>
    <w:p w14:paraId="35EC3B8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t xml:space="preserve">You are </w:t>
      </w:r>
    </w:p>
    <w:p w14:paraId="42B5AED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in the centre of the fairway.</w:t>
      </w:r>
    </w:p>
    <w:p w14:paraId="4F0182C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lastRenderedPageBreak/>
        <w:tab/>
      </w:r>
      <w:r>
        <w:rPr>
          <w:sz w:val="23"/>
        </w:rPr>
        <w:tab/>
      </w:r>
      <w:r>
        <w:rPr>
          <w:sz w:val="23"/>
        </w:rPr>
        <w:tab/>
      </w:r>
      <w:r>
        <w:rPr>
          <w:sz w:val="23"/>
        </w:rPr>
        <w:tab/>
        <w:t>~ on / not on the  radar reference line (of the fairway).</w:t>
      </w:r>
    </w:p>
    <w:p w14:paraId="08025B1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on the</w:t>
      </w:r>
      <w:r>
        <w:rPr>
          <w:b/>
          <w:i/>
          <w:sz w:val="23"/>
        </w:rPr>
        <w:t xml:space="preserve"> </w:t>
      </w:r>
      <w:r>
        <w:rPr>
          <w:sz w:val="23"/>
        </w:rPr>
        <w:t>...</w:t>
      </w:r>
      <w:r>
        <w:rPr>
          <w:i/>
          <w:sz w:val="23"/>
        </w:rPr>
        <w:t xml:space="preserve"> (cardinal points)</w:t>
      </w:r>
      <w:r>
        <w:rPr>
          <w:sz w:val="23"/>
        </w:rPr>
        <w:t xml:space="preserve"> side of the fairway.</w:t>
      </w:r>
    </w:p>
    <w:p w14:paraId="5D6C680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.5</w:t>
      </w:r>
      <w:r>
        <w:rPr>
          <w:sz w:val="23"/>
        </w:rPr>
        <w:tab/>
      </w:r>
      <w:r>
        <w:rPr>
          <w:sz w:val="23"/>
        </w:rPr>
        <w:tab/>
        <w:t>You are approaching the</w:t>
      </w:r>
      <w:r>
        <w:rPr>
          <w:b/>
          <w:i/>
          <w:sz w:val="23"/>
        </w:rPr>
        <w:t xml:space="preserve"> </w:t>
      </w:r>
      <w:r>
        <w:rPr>
          <w:sz w:val="23"/>
        </w:rPr>
        <w:t xml:space="preserve">... </w:t>
      </w:r>
      <w:r>
        <w:rPr>
          <w:i/>
          <w:sz w:val="23"/>
        </w:rPr>
        <w:t>(cardinal points)</w:t>
      </w:r>
      <w:r>
        <w:rPr>
          <w:sz w:val="23"/>
        </w:rPr>
        <w:t xml:space="preserve"> limit of the fairway.</w:t>
      </w:r>
    </w:p>
    <w:p w14:paraId="22E0A28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.6</w:t>
      </w:r>
      <w:r>
        <w:rPr>
          <w:sz w:val="23"/>
        </w:rPr>
        <w:tab/>
      </w:r>
      <w:r>
        <w:rPr>
          <w:sz w:val="23"/>
        </w:rPr>
        <w:tab/>
        <w:t xml:space="preserve">Your position is  buoy number ... distance ... metres / cables </w:t>
      </w:r>
    </w:p>
    <w:p w14:paraId="1EC6D1E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t xml:space="preserve"> to the</w:t>
      </w:r>
      <w:r>
        <w:rPr>
          <w:b/>
          <w:i/>
          <w:sz w:val="23"/>
        </w:rPr>
        <w:t xml:space="preserve"> </w:t>
      </w:r>
      <w:r>
        <w:rPr>
          <w:sz w:val="23"/>
        </w:rPr>
        <w:t xml:space="preserve">... </w:t>
      </w:r>
      <w:r>
        <w:rPr>
          <w:i/>
          <w:sz w:val="23"/>
        </w:rPr>
        <w:t>(cardinal points)</w:t>
      </w:r>
      <w:r>
        <w:rPr>
          <w:sz w:val="23"/>
        </w:rPr>
        <w:t xml:space="preserve"> of the radar reference line.</w:t>
      </w:r>
    </w:p>
    <w:p w14:paraId="4C707199" w14:textId="2BFAE91D"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.7</w:t>
      </w:r>
      <w:r>
        <w:rPr>
          <w:sz w:val="23"/>
        </w:rPr>
        <w:tab/>
      </w:r>
      <w:r>
        <w:rPr>
          <w:sz w:val="23"/>
        </w:rPr>
        <w:tab/>
        <w:t>Your position is distance ... metres / cables from</w:t>
      </w:r>
      <w:del w:id="906" w:author="Heidi Clevett" w:date="2024-03-12T13:53:00Z">
        <w:r w:rsidDel="00AC4DE4">
          <w:rPr>
            <w:sz w:val="23"/>
          </w:rPr>
          <w:delText xml:space="preserve"> the intersection of radar reference line </w:delText>
        </w:r>
      </w:del>
      <w:r>
        <w:rPr>
          <w:sz w:val="23"/>
        </w:rPr>
        <w:t xml:space="preserve">... </w:t>
      </w:r>
    </w:p>
    <w:p w14:paraId="10C2E821" w14:textId="59FB8680" w:rsidR="000A7CDE" w:rsidDel="00AC4DE4" w:rsidRDefault="000A7CDE" w:rsidP="00AC4DE4">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07" w:author="Heidi Clevett" w:date="2024-03-12T13:54:00Z"/>
          <w:i/>
          <w:sz w:val="23"/>
        </w:rPr>
      </w:pPr>
      <w:r>
        <w:rPr>
          <w:sz w:val="23"/>
        </w:rPr>
        <w:tab/>
      </w:r>
      <w:r>
        <w:rPr>
          <w:sz w:val="23"/>
        </w:rPr>
        <w:tab/>
      </w:r>
      <w:r>
        <w:rPr>
          <w:sz w:val="23"/>
        </w:rPr>
        <w:tab/>
      </w:r>
      <w:del w:id="908" w:author="Heidi Clevett" w:date="2024-03-12T13:54:00Z">
        <w:r w:rsidDel="00AC4DE4">
          <w:rPr>
            <w:sz w:val="23"/>
          </w:rPr>
          <w:delText>and radar reference line ... and distance ... metres / cables to the</w:delText>
        </w:r>
        <w:r w:rsidDel="00AC4DE4">
          <w:rPr>
            <w:b/>
            <w:i/>
            <w:sz w:val="23"/>
          </w:rPr>
          <w:delText xml:space="preserve"> </w:delText>
        </w:r>
        <w:r w:rsidDel="00AC4DE4">
          <w:rPr>
            <w:sz w:val="23"/>
          </w:rPr>
          <w:delText xml:space="preserve"> ... </w:delText>
        </w:r>
        <w:r w:rsidDel="00AC4DE4">
          <w:rPr>
            <w:i/>
            <w:sz w:val="23"/>
          </w:rPr>
          <w:delText xml:space="preserve">(cardinal points) </w:delText>
        </w:r>
      </w:del>
    </w:p>
    <w:p w14:paraId="205002E5" w14:textId="09E3D2F2" w:rsidR="000A7CDE" w:rsidRDefault="000A7CDE" w:rsidP="00AC4DE4">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909" w:author="Heidi Clevett" w:date="2024-03-12T13:54:00Z">
        <w:r w:rsidDel="00AC4DE4">
          <w:rPr>
            <w:i/>
            <w:sz w:val="23"/>
          </w:rPr>
          <w:tab/>
        </w:r>
        <w:r w:rsidDel="00AC4DE4">
          <w:rPr>
            <w:i/>
            <w:sz w:val="23"/>
          </w:rPr>
          <w:tab/>
        </w:r>
        <w:r w:rsidDel="00AC4DE4">
          <w:rPr>
            <w:i/>
            <w:sz w:val="23"/>
          </w:rPr>
          <w:tab/>
        </w:r>
        <w:r w:rsidDel="00AC4DE4">
          <w:rPr>
            <w:sz w:val="23"/>
          </w:rPr>
          <w:delText>of radar reference line ... .</w:delText>
        </w:r>
      </w:del>
    </w:p>
    <w:p w14:paraId="388BDAEA" w14:textId="77777777" w:rsidR="000A7CDE" w:rsidRDefault="000A7CDE">
      <w:pPr>
        <w:pStyle w:val="BodyText2"/>
        <w:tabs>
          <w:tab w:val="left" w:pos="1"/>
          <w:tab w:val="left" w:pos="36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rPr>
          <w:b w:val="0"/>
          <w:bCs/>
        </w:rPr>
      </w:pPr>
      <w:r>
        <w:rPr>
          <w:b w:val="0"/>
          <w:bCs/>
        </w:rPr>
        <w:tab/>
        <w:t>.8</w:t>
      </w:r>
      <w:r>
        <w:rPr>
          <w:b w:val="0"/>
          <w:bCs/>
        </w:rPr>
        <w:tab/>
      </w:r>
      <w:r>
        <w:rPr>
          <w:b w:val="0"/>
          <w:bCs/>
        </w:rPr>
        <w:tab/>
        <w:t>MV ... has reported at reporting point ... .</w:t>
      </w:r>
    </w:p>
    <w:p w14:paraId="685A270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.9</w:t>
      </w:r>
      <w:r>
        <w:rPr>
          <w:sz w:val="23"/>
        </w:rPr>
        <w:tab/>
      </w:r>
      <w:r>
        <w:rPr>
          <w:sz w:val="23"/>
        </w:rPr>
        <w:tab/>
        <w:t xml:space="preserve">You are getting closer to the vessel …  </w:t>
      </w:r>
      <w:r>
        <w:rPr>
          <w:i/>
          <w:sz w:val="23"/>
        </w:rPr>
        <w:t>(cardinal points)</w:t>
      </w:r>
      <w:r>
        <w:rPr>
          <w:sz w:val="23"/>
        </w:rPr>
        <w:t xml:space="preserve"> of you.</w:t>
      </w:r>
    </w:p>
    <w:p w14:paraId="659870E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.10</w:t>
      </w:r>
      <w:r>
        <w:rPr>
          <w:sz w:val="23"/>
        </w:rPr>
        <w:tab/>
      </w:r>
      <w:r>
        <w:rPr>
          <w:sz w:val="23"/>
        </w:rPr>
        <w:tab/>
        <w:t>Vessel on opposite course is passing to the</w:t>
      </w:r>
      <w:r>
        <w:rPr>
          <w:b/>
          <w:i/>
          <w:sz w:val="23"/>
        </w:rPr>
        <w:t xml:space="preserve"> </w:t>
      </w:r>
      <w:r>
        <w:rPr>
          <w:sz w:val="23"/>
        </w:rPr>
        <w:t xml:space="preserve">... </w:t>
      </w:r>
      <w:r>
        <w:rPr>
          <w:i/>
          <w:sz w:val="23"/>
        </w:rPr>
        <w:t>(cardinal points)</w:t>
      </w:r>
      <w:r>
        <w:rPr>
          <w:sz w:val="23"/>
        </w:rPr>
        <w:t xml:space="preserve"> of you.</w:t>
      </w:r>
    </w:p>
    <w:p w14:paraId="2430A96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79DEEF6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.11</w:t>
      </w:r>
      <w:r>
        <w:rPr>
          <w:sz w:val="23"/>
        </w:rPr>
        <w:tab/>
      </w:r>
      <w:r>
        <w:rPr>
          <w:sz w:val="23"/>
        </w:rPr>
        <w:tab/>
        <w:t>MV ... is</w:t>
      </w:r>
      <w:r>
        <w:rPr>
          <w:b/>
          <w:i/>
          <w:sz w:val="23"/>
        </w:rPr>
        <w:t xml:space="preserve"> </w:t>
      </w:r>
      <w:r>
        <w:rPr>
          <w:sz w:val="23"/>
        </w:rPr>
        <w:t xml:space="preserve">metres / cables ... </w:t>
      </w:r>
      <w:r>
        <w:rPr>
          <w:i/>
          <w:sz w:val="23"/>
        </w:rPr>
        <w:t>(cardinal points)</w:t>
      </w:r>
      <w:r>
        <w:rPr>
          <w:sz w:val="23"/>
        </w:rPr>
        <w:t xml:space="preserve"> of you.</w:t>
      </w:r>
    </w:p>
    <w:p w14:paraId="7893950A" w14:textId="010B53BF"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is in</w:t>
      </w:r>
      <w:ins w:id="910" w:author="Heidi Clevett" w:date="2024-03-14T11:24:00Z">
        <w:r w:rsidR="00B758B3">
          <w:rPr>
            <w:sz w:val="23"/>
          </w:rPr>
          <w:t>bound</w:t>
        </w:r>
      </w:ins>
      <w:del w:id="911" w:author="Heidi Clevett" w:date="2024-03-14T11:24:00Z">
        <w:r w:rsidDel="00B758B3">
          <w:rPr>
            <w:sz w:val="23"/>
          </w:rPr>
          <w:delText>going</w:delText>
        </w:r>
      </w:del>
      <w:r>
        <w:rPr>
          <w:sz w:val="23"/>
        </w:rPr>
        <w:t xml:space="preserve"> </w:t>
      </w:r>
      <w:ins w:id="912" w:author="Heidi Clevett" w:date="2024-03-12T13:55:00Z">
        <w:r w:rsidR="00AC4DE4">
          <w:rPr>
            <w:sz w:val="23"/>
          </w:rPr>
          <w:t xml:space="preserve"> </w:t>
        </w:r>
      </w:ins>
      <w:r>
        <w:rPr>
          <w:sz w:val="23"/>
        </w:rPr>
        <w:t>/ out</w:t>
      </w:r>
      <w:ins w:id="913" w:author="Heidi Clevett" w:date="2024-03-14T11:24:00Z">
        <w:r w:rsidR="00B758B3">
          <w:rPr>
            <w:sz w:val="23"/>
          </w:rPr>
          <w:t>bound</w:t>
        </w:r>
      </w:ins>
      <w:del w:id="914" w:author="Heidi Clevett" w:date="2024-03-14T11:24:00Z">
        <w:r w:rsidDel="00B758B3">
          <w:rPr>
            <w:sz w:val="23"/>
          </w:rPr>
          <w:delText>going</w:delText>
        </w:r>
      </w:del>
      <w:r>
        <w:rPr>
          <w:sz w:val="23"/>
        </w:rPr>
        <w:t>.</w:t>
      </w:r>
    </w:p>
    <w:p w14:paraId="50C99140" w14:textId="77777777" w:rsidR="000A7CDE" w:rsidRDefault="000A7CDE">
      <w:pPr>
        <w:pStyle w:val="BodyText2"/>
        <w:tabs>
          <w:tab w:val="left" w:pos="1"/>
          <w:tab w:val="left" w:pos="36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rPr>
          <w:b w:val="0"/>
          <w:bCs/>
        </w:rPr>
      </w:pPr>
      <w:r>
        <w:rPr>
          <w:b w:val="0"/>
          <w:bCs/>
        </w:rPr>
        <w:tab/>
      </w:r>
      <w:r>
        <w:rPr>
          <w:b w:val="0"/>
          <w:bCs/>
        </w:rPr>
        <w:tab/>
      </w:r>
      <w:r>
        <w:rPr>
          <w:b w:val="0"/>
          <w:bCs/>
        </w:rPr>
        <w:tab/>
        <w:t>~ has stopped.</w:t>
      </w:r>
    </w:p>
    <w:p w14:paraId="5FD61E6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is at anchor.</w:t>
      </w:r>
    </w:p>
    <w:p w14:paraId="3458A98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is on a reciprocal course.</w:t>
      </w:r>
    </w:p>
    <w:p w14:paraId="486BCF7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will overtake to the</w:t>
      </w:r>
      <w:r>
        <w:rPr>
          <w:b/>
          <w:i/>
          <w:sz w:val="23"/>
        </w:rPr>
        <w:t xml:space="preserve"> </w:t>
      </w:r>
      <w:r>
        <w:rPr>
          <w:sz w:val="23"/>
        </w:rPr>
        <w:t xml:space="preserve">... </w:t>
      </w:r>
      <w:r>
        <w:rPr>
          <w:i/>
          <w:sz w:val="23"/>
        </w:rPr>
        <w:t>(cardinal points)</w:t>
      </w:r>
      <w:r>
        <w:rPr>
          <w:sz w:val="23"/>
        </w:rPr>
        <w:t xml:space="preserve"> of you.</w:t>
      </w:r>
    </w:p>
    <w:p w14:paraId="6B040AD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.12</w:t>
      </w:r>
      <w:r>
        <w:rPr>
          <w:sz w:val="23"/>
        </w:rPr>
        <w:tab/>
      </w:r>
      <w:r>
        <w:rPr>
          <w:sz w:val="23"/>
        </w:rPr>
        <w:tab/>
        <w:t xml:space="preserve">Vessel has anchored ... metres / cables ... </w:t>
      </w:r>
      <w:r>
        <w:rPr>
          <w:i/>
          <w:sz w:val="23"/>
        </w:rPr>
        <w:t>(cardinal points)</w:t>
      </w:r>
      <w:r>
        <w:rPr>
          <w:sz w:val="23"/>
        </w:rPr>
        <w:t xml:space="preserve"> of you in position ... .</w:t>
      </w:r>
    </w:p>
    <w:p w14:paraId="15217DF4" w14:textId="078E91FE"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915" w:author="Heidi Clevett" w:date="2024-03-14T11:11:00Z">
        <w:r w:rsidDel="00B962DF">
          <w:rPr>
            <w:sz w:val="23"/>
          </w:rPr>
          <w:tab/>
          <w:delText>.13</w:delText>
        </w:r>
        <w:r w:rsidDel="00B962DF">
          <w:rPr>
            <w:sz w:val="23"/>
          </w:rPr>
          <w:tab/>
        </w:r>
        <w:r w:rsidDel="00B962DF">
          <w:rPr>
            <w:sz w:val="23"/>
          </w:rPr>
          <w:tab/>
          <w:delText xml:space="preserve">Vessel ... </w:delText>
        </w:r>
        <w:r w:rsidDel="00B962DF">
          <w:rPr>
            <w:i/>
            <w:sz w:val="23"/>
          </w:rPr>
          <w:delText xml:space="preserve">(cardinal points) </w:delText>
        </w:r>
        <w:r w:rsidDel="00B962DF">
          <w:rPr>
            <w:sz w:val="23"/>
          </w:rPr>
          <w:delText>of you is obstructing your movements</w:delText>
        </w:r>
      </w:del>
      <w:r>
        <w:rPr>
          <w:sz w:val="23"/>
        </w:rPr>
        <w:t>.</w:t>
      </w:r>
    </w:p>
    <w:p w14:paraId="40E9C00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.14</w:t>
      </w:r>
      <w:r>
        <w:rPr>
          <w:sz w:val="23"/>
        </w:rPr>
        <w:tab/>
      </w:r>
      <w:r>
        <w:rPr>
          <w:sz w:val="23"/>
        </w:rPr>
        <w:tab/>
        <w:t>You will meet crossing traffic in position ... .</w:t>
      </w:r>
    </w:p>
    <w:p w14:paraId="627788F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.15</w:t>
      </w:r>
      <w:r>
        <w:rPr>
          <w:sz w:val="23"/>
        </w:rPr>
        <w:tab/>
      </w:r>
      <w:r>
        <w:rPr>
          <w:sz w:val="23"/>
        </w:rPr>
        <w:tab/>
        <w:t>Vessel is entering / leaving the fairway at ... .</w:t>
      </w:r>
    </w:p>
    <w:p w14:paraId="1ECEDBE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.16</w:t>
      </w:r>
      <w:r>
        <w:rPr>
          <w:sz w:val="23"/>
        </w:rPr>
        <w:tab/>
      </w:r>
      <w:r>
        <w:rPr>
          <w:sz w:val="23"/>
        </w:rPr>
        <w:tab/>
        <w:t xml:space="preserve">Buoy ... distance ... metres / cables ... </w:t>
      </w:r>
      <w:r>
        <w:rPr>
          <w:i/>
          <w:sz w:val="23"/>
        </w:rPr>
        <w:t>(cardinal points).</w:t>
      </w:r>
    </w:p>
    <w:p w14:paraId="00D6004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.17</w:t>
      </w:r>
      <w:r>
        <w:rPr>
          <w:sz w:val="23"/>
        </w:rPr>
        <w:tab/>
      </w:r>
      <w:r>
        <w:rPr>
          <w:sz w:val="23"/>
        </w:rPr>
        <w:tab/>
        <w:t xml:space="preserve">Vessel ... </w:t>
      </w:r>
      <w:r>
        <w:rPr>
          <w:i/>
          <w:sz w:val="23"/>
        </w:rPr>
        <w:t>(cardinal points)</w:t>
      </w:r>
      <w:r>
        <w:rPr>
          <w:sz w:val="23"/>
        </w:rPr>
        <w:t xml:space="preserve"> of you is</w:t>
      </w:r>
    </w:p>
    <w:p w14:paraId="2CD5B72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turning.</w:t>
      </w:r>
    </w:p>
    <w:p w14:paraId="1DE11E3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anchoring.</w:t>
      </w:r>
    </w:p>
    <w:p w14:paraId="6050829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increasing / decreasing speed.</w:t>
      </w:r>
    </w:p>
    <w:p w14:paraId="0BAF17A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overtaking you.</w:t>
      </w:r>
    </w:p>
    <w:p w14:paraId="572AA78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not under command.</w:t>
      </w:r>
    </w:p>
    <w:p w14:paraId="1A699B5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6662F789" w14:textId="2AC62304" w:rsidR="009B2F77" w:rsidRPr="009B2F77"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b/>
          <w:sz w:val="23"/>
          <w:rPrChange w:id="916" w:author="Heidi Clevett" w:date="2024-03-12T13:57:00Z">
            <w:rPr>
              <w:sz w:val="23"/>
            </w:rPr>
          </w:rPrChange>
        </w:rPr>
      </w:pPr>
      <w:r>
        <w:rPr>
          <w:sz w:val="23"/>
        </w:rPr>
        <w:tab/>
        <w:t>.2.3</w:t>
      </w:r>
      <w:r>
        <w:rPr>
          <w:sz w:val="23"/>
        </w:rPr>
        <w:tab/>
      </w:r>
      <w:r>
        <w:rPr>
          <w:b/>
          <w:sz w:val="23"/>
        </w:rPr>
        <w:tab/>
        <w:t>Course</w:t>
      </w:r>
    </w:p>
    <w:p w14:paraId="02EA34A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t>Note:</w:t>
      </w:r>
      <w:r>
        <w:rPr>
          <w:sz w:val="23"/>
        </w:rPr>
        <w:tab/>
        <w:t xml:space="preserve">the user of this phrase should be fully aware of the implications of words such </w:t>
      </w:r>
      <w:r>
        <w:rPr>
          <w:sz w:val="23"/>
        </w:rPr>
        <w:tab/>
      </w:r>
      <w:r>
        <w:rPr>
          <w:sz w:val="23"/>
        </w:rPr>
        <w:tab/>
      </w:r>
      <w:r>
        <w:rPr>
          <w:sz w:val="23"/>
        </w:rPr>
        <w:tab/>
      </w:r>
      <w:r>
        <w:rPr>
          <w:sz w:val="23"/>
        </w:rPr>
        <w:tab/>
        <w:t>as</w:t>
      </w:r>
      <w:del w:id="917" w:author="Heidi Clevett" w:date="2024-03-12T14:20:00Z">
        <w:r w:rsidDel="00AB4F20">
          <w:rPr>
            <w:sz w:val="23"/>
          </w:rPr>
          <w:delText xml:space="preserve"> "track",</w:delText>
        </w:r>
      </w:del>
      <w:r>
        <w:rPr>
          <w:sz w:val="23"/>
        </w:rPr>
        <w:t xml:space="preserve"> "heading" and "course</w:t>
      </w:r>
      <w:del w:id="918" w:author="Heidi Clevett" w:date="2024-03-12T14:19:00Z">
        <w:r w:rsidDel="00AB4F20">
          <w:rPr>
            <w:sz w:val="23"/>
          </w:rPr>
          <w:delText xml:space="preserve"> made good</w:delText>
        </w:r>
      </w:del>
      <w:r>
        <w:rPr>
          <w:sz w:val="23"/>
        </w:rPr>
        <w:t>".</w:t>
      </w:r>
    </w:p>
    <w:p w14:paraId="6DF3A81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7835824" w14:textId="77777777" w:rsidR="000A7CDE" w:rsidRPr="00AB4F20"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919" w:author="Heidi Clevett" w:date="2024-03-12T14:24:00Z">
            <w:rPr>
              <w:sz w:val="23"/>
            </w:rPr>
          </w:rPrChange>
        </w:rPr>
      </w:pPr>
      <w:r>
        <w:rPr>
          <w:sz w:val="23"/>
        </w:rPr>
        <w:tab/>
        <w:t>.1</w:t>
      </w:r>
      <w:r>
        <w:rPr>
          <w:sz w:val="23"/>
        </w:rPr>
        <w:tab/>
      </w:r>
      <w:r>
        <w:rPr>
          <w:sz w:val="23"/>
        </w:rPr>
        <w:tab/>
      </w:r>
      <w:r w:rsidRPr="00AB4F20">
        <w:rPr>
          <w:sz w:val="23"/>
          <w:highlight w:val="yellow"/>
          <w:rPrChange w:id="920" w:author="Heidi Clevett" w:date="2024-03-12T14:24:00Z">
            <w:rPr>
              <w:sz w:val="23"/>
            </w:rPr>
          </w:rPrChange>
        </w:rPr>
        <w:t>Your track is</w:t>
      </w:r>
    </w:p>
    <w:p w14:paraId="44D91DE4" w14:textId="649C0E69" w:rsidR="000A7CDE" w:rsidRPr="00AB4F20"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921" w:author="Heidi Clevett" w:date="2024-03-12T14:24:00Z">
            <w:rPr>
              <w:sz w:val="23"/>
            </w:rPr>
          </w:rPrChange>
        </w:rPr>
      </w:pPr>
      <w:r w:rsidRPr="00AB4F20">
        <w:rPr>
          <w:sz w:val="23"/>
          <w:highlight w:val="yellow"/>
          <w:rPrChange w:id="922" w:author="Heidi Clevett" w:date="2024-03-12T14:24:00Z">
            <w:rPr>
              <w:sz w:val="23"/>
            </w:rPr>
          </w:rPrChange>
        </w:rPr>
        <w:tab/>
      </w:r>
      <w:r w:rsidRPr="00AB4F20">
        <w:rPr>
          <w:sz w:val="23"/>
          <w:highlight w:val="yellow"/>
          <w:rPrChange w:id="923" w:author="Heidi Clevett" w:date="2024-03-12T14:24:00Z">
            <w:rPr>
              <w:sz w:val="23"/>
            </w:rPr>
          </w:rPrChange>
        </w:rPr>
        <w:tab/>
      </w:r>
      <w:r w:rsidRPr="00AB4F20">
        <w:rPr>
          <w:sz w:val="23"/>
          <w:highlight w:val="yellow"/>
          <w:rPrChange w:id="924" w:author="Heidi Clevett" w:date="2024-03-12T14:24:00Z">
            <w:rPr>
              <w:sz w:val="23"/>
            </w:rPr>
          </w:rPrChange>
        </w:rPr>
        <w:tab/>
      </w:r>
      <w:r w:rsidRPr="00AB4F20">
        <w:rPr>
          <w:sz w:val="23"/>
          <w:highlight w:val="yellow"/>
          <w:rPrChange w:id="925" w:author="Heidi Clevett" w:date="2024-03-12T14:24:00Z">
            <w:rPr>
              <w:sz w:val="23"/>
            </w:rPr>
          </w:rPrChange>
        </w:rPr>
        <w:tab/>
        <w:t xml:space="preserve">~ parallel with the </w:t>
      </w:r>
      <w:commentRangeStart w:id="926"/>
      <w:ins w:id="927" w:author="Heidi Clevett" w:date="2024-03-12T14:02:00Z">
        <w:r w:rsidR="009B2F77" w:rsidRPr="00AB4F20">
          <w:rPr>
            <w:sz w:val="23"/>
            <w:highlight w:val="yellow"/>
            <w:rPrChange w:id="928" w:author="Heidi Clevett" w:date="2024-03-12T14:24:00Z">
              <w:rPr>
                <w:sz w:val="23"/>
              </w:rPr>
            </w:rPrChange>
          </w:rPr>
          <w:t>recommended track</w:t>
        </w:r>
      </w:ins>
      <w:del w:id="929" w:author="Heidi Clevett" w:date="2024-03-12T14:02:00Z">
        <w:r w:rsidRPr="00AB4F20" w:rsidDel="009B2F77">
          <w:rPr>
            <w:sz w:val="23"/>
            <w:highlight w:val="yellow"/>
            <w:rPrChange w:id="930" w:author="Heidi Clevett" w:date="2024-03-12T14:24:00Z">
              <w:rPr>
                <w:sz w:val="23"/>
              </w:rPr>
            </w:rPrChange>
          </w:rPr>
          <w:delText>reference line</w:delText>
        </w:r>
      </w:del>
      <w:commentRangeEnd w:id="926"/>
      <w:r w:rsidR="00385D7D">
        <w:rPr>
          <w:rStyle w:val="CommentReference"/>
        </w:rPr>
        <w:commentReference w:id="926"/>
      </w:r>
      <w:r w:rsidRPr="00AB4F20">
        <w:rPr>
          <w:sz w:val="23"/>
          <w:highlight w:val="yellow"/>
          <w:rPrChange w:id="931" w:author="Heidi Clevett" w:date="2024-03-12T14:24:00Z">
            <w:rPr>
              <w:sz w:val="23"/>
            </w:rPr>
          </w:rPrChange>
        </w:rPr>
        <w:t>.</w:t>
      </w:r>
    </w:p>
    <w:p w14:paraId="585C923D" w14:textId="448AF5BE" w:rsidR="000A7CDE" w:rsidRPr="00AB4F20"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932" w:author="Heidi Clevett" w:date="2024-03-12T14:24:00Z">
            <w:rPr>
              <w:sz w:val="23"/>
            </w:rPr>
          </w:rPrChange>
        </w:rPr>
      </w:pPr>
      <w:r w:rsidRPr="00AB4F20">
        <w:rPr>
          <w:sz w:val="23"/>
          <w:highlight w:val="yellow"/>
          <w:rPrChange w:id="933" w:author="Heidi Clevett" w:date="2024-03-12T14:24:00Z">
            <w:rPr>
              <w:sz w:val="23"/>
            </w:rPr>
          </w:rPrChange>
        </w:rPr>
        <w:tab/>
      </w:r>
      <w:r w:rsidRPr="00AB4F20">
        <w:rPr>
          <w:sz w:val="23"/>
          <w:highlight w:val="yellow"/>
          <w:rPrChange w:id="934" w:author="Heidi Clevett" w:date="2024-03-12T14:24:00Z">
            <w:rPr>
              <w:sz w:val="23"/>
            </w:rPr>
          </w:rPrChange>
        </w:rPr>
        <w:tab/>
      </w:r>
      <w:r w:rsidRPr="00AB4F20">
        <w:rPr>
          <w:sz w:val="23"/>
          <w:highlight w:val="yellow"/>
          <w:rPrChange w:id="935" w:author="Heidi Clevett" w:date="2024-03-12T14:24:00Z">
            <w:rPr>
              <w:sz w:val="23"/>
            </w:rPr>
          </w:rPrChange>
        </w:rPr>
        <w:tab/>
      </w:r>
      <w:r w:rsidRPr="00AB4F20">
        <w:rPr>
          <w:sz w:val="23"/>
          <w:highlight w:val="yellow"/>
          <w:rPrChange w:id="936" w:author="Heidi Clevett" w:date="2024-03-12T14:24:00Z">
            <w:rPr>
              <w:sz w:val="23"/>
            </w:rPr>
          </w:rPrChange>
        </w:rPr>
        <w:tab/>
        <w:t xml:space="preserve">~ diverging from the </w:t>
      </w:r>
      <w:ins w:id="937" w:author="Heidi Clevett" w:date="2024-03-12T14:02:00Z">
        <w:r w:rsidR="009B2F77" w:rsidRPr="00AB4F20">
          <w:rPr>
            <w:sz w:val="23"/>
            <w:highlight w:val="yellow"/>
            <w:rPrChange w:id="938" w:author="Heidi Clevett" w:date="2024-03-12T14:24:00Z">
              <w:rPr>
                <w:sz w:val="23"/>
              </w:rPr>
            </w:rPrChange>
          </w:rPr>
          <w:t>recommended track</w:t>
        </w:r>
      </w:ins>
      <w:del w:id="939" w:author="Heidi Clevett" w:date="2024-03-12T14:02:00Z">
        <w:r w:rsidRPr="00AB4F20" w:rsidDel="009B2F77">
          <w:rPr>
            <w:sz w:val="23"/>
            <w:highlight w:val="yellow"/>
            <w:rPrChange w:id="940" w:author="Heidi Clevett" w:date="2024-03-12T14:24:00Z">
              <w:rPr>
                <w:sz w:val="23"/>
              </w:rPr>
            </w:rPrChange>
          </w:rPr>
          <w:delText>reference line</w:delText>
        </w:r>
      </w:del>
      <w:r w:rsidRPr="00AB4F20">
        <w:rPr>
          <w:sz w:val="23"/>
          <w:highlight w:val="yellow"/>
          <w:rPrChange w:id="941" w:author="Heidi Clevett" w:date="2024-03-12T14:24:00Z">
            <w:rPr>
              <w:sz w:val="23"/>
            </w:rPr>
          </w:rPrChange>
        </w:rPr>
        <w:t>.</w:t>
      </w:r>
    </w:p>
    <w:p w14:paraId="726302E7" w14:textId="555197BF"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sidRPr="00AB4F20">
        <w:rPr>
          <w:sz w:val="23"/>
          <w:highlight w:val="yellow"/>
          <w:rPrChange w:id="942" w:author="Heidi Clevett" w:date="2024-03-12T14:24:00Z">
            <w:rPr>
              <w:sz w:val="23"/>
            </w:rPr>
          </w:rPrChange>
        </w:rPr>
        <w:tab/>
      </w:r>
      <w:r w:rsidRPr="00AB4F20">
        <w:rPr>
          <w:sz w:val="23"/>
          <w:highlight w:val="yellow"/>
          <w:rPrChange w:id="943" w:author="Heidi Clevett" w:date="2024-03-12T14:24:00Z">
            <w:rPr>
              <w:sz w:val="23"/>
            </w:rPr>
          </w:rPrChange>
        </w:rPr>
        <w:tab/>
      </w:r>
      <w:r w:rsidRPr="00AB4F20">
        <w:rPr>
          <w:sz w:val="23"/>
          <w:highlight w:val="yellow"/>
          <w:rPrChange w:id="944" w:author="Heidi Clevett" w:date="2024-03-12T14:24:00Z">
            <w:rPr>
              <w:sz w:val="23"/>
            </w:rPr>
          </w:rPrChange>
        </w:rPr>
        <w:tab/>
      </w:r>
      <w:r w:rsidRPr="00AB4F20">
        <w:rPr>
          <w:sz w:val="23"/>
          <w:highlight w:val="yellow"/>
          <w:rPrChange w:id="945" w:author="Heidi Clevett" w:date="2024-03-12T14:24:00Z">
            <w:rPr>
              <w:sz w:val="23"/>
            </w:rPr>
          </w:rPrChange>
        </w:rPr>
        <w:tab/>
        <w:t xml:space="preserve">~ converging to the </w:t>
      </w:r>
      <w:ins w:id="946" w:author="Heidi Clevett" w:date="2024-03-12T14:02:00Z">
        <w:r w:rsidR="009B2F77" w:rsidRPr="00AB4F20">
          <w:rPr>
            <w:sz w:val="23"/>
            <w:highlight w:val="yellow"/>
            <w:rPrChange w:id="947" w:author="Heidi Clevett" w:date="2024-03-12T14:24:00Z">
              <w:rPr>
                <w:sz w:val="23"/>
              </w:rPr>
            </w:rPrChange>
          </w:rPr>
          <w:t>recommended track</w:t>
        </w:r>
      </w:ins>
      <w:del w:id="948" w:author="Heidi Clevett" w:date="2024-03-12T14:02:00Z">
        <w:r w:rsidRPr="00AB4F20" w:rsidDel="009B2F77">
          <w:rPr>
            <w:sz w:val="23"/>
            <w:highlight w:val="yellow"/>
            <w:rPrChange w:id="949" w:author="Heidi Clevett" w:date="2024-03-12T14:24:00Z">
              <w:rPr>
                <w:sz w:val="23"/>
              </w:rPr>
            </w:rPrChange>
          </w:rPr>
          <w:delText>reference line</w:delText>
        </w:r>
      </w:del>
      <w:r w:rsidRPr="00AB4F20">
        <w:rPr>
          <w:sz w:val="23"/>
          <w:highlight w:val="yellow"/>
          <w:rPrChange w:id="950" w:author="Heidi Clevett" w:date="2024-03-12T14:24:00Z">
            <w:rPr>
              <w:sz w:val="23"/>
            </w:rPr>
          </w:rPrChange>
        </w:rPr>
        <w:t>.</w:t>
      </w:r>
    </w:p>
    <w:p w14:paraId="5B73427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w:t>
      </w:r>
      <w:r>
        <w:rPr>
          <w:sz w:val="23"/>
        </w:rPr>
        <w:tab/>
      </w:r>
      <w:r>
        <w:rPr>
          <w:sz w:val="23"/>
        </w:rPr>
        <w:tab/>
        <w:t>What is your present course / heading?</w:t>
      </w:r>
    </w:p>
    <w:p w14:paraId="6FC9B47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.2.1</w:t>
      </w:r>
      <w:r>
        <w:rPr>
          <w:sz w:val="23"/>
        </w:rPr>
        <w:tab/>
      </w:r>
      <w:r>
        <w:rPr>
          <w:sz w:val="23"/>
        </w:rPr>
        <w:tab/>
      </w:r>
      <w:r>
        <w:rPr>
          <w:sz w:val="23"/>
        </w:rPr>
        <w:tab/>
        <w:t>My present course / heading is  ... degrees.</w:t>
      </w:r>
    </w:p>
    <w:p w14:paraId="281CD58E" w14:textId="75409D4A"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w:t>
      </w:r>
      <w:r>
        <w:rPr>
          <w:sz w:val="23"/>
        </w:rPr>
        <w:tab/>
      </w:r>
      <w:del w:id="951" w:author="Heidi Clevett" w:date="2024-03-12T14:12:00Z">
        <w:r w:rsidDel="00151B80">
          <w:rPr>
            <w:sz w:val="23"/>
          </w:rPr>
          <w:tab/>
          <w:delText>You are steering a dangerous course.</w:delText>
        </w:r>
      </w:del>
    </w:p>
    <w:p w14:paraId="7539758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.4</w:t>
      </w:r>
      <w:r>
        <w:rPr>
          <w:sz w:val="23"/>
        </w:rPr>
        <w:tab/>
      </w:r>
      <w:r>
        <w:rPr>
          <w:sz w:val="23"/>
        </w:rPr>
        <w:tab/>
        <w:t>Course to make good is ... degrees.</w:t>
      </w:r>
    </w:p>
    <w:p w14:paraId="385EF784" w14:textId="2D53FEDF"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del w:id="952" w:author="Heidi Clevett" w:date="2024-03-14T10:43:00Z">
        <w:r w:rsidDel="007158B7">
          <w:rPr>
            <w:sz w:val="23"/>
          </w:rPr>
          <w:delText>.5</w:delText>
        </w:r>
        <w:r w:rsidDel="007158B7">
          <w:rPr>
            <w:sz w:val="23"/>
          </w:rPr>
          <w:tab/>
        </w:r>
        <w:r w:rsidDel="007158B7">
          <w:rPr>
            <w:sz w:val="23"/>
          </w:rPr>
          <w:tab/>
          <w:delText xml:space="preserve">Vessel ... </w:delText>
        </w:r>
        <w:r w:rsidDel="007158B7">
          <w:rPr>
            <w:i/>
            <w:sz w:val="23"/>
          </w:rPr>
          <w:delText>(cardinal points)</w:delText>
        </w:r>
        <w:r w:rsidDel="007158B7">
          <w:rPr>
            <w:sz w:val="23"/>
          </w:rPr>
          <w:delText xml:space="preserve"> of you is on same course ... degrees.</w:delText>
        </w:r>
      </w:del>
    </w:p>
    <w:p w14:paraId="2E4A486A" w14:textId="7C06A675" w:rsidR="000A7CDE" w:rsidDel="00F14B3F"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53" w:author="Heidi Clevett" w:date="2024-03-14T10:40:00Z"/>
          <w:sz w:val="23"/>
        </w:rPr>
      </w:pPr>
      <w:r>
        <w:rPr>
          <w:sz w:val="23"/>
        </w:rPr>
        <w:tab/>
        <w:t>.5</w:t>
      </w:r>
      <w:del w:id="954" w:author="Heidi Clevett" w:date="2024-03-14T10:43:00Z">
        <w:r w:rsidDel="007158B7">
          <w:rPr>
            <w:sz w:val="23"/>
          </w:rPr>
          <w:delText>.1</w:delText>
        </w:r>
      </w:del>
      <w:r>
        <w:rPr>
          <w:sz w:val="23"/>
        </w:rPr>
        <w:tab/>
      </w:r>
      <w:r>
        <w:rPr>
          <w:sz w:val="23"/>
        </w:rPr>
        <w:tab/>
      </w:r>
      <w:r>
        <w:rPr>
          <w:sz w:val="23"/>
        </w:rPr>
        <w:tab/>
      </w:r>
      <w:del w:id="955" w:author="Heidi Clevett" w:date="2024-03-14T10:46:00Z">
        <w:r w:rsidDel="00105100">
          <w:rPr>
            <w:sz w:val="23"/>
          </w:rPr>
          <w:delText>Advise you</w:delText>
        </w:r>
      </w:del>
    </w:p>
    <w:p w14:paraId="72C8CC97" w14:textId="7B2706E6" w:rsidR="000A7CDE" w:rsidRDefault="000A7CDE" w:rsidP="00F14B3F">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b/>
        </w:rPr>
        <w:pPrChange w:id="956" w:author="Heidi Clevett" w:date="2024-03-14T10:40:00Z">
          <w:pPr>
            <w:pStyle w:val="BodyText2"/>
            <w:tabs>
              <w:tab w:val="left" w:pos="1"/>
              <w:tab w:val="left" w:pos="36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pPr>
        </w:pPrChange>
      </w:pPr>
      <w:del w:id="957" w:author="Heidi Clevett" w:date="2024-03-14T10:40:00Z">
        <w:r w:rsidDel="00F14B3F">
          <w:tab/>
        </w:r>
        <w:r w:rsidDel="00F14B3F">
          <w:tab/>
        </w:r>
        <w:r w:rsidDel="00F14B3F">
          <w:tab/>
          <w:delText>~ K</w:delText>
        </w:r>
      </w:del>
      <w:ins w:id="958" w:author="Heidi Clevett" w:date="2024-03-14T10:46:00Z">
        <w:r w:rsidR="00387703">
          <w:t>k</w:t>
        </w:r>
      </w:ins>
      <w:r>
        <w:t>eep your present course.</w:t>
      </w:r>
    </w:p>
    <w:p w14:paraId="1C5DC501" w14:textId="6D12B311"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r>
      <w:del w:id="959" w:author="Heidi Clevett" w:date="2024-03-14T10:40:00Z">
        <w:r w:rsidDel="00F14B3F">
          <w:rPr>
            <w:sz w:val="23"/>
          </w:rPr>
          <w:delText>~ A new course of  … degrees</w:delText>
        </w:r>
      </w:del>
      <w:r>
        <w:rPr>
          <w:sz w:val="23"/>
        </w:rPr>
        <w:t>.</w:t>
      </w:r>
    </w:p>
    <w:p w14:paraId="545B6C7D" w14:textId="77777777" w:rsidR="000A7CDE" w:rsidRDefault="000A7CDE">
      <w:pPr>
        <w:pStyle w:val="BodyText2"/>
        <w:tabs>
          <w:tab w:val="left" w:pos="1"/>
          <w:tab w:val="left" w:pos="360"/>
          <w:tab w:val="left" w:pos="72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rPr>
          <w:b w:val="0"/>
          <w:bCs/>
        </w:rPr>
      </w:pPr>
      <w:r>
        <w:rPr>
          <w:b w:val="0"/>
          <w:bCs/>
        </w:rPr>
        <w:tab/>
        <w:t>.6</w:t>
      </w:r>
      <w:r>
        <w:rPr>
          <w:b w:val="0"/>
          <w:bCs/>
        </w:rPr>
        <w:tab/>
      </w:r>
      <w:r>
        <w:rPr>
          <w:b w:val="0"/>
          <w:bCs/>
        </w:rPr>
        <w:tab/>
        <w:t>Have you altered course?</w:t>
      </w:r>
    </w:p>
    <w:p w14:paraId="525DC8E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.6.1</w:t>
      </w:r>
      <w:r>
        <w:rPr>
          <w:sz w:val="23"/>
        </w:rPr>
        <w:tab/>
      </w:r>
      <w:r>
        <w:rPr>
          <w:sz w:val="23"/>
        </w:rPr>
        <w:tab/>
      </w:r>
      <w:r>
        <w:rPr>
          <w:sz w:val="23"/>
        </w:rPr>
        <w:tab/>
        <w:t>Yes, I have altered course - my new course is  ... degrees.</w:t>
      </w:r>
    </w:p>
    <w:p w14:paraId="72F2444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.6.2</w:t>
      </w:r>
      <w:r>
        <w:rPr>
          <w:sz w:val="23"/>
        </w:rPr>
        <w:tab/>
      </w:r>
      <w:r>
        <w:rPr>
          <w:sz w:val="23"/>
        </w:rPr>
        <w:tab/>
      </w:r>
      <w:r>
        <w:rPr>
          <w:sz w:val="23"/>
        </w:rPr>
        <w:tab/>
        <w:t>No, I have not altered course - my course is  ... degrees.</w:t>
      </w:r>
    </w:p>
    <w:p w14:paraId="53322E42" w14:textId="4B30EDE6" w:rsidR="000A7CDE" w:rsidDel="0008616A"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60" w:author="Heidi Clevett" w:date="2024-03-14T10:33:00Z"/>
          <w:sz w:val="23"/>
        </w:rPr>
      </w:pPr>
      <w:del w:id="961" w:author="Heidi Clevett" w:date="2024-03-14T10:33:00Z">
        <w:r w:rsidDel="0008616A">
          <w:rPr>
            <w:sz w:val="23"/>
          </w:rPr>
          <w:tab/>
          <w:delText>.7</w:delText>
        </w:r>
        <w:r w:rsidDel="0008616A">
          <w:rPr>
            <w:sz w:val="23"/>
          </w:rPr>
          <w:tab/>
        </w:r>
        <w:r w:rsidDel="0008616A">
          <w:rPr>
            <w:sz w:val="23"/>
          </w:rPr>
          <w:tab/>
          <w:delText>You are running into danger -</w:delText>
        </w:r>
      </w:del>
    </w:p>
    <w:p w14:paraId="47258B7E" w14:textId="56EFE75E" w:rsidR="000A7CDE" w:rsidDel="0008616A"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62" w:author="Heidi Clevett" w:date="2024-03-14T10:33:00Z"/>
          <w:sz w:val="23"/>
        </w:rPr>
      </w:pPr>
      <w:del w:id="963" w:author="Heidi Clevett" w:date="2024-03-14T10:33:00Z">
        <w:r w:rsidDel="0008616A">
          <w:rPr>
            <w:sz w:val="23"/>
          </w:rPr>
          <w:tab/>
        </w:r>
        <w:r w:rsidDel="0008616A">
          <w:rPr>
            <w:sz w:val="23"/>
          </w:rPr>
          <w:tab/>
        </w:r>
        <w:r w:rsidDel="0008616A">
          <w:rPr>
            <w:sz w:val="23"/>
          </w:rPr>
          <w:tab/>
        </w:r>
        <w:r w:rsidDel="0008616A">
          <w:rPr>
            <w:sz w:val="23"/>
          </w:rPr>
          <w:tab/>
          <w:delText xml:space="preserve">~ shallow water ... </w:delText>
        </w:r>
        <w:r w:rsidDel="0008616A">
          <w:rPr>
            <w:i/>
            <w:sz w:val="23"/>
          </w:rPr>
          <w:delText>(cardinal points)</w:delText>
        </w:r>
        <w:r w:rsidDel="0008616A">
          <w:rPr>
            <w:sz w:val="23"/>
          </w:rPr>
          <w:delText xml:space="preserve"> of you.</w:delText>
        </w:r>
      </w:del>
    </w:p>
    <w:p w14:paraId="066541BC" w14:textId="3A1D65C5" w:rsidR="000A7CDE" w:rsidDel="0008616A"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64" w:author="Heidi Clevett" w:date="2024-03-14T10:33:00Z"/>
          <w:sz w:val="23"/>
        </w:rPr>
      </w:pPr>
      <w:del w:id="965" w:author="Heidi Clevett" w:date="2024-03-14T10:33:00Z">
        <w:r w:rsidDel="0008616A">
          <w:rPr>
            <w:sz w:val="23"/>
          </w:rPr>
          <w:tab/>
        </w:r>
        <w:r w:rsidDel="0008616A">
          <w:rPr>
            <w:sz w:val="23"/>
          </w:rPr>
          <w:tab/>
        </w:r>
        <w:r w:rsidDel="0008616A">
          <w:rPr>
            <w:sz w:val="23"/>
          </w:rPr>
          <w:tab/>
        </w:r>
        <w:r w:rsidDel="0008616A">
          <w:rPr>
            <w:sz w:val="23"/>
          </w:rPr>
          <w:tab/>
          <w:delText xml:space="preserve">~ submerged wreck ... </w:delText>
        </w:r>
        <w:r w:rsidDel="0008616A">
          <w:rPr>
            <w:i/>
            <w:sz w:val="23"/>
          </w:rPr>
          <w:delText>(cardinal points)</w:delText>
        </w:r>
        <w:r w:rsidDel="0008616A">
          <w:rPr>
            <w:sz w:val="23"/>
          </w:rPr>
          <w:delText xml:space="preserve"> of you.</w:delText>
        </w:r>
      </w:del>
    </w:p>
    <w:p w14:paraId="75977E6B" w14:textId="1534D1A2" w:rsidR="000A7CDE" w:rsidDel="0008616A"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66" w:author="Heidi Clevett" w:date="2024-03-14T10:33:00Z"/>
          <w:sz w:val="23"/>
        </w:rPr>
      </w:pPr>
      <w:del w:id="967" w:author="Heidi Clevett" w:date="2024-03-14T10:33:00Z">
        <w:r w:rsidDel="0008616A">
          <w:rPr>
            <w:sz w:val="23"/>
          </w:rPr>
          <w:tab/>
        </w:r>
        <w:r w:rsidDel="0008616A">
          <w:rPr>
            <w:sz w:val="23"/>
          </w:rPr>
          <w:tab/>
        </w:r>
        <w:r w:rsidDel="0008616A">
          <w:rPr>
            <w:sz w:val="23"/>
          </w:rPr>
          <w:tab/>
        </w:r>
        <w:r w:rsidDel="0008616A">
          <w:rPr>
            <w:sz w:val="23"/>
          </w:rPr>
          <w:tab/>
          <w:delText xml:space="preserve">~ fog bank ... </w:delText>
        </w:r>
        <w:r w:rsidDel="0008616A">
          <w:rPr>
            <w:i/>
            <w:sz w:val="23"/>
          </w:rPr>
          <w:delText xml:space="preserve">(cardinal points) </w:delText>
        </w:r>
        <w:r w:rsidDel="0008616A">
          <w:rPr>
            <w:sz w:val="23"/>
          </w:rPr>
          <w:delText>of you.</w:delText>
        </w:r>
      </w:del>
    </w:p>
    <w:p w14:paraId="4FD9C6C1" w14:textId="338040E3" w:rsidR="000A7CDE" w:rsidDel="0008616A"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68" w:author="Heidi Clevett" w:date="2024-03-14T10:33:00Z"/>
          <w:sz w:val="23"/>
        </w:rPr>
      </w:pPr>
      <w:del w:id="969" w:author="Heidi Clevett" w:date="2024-03-14T10:33:00Z">
        <w:r w:rsidDel="0008616A">
          <w:rPr>
            <w:sz w:val="23"/>
          </w:rPr>
          <w:tab/>
        </w:r>
        <w:r w:rsidDel="0008616A">
          <w:rPr>
            <w:sz w:val="23"/>
          </w:rPr>
          <w:tab/>
        </w:r>
        <w:r w:rsidDel="0008616A">
          <w:rPr>
            <w:sz w:val="23"/>
          </w:rPr>
          <w:tab/>
        </w:r>
        <w:r w:rsidDel="0008616A">
          <w:rPr>
            <w:sz w:val="23"/>
          </w:rPr>
          <w:tab/>
          <w:delText>~ risk of collision (with a vessel bearing ... degrees, distance ... kilometres /</w:delText>
        </w:r>
      </w:del>
    </w:p>
    <w:p w14:paraId="70AACBED" w14:textId="4BEC0BB4" w:rsidR="000A7CDE" w:rsidDel="0008616A"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70" w:author="Heidi Clevett" w:date="2024-03-14T10:33:00Z"/>
          <w:sz w:val="23"/>
        </w:rPr>
      </w:pPr>
      <w:del w:id="971" w:author="Heidi Clevett" w:date="2024-03-14T10:33:00Z">
        <w:r w:rsidDel="0008616A">
          <w:rPr>
            <w:sz w:val="23"/>
          </w:rPr>
          <w:lastRenderedPageBreak/>
          <w:tab/>
        </w:r>
        <w:r w:rsidDel="0008616A">
          <w:rPr>
            <w:sz w:val="23"/>
          </w:rPr>
          <w:tab/>
        </w:r>
        <w:r w:rsidDel="0008616A">
          <w:rPr>
            <w:sz w:val="23"/>
          </w:rPr>
          <w:tab/>
        </w:r>
        <w:r w:rsidDel="0008616A">
          <w:rPr>
            <w:sz w:val="23"/>
          </w:rPr>
          <w:tab/>
          <w:delText xml:space="preserve">   nautical miles).</w:delText>
        </w:r>
      </w:del>
    </w:p>
    <w:p w14:paraId="635E3FED" w14:textId="2975131B" w:rsidR="000A7CDE" w:rsidDel="0008616A"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72" w:author="Heidi Clevett" w:date="2024-03-14T10:33:00Z"/>
          <w:sz w:val="23"/>
        </w:rPr>
      </w:pPr>
      <w:del w:id="973" w:author="Heidi Clevett" w:date="2024-03-14T10:33:00Z">
        <w:r w:rsidDel="0008616A">
          <w:rPr>
            <w:sz w:val="23"/>
          </w:rPr>
          <w:tab/>
        </w:r>
        <w:r w:rsidDel="0008616A">
          <w:rPr>
            <w:sz w:val="23"/>
          </w:rPr>
          <w:tab/>
        </w:r>
        <w:r w:rsidDel="0008616A">
          <w:rPr>
            <w:sz w:val="23"/>
          </w:rPr>
          <w:tab/>
        </w:r>
        <w:r w:rsidDel="0008616A">
          <w:rPr>
            <w:sz w:val="23"/>
          </w:rPr>
          <w:tab/>
          <w:delText xml:space="preserve">~ </w:delText>
        </w:r>
      </w:del>
      <w:del w:id="974" w:author="Heidi Clevett" w:date="2024-03-12T14:11:00Z">
        <w:r w:rsidDel="00151B80">
          <w:rPr>
            <w:sz w:val="23"/>
          </w:rPr>
          <w:delText>bridge is defective / ...</w:delText>
        </w:r>
      </w:del>
      <w:del w:id="975" w:author="Heidi Clevett" w:date="2024-03-14T10:33:00Z">
        <w:r w:rsidDel="0008616A">
          <w:rPr>
            <w:sz w:val="23"/>
          </w:rPr>
          <w:delText xml:space="preserve"> .</w:delText>
        </w:r>
      </w:del>
    </w:p>
    <w:p w14:paraId="31C7589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78FA9D79" w14:textId="050F9B6E" w:rsidR="00AB4F20" w:rsidRDefault="000A7CDE" w:rsidP="00AB4F20">
      <w:pPr>
        <w:rPr>
          <w:ins w:id="976" w:author="Heidi Clevett" w:date="2024-03-12T14:24:00Z"/>
        </w:rPr>
      </w:pPr>
      <w:r>
        <w:rPr>
          <w:sz w:val="23"/>
        </w:rPr>
        <w:t>.3</w:t>
      </w:r>
      <w:r>
        <w:rPr>
          <w:b/>
          <w:sz w:val="23"/>
        </w:rPr>
        <w:tab/>
      </w:r>
      <w:r>
        <w:rPr>
          <w:b/>
          <w:sz w:val="23"/>
        </w:rPr>
        <w:tab/>
        <w:t>Traffic</w:t>
      </w:r>
      <w:del w:id="977" w:author="Heidi Clevett" w:date="2024-03-12T14:25:00Z">
        <w:r w:rsidDel="00AB4F20">
          <w:rPr>
            <w:b/>
            <w:sz w:val="23"/>
          </w:rPr>
          <w:delText xml:space="preserve"> organization service</w:delText>
        </w:r>
      </w:del>
      <w:ins w:id="978" w:author="Heidi Clevett" w:date="2024-03-12T14:24:00Z">
        <w:r w:rsidR="00AB4F20">
          <w:t xml:space="preserve"> clearance and organizing ship under way</w:t>
        </w:r>
      </w:ins>
    </w:p>
    <w:p w14:paraId="479F5FFE" w14:textId="4178149B"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48326EC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51D0005C" w14:textId="4AE97DBE" w:rsidR="000A7CDE" w:rsidDel="00AB4F20"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979" w:author="Heidi Clevett" w:date="2024-03-12T14:25:00Z"/>
          <w:sz w:val="23"/>
        </w:rPr>
      </w:pPr>
      <w:del w:id="980" w:author="Heidi Clevett" w:date="2024-03-12T14:25:00Z">
        <w:r w:rsidDel="00AB4F20">
          <w:rPr>
            <w:sz w:val="23"/>
          </w:rPr>
          <w:tab/>
          <w:delText>.3.1</w:delText>
        </w:r>
        <w:r w:rsidDel="00AB4F20">
          <w:rPr>
            <w:sz w:val="23"/>
          </w:rPr>
          <w:tab/>
        </w:r>
        <w:r w:rsidDel="00AB4F20">
          <w:rPr>
            <w:b/>
            <w:sz w:val="23"/>
          </w:rPr>
          <w:tab/>
          <w:delText>Clearance, forward planning</w:delText>
        </w:r>
      </w:del>
    </w:p>
    <w:p w14:paraId="33AABB3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7DDE9A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w:t>
      </w:r>
      <w:r>
        <w:rPr>
          <w:sz w:val="23"/>
        </w:rPr>
        <w:tab/>
      </w:r>
      <w:r>
        <w:rPr>
          <w:sz w:val="23"/>
        </w:rPr>
        <w:tab/>
        <w:t>Traffic clearance is required before entering ...  .</w:t>
      </w:r>
    </w:p>
    <w:p w14:paraId="5758907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w:t>
      </w:r>
      <w:r>
        <w:rPr>
          <w:sz w:val="23"/>
        </w:rPr>
        <w:tab/>
      </w:r>
      <w:r>
        <w:rPr>
          <w:sz w:val="23"/>
        </w:rPr>
        <w:tab/>
        <w:t>Do not enter the traffic lane / ... .</w:t>
      </w:r>
    </w:p>
    <w:p w14:paraId="7BAC04C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w:t>
      </w:r>
      <w:r>
        <w:rPr>
          <w:sz w:val="23"/>
        </w:rPr>
        <w:tab/>
      </w:r>
      <w:r>
        <w:rPr>
          <w:sz w:val="23"/>
        </w:rPr>
        <w:tab/>
        <w:t>Proceed to the emergency anchorage.</w:t>
      </w:r>
    </w:p>
    <w:p w14:paraId="1140C37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.4</w:t>
      </w:r>
      <w:r>
        <w:rPr>
          <w:sz w:val="23"/>
        </w:rPr>
        <w:tab/>
      </w:r>
      <w:r>
        <w:rPr>
          <w:sz w:val="23"/>
        </w:rPr>
        <w:tab/>
        <w:t>Keep clear of .../  avoid ... .</w:t>
      </w:r>
    </w:p>
    <w:p w14:paraId="7C97F02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6BE57B1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5DAFD05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.5</w:t>
      </w:r>
      <w:r>
        <w:rPr>
          <w:sz w:val="23"/>
        </w:rPr>
        <w:tab/>
      </w:r>
      <w:r>
        <w:rPr>
          <w:sz w:val="23"/>
        </w:rPr>
        <w:tab/>
        <w:t xml:space="preserve">You have permission </w:t>
      </w:r>
    </w:p>
    <w:p w14:paraId="3CD848E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to enter the traffic lane / route - traffic clearance  granted.</w:t>
      </w:r>
    </w:p>
    <w:p w14:paraId="5070F78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to enter traffic lane / route in position ... at ... UTC.</w:t>
      </w:r>
    </w:p>
    <w:p w14:paraId="18D5697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.6</w:t>
      </w:r>
      <w:r>
        <w:rPr>
          <w:sz w:val="23"/>
        </w:rPr>
        <w:tab/>
      </w:r>
      <w:r>
        <w:rPr>
          <w:sz w:val="23"/>
        </w:rPr>
        <w:tab/>
        <w:t>Do not pass the</w:t>
      </w:r>
      <w:r>
        <w:rPr>
          <w:b/>
          <w:i/>
          <w:sz w:val="23"/>
        </w:rPr>
        <w:t xml:space="preserve"> </w:t>
      </w:r>
      <w:r>
        <w:rPr>
          <w:sz w:val="23"/>
        </w:rPr>
        <w:t>reporting point ... until ... UTC.</w:t>
      </w:r>
    </w:p>
    <w:p w14:paraId="4E3C99A8" w14:textId="11659B36"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.7</w:t>
      </w:r>
      <w:r>
        <w:rPr>
          <w:sz w:val="23"/>
        </w:rPr>
        <w:tab/>
      </w:r>
      <w:r>
        <w:rPr>
          <w:sz w:val="23"/>
        </w:rPr>
        <w:tab/>
      </w:r>
      <w:ins w:id="981" w:author="Heidi Clevett" w:date="2024-03-14T11:46:00Z">
        <w:r w:rsidR="00704C9A">
          <w:rPr>
            <w:sz w:val="23"/>
          </w:rPr>
          <w:t xml:space="preserve">Call again </w:t>
        </w:r>
      </w:ins>
      <w:del w:id="982" w:author="Heidi Clevett" w:date="2024-03-14T11:46:00Z">
        <w:r w:rsidDel="00704C9A">
          <w:rPr>
            <w:sz w:val="23"/>
          </w:rPr>
          <w:delText>Report</w:delText>
        </w:r>
      </w:del>
      <w:r>
        <w:rPr>
          <w:sz w:val="23"/>
        </w:rPr>
        <w:t xml:space="preserve"> at the next </w:t>
      </w:r>
      <w:ins w:id="983" w:author="Heidi Clevett" w:date="2024-03-14T11:46:00Z">
        <w:r w:rsidR="00BE4D59">
          <w:rPr>
            <w:sz w:val="23"/>
          </w:rPr>
          <w:t xml:space="preserve">reporting </w:t>
        </w:r>
      </w:ins>
      <w:del w:id="984" w:author="Heidi Clevett" w:date="2024-03-14T11:46:00Z">
        <w:r w:rsidDel="00BE4D59">
          <w:rPr>
            <w:sz w:val="23"/>
          </w:rPr>
          <w:delText>way</w:delText>
        </w:r>
      </w:del>
      <w:r>
        <w:rPr>
          <w:sz w:val="23"/>
        </w:rPr>
        <w:t xml:space="preserve">point / </w:t>
      </w:r>
      <w:ins w:id="985" w:author="Heidi Clevett" w:date="2024-03-14T13:38:00Z">
        <w:r w:rsidR="0068024B">
          <w:rPr>
            <w:sz w:val="23"/>
          </w:rPr>
          <w:t xml:space="preserve">at </w:t>
        </w:r>
      </w:ins>
      <w:ins w:id="986" w:author="Heidi Clevett" w:date="2024-03-14T11:47:00Z">
        <w:r w:rsidR="00BE4D59">
          <w:rPr>
            <w:sz w:val="23"/>
          </w:rPr>
          <w:t>reporting</w:t>
        </w:r>
      </w:ins>
      <w:ins w:id="987" w:author="Heidi Clevett" w:date="2024-03-14T13:38:00Z">
        <w:r w:rsidR="0068024B">
          <w:rPr>
            <w:sz w:val="23"/>
          </w:rPr>
          <w:t xml:space="preserve"> </w:t>
        </w:r>
      </w:ins>
      <w:del w:id="988" w:author="Heidi Clevett" w:date="2024-03-14T11:47:00Z">
        <w:r w:rsidDel="00BE4D59">
          <w:rPr>
            <w:sz w:val="23"/>
          </w:rPr>
          <w:delText>way</w:delText>
        </w:r>
      </w:del>
      <w:r>
        <w:rPr>
          <w:sz w:val="23"/>
        </w:rPr>
        <w:t>point ... / at ... UTC.</w:t>
      </w:r>
    </w:p>
    <w:p w14:paraId="05DF932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.8</w:t>
      </w:r>
      <w:r>
        <w:rPr>
          <w:sz w:val="23"/>
        </w:rPr>
        <w:tab/>
      </w:r>
      <w:r>
        <w:rPr>
          <w:sz w:val="23"/>
        </w:rPr>
        <w:tab/>
        <w:t>You must arrive at way point ... at ... UTC - your berth is clear.</w:t>
      </w:r>
    </w:p>
    <w:p w14:paraId="6D1E1AA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.9</w:t>
      </w:r>
      <w:r>
        <w:rPr>
          <w:sz w:val="23"/>
        </w:rPr>
        <w:tab/>
      </w:r>
      <w:r>
        <w:rPr>
          <w:sz w:val="23"/>
        </w:rPr>
        <w:tab/>
        <w:t>Do not arrive in position ... before / after ... UTC.</w:t>
      </w:r>
    </w:p>
    <w:p w14:paraId="36F296A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.10</w:t>
      </w:r>
      <w:r>
        <w:rPr>
          <w:sz w:val="23"/>
        </w:rPr>
        <w:tab/>
      </w:r>
      <w:r>
        <w:rPr>
          <w:sz w:val="23"/>
        </w:rPr>
        <w:tab/>
        <w:t>The tide is  with you / against you.</w:t>
      </w:r>
    </w:p>
    <w:p w14:paraId="138A278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61A91D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.3.2</w:t>
      </w:r>
      <w:r>
        <w:rPr>
          <w:sz w:val="23"/>
        </w:rPr>
        <w:tab/>
      </w:r>
      <w:r>
        <w:rPr>
          <w:sz w:val="23"/>
        </w:rPr>
        <w:tab/>
      </w:r>
      <w:r>
        <w:rPr>
          <w:b/>
          <w:sz w:val="23"/>
        </w:rPr>
        <w:t>Anchoring</w:t>
      </w:r>
    </w:p>
    <w:p w14:paraId="34591F3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5A0EAF4F" w14:textId="67AC131E"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w:t>
      </w:r>
      <w:r>
        <w:rPr>
          <w:sz w:val="23"/>
        </w:rPr>
        <w:tab/>
      </w:r>
      <w:r>
        <w:rPr>
          <w:sz w:val="23"/>
        </w:rPr>
        <w:tab/>
        <w:t>You</w:t>
      </w:r>
      <w:del w:id="989" w:author="Heidi Clevett" w:date="2024-03-12T14:27:00Z">
        <w:r w:rsidDel="006E55F4">
          <w:rPr>
            <w:sz w:val="23"/>
          </w:rPr>
          <w:delText xml:space="preserve"> must</w:delText>
        </w:r>
      </w:del>
      <w:ins w:id="990" w:author="Heidi Clevett" w:date="2024-03-12T14:27:00Z">
        <w:r w:rsidR="006E55F4">
          <w:rPr>
            <w:sz w:val="23"/>
          </w:rPr>
          <w:t xml:space="preserve"> </w:t>
        </w:r>
      </w:ins>
      <w:ins w:id="991" w:author="Heidi Clevett" w:date="2024-03-12T14:28:00Z">
        <w:r w:rsidR="006E55F4">
          <w:rPr>
            <w:sz w:val="23"/>
          </w:rPr>
          <w:t>should</w:t>
        </w:r>
      </w:ins>
      <w:r>
        <w:rPr>
          <w:sz w:val="23"/>
        </w:rPr>
        <w:t xml:space="preserve"> anchor </w:t>
      </w:r>
    </w:p>
    <w:p w14:paraId="006843F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at ... UTC.</w:t>
      </w:r>
    </w:p>
    <w:p w14:paraId="3B05160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until the pilot arrives.</w:t>
      </w:r>
    </w:p>
    <w:p w14:paraId="4D2AF19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in a different position.</w:t>
      </w:r>
    </w:p>
    <w:p w14:paraId="03824CE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clear of fairway.</w:t>
      </w:r>
    </w:p>
    <w:p w14:paraId="38CCEBBF" w14:textId="05CB1689"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w:t>
      </w:r>
      <w:r>
        <w:rPr>
          <w:sz w:val="23"/>
        </w:rPr>
        <w:tab/>
      </w:r>
      <w:r>
        <w:rPr>
          <w:sz w:val="23"/>
        </w:rPr>
        <w:tab/>
      </w:r>
      <w:ins w:id="992" w:author="Heidi Clevett" w:date="2024-03-12T15:13:00Z">
        <w:r w:rsidR="001205CD">
          <w:rPr>
            <w:sz w:val="23"/>
          </w:rPr>
          <w:t>Advi</w:t>
        </w:r>
      </w:ins>
      <w:ins w:id="993" w:author="Heidi Clevett" w:date="2024-03-14T08:20:00Z">
        <w:r w:rsidR="008B7053">
          <w:rPr>
            <w:sz w:val="23"/>
          </w:rPr>
          <w:t>c</w:t>
        </w:r>
      </w:ins>
      <w:ins w:id="994" w:author="Heidi Clevett" w:date="2024-03-12T15:13:00Z">
        <w:r w:rsidR="001205CD">
          <w:rPr>
            <w:sz w:val="23"/>
          </w:rPr>
          <w:t>e</w:t>
        </w:r>
      </w:ins>
      <w:ins w:id="995" w:author="Heidi Clevett" w:date="2024-03-14T08:20:00Z">
        <w:r w:rsidR="008B7053">
          <w:rPr>
            <w:sz w:val="23"/>
          </w:rPr>
          <w:t xml:space="preserve"> </w:t>
        </w:r>
      </w:ins>
      <w:del w:id="996" w:author="Heidi Clevett" w:date="2024-03-14T08:20:00Z">
        <w:r w:rsidDel="008B7053">
          <w:rPr>
            <w:sz w:val="23"/>
          </w:rPr>
          <w:delText>D</w:delText>
        </w:r>
      </w:del>
      <w:ins w:id="997" w:author="Heidi Clevett" w:date="2024-03-14T08:20:00Z">
        <w:r w:rsidR="008B7053">
          <w:rPr>
            <w:sz w:val="23"/>
          </w:rPr>
          <w:t>d</w:t>
        </w:r>
      </w:ins>
      <w:r>
        <w:rPr>
          <w:sz w:val="23"/>
        </w:rPr>
        <w:t>o not anchor in position ... .</w:t>
      </w:r>
    </w:p>
    <w:p w14:paraId="287CD03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w:t>
      </w:r>
      <w:r>
        <w:rPr>
          <w:sz w:val="23"/>
        </w:rPr>
        <w:tab/>
      </w:r>
      <w:r>
        <w:rPr>
          <w:sz w:val="23"/>
        </w:rPr>
        <w:tab/>
        <w:t>Anchoring is prohibited.</w:t>
      </w:r>
    </w:p>
    <w:p w14:paraId="574C6894" w14:textId="39773A35"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.6</w:t>
      </w:r>
      <w:r>
        <w:rPr>
          <w:sz w:val="23"/>
        </w:rPr>
        <w:tab/>
      </w:r>
      <w:r>
        <w:rPr>
          <w:sz w:val="23"/>
        </w:rPr>
        <w:tab/>
        <w:t xml:space="preserve">You </w:t>
      </w:r>
      <w:ins w:id="998" w:author="Heidi Clevett" w:date="2024-03-12T15:13:00Z">
        <w:r w:rsidR="001205CD">
          <w:rPr>
            <w:sz w:val="23"/>
          </w:rPr>
          <w:t xml:space="preserve">should </w:t>
        </w:r>
      </w:ins>
      <w:del w:id="999" w:author="Heidi Clevett" w:date="2024-03-12T15:13:00Z">
        <w:r w:rsidDel="001205CD">
          <w:rPr>
            <w:sz w:val="23"/>
          </w:rPr>
          <w:delText>must</w:delText>
        </w:r>
      </w:del>
      <w:r>
        <w:rPr>
          <w:sz w:val="23"/>
        </w:rPr>
        <w:t xml:space="preserve"> heave up anchor.</w:t>
      </w:r>
    </w:p>
    <w:p w14:paraId="2954E21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.7</w:t>
      </w:r>
      <w:r>
        <w:rPr>
          <w:sz w:val="23"/>
        </w:rPr>
        <w:tab/>
      </w:r>
      <w:r>
        <w:rPr>
          <w:sz w:val="23"/>
        </w:rPr>
        <w:tab/>
        <w:t>You are at anchor in a wrong position.</w:t>
      </w:r>
    </w:p>
    <w:p w14:paraId="38733F0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.8</w:t>
      </w:r>
      <w:r>
        <w:rPr>
          <w:sz w:val="23"/>
        </w:rPr>
        <w:tab/>
      </w:r>
      <w:r>
        <w:rPr>
          <w:sz w:val="23"/>
        </w:rPr>
        <w:tab/>
        <w:t>Have your crew on stand by for heaving up  anchor when the pilot embarks.</w:t>
      </w:r>
    </w:p>
    <w:p w14:paraId="3846279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.9</w:t>
      </w:r>
      <w:r>
        <w:rPr>
          <w:sz w:val="23"/>
        </w:rPr>
        <w:tab/>
      </w:r>
      <w:r>
        <w:rPr>
          <w:sz w:val="23"/>
        </w:rPr>
        <w:tab/>
        <w:t>You have permission to anchor (at ... UTC)</w:t>
      </w:r>
    </w:p>
    <w:p w14:paraId="7668C3B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in position ... .</w:t>
      </w:r>
    </w:p>
    <w:p w14:paraId="2C28F56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until the pilot arrives.</w:t>
      </w:r>
    </w:p>
    <w:p w14:paraId="3A5A898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until the tugs arrive.</w:t>
      </w:r>
    </w:p>
    <w:p w14:paraId="3E5B644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until  sufficient water.</w:t>
      </w:r>
    </w:p>
    <w:p w14:paraId="5322B5E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.10</w:t>
      </w:r>
      <w:r>
        <w:rPr>
          <w:sz w:val="23"/>
        </w:rPr>
        <w:tab/>
      </w:r>
      <w:r>
        <w:rPr>
          <w:sz w:val="23"/>
        </w:rPr>
        <w:tab/>
        <w:t>You are obstructing the fairway / other traffic.</w:t>
      </w:r>
    </w:p>
    <w:p w14:paraId="75A9755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.11</w:t>
      </w:r>
      <w:r>
        <w:rPr>
          <w:sz w:val="23"/>
        </w:rPr>
        <w:tab/>
      </w:r>
      <w:r>
        <w:rPr>
          <w:sz w:val="23"/>
        </w:rPr>
        <w:tab/>
        <w:t>Are you dragging / dredging anchor?</w:t>
      </w:r>
    </w:p>
    <w:p w14:paraId="0108B38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.11.1</w:t>
      </w:r>
      <w:r>
        <w:rPr>
          <w:sz w:val="23"/>
        </w:rPr>
        <w:tab/>
      </w:r>
      <w:r>
        <w:rPr>
          <w:sz w:val="23"/>
        </w:rPr>
        <w:tab/>
        <w:t>Yes, I am dragging / dredging anchor.</w:t>
      </w:r>
    </w:p>
    <w:p w14:paraId="45DBF8D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.11.2</w:t>
      </w:r>
      <w:r>
        <w:rPr>
          <w:sz w:val="23"/>
        </w:rPr>
        <w:tab/>
      </w:r>
      <w:r>
        <w:rPr>
          <w:sz w:val="23"/>
        </w:rPr>
        <w:tab/>
        <w:t>No, I am not dragging / dredging anchor.</w:t>
      </w:r>
    </w:p>
    <w:p w14:paraId="39AC8605" w14:textId="067A3610" w:rsidR="00791D76"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000" w:author="Heidi Clevett" w:date="2024-03-14T08:24:00Z"/>
          <w:sz w:val="23"/>
        </w:rPr>
      </w:pPr>
      <w:r>
        <w:rPr>
          <w:sz w:val="23"/>
        </w:rPr>
        <w:tab/>
        <w:t>.12</w:t>
      </w:r>
      <w:r>
        <w:rPr>
          <w:sz w:val="23"/>
        </w:rPr>
        <w:tab/>
      </w:r>
      <w:r>
        <w:rPr>
          <w:sz w:val="23"/>
        </w:rPr>
        <w:tab/>
      </w:r>
      <w:ins w:id="1001" w:author="Heidi Clevett" w:date="2024-03-12T15:15:00Z">
        <w:r w:rsidR="001205CD">
          <w:rPr>
            <w:sz w:val="23"/>
          </w:rPr>
          <w:t>You should</w:t>
        </w:r>
      </w:ins>
      <w:del w:id="1002" w:author="Heidi Clevett" w:date="2024-03-12T15:15:00Z">
        <w:r w:rsidDel="001205CD">
          <w:rPr>
            <w:sz w:val="23"/>
          </w:rPr>
          <w:delText>Do</w:delText>
        </w:r>
      </w:del>
      <w:r>
        <w:rPr>
          <w:sz w:val="23"/>
        </w:rPr>
        <w:t xml:space="preserve"> not dredge anchor.</w:t>
      </w:r>
    </w:p>
    <w:p w14:paraId="3969D7CC" w14:textId="77777777" w:rsidR="005C07B5" w:rsidRDefault="00997BC0">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003" w:author="Heidi Clevett" w:date="2024-03-14T08:32:00Z"/>
          <w:sz w:val="23"/>
        </w:rPr>
      </w:pPr>
      <w:ins w:id="1004" w:author="Heidi Clevett" w:date="2024-03-14T08:24:00Z">
        <w:r>
          <w:rPr>
            <w:sz w:val="23"/>
          </w:rPr>
          <w:t>.14</w:t>
        </w:r>
        <w:r>
          <w:rPr>
            <w:sz w:val="23"/>
          </w:rPr>
          <w:tab/>
        </w:r>
        <w:r>
          <w:rPr>
            <w:sz w:val="23"/>
          </w:rPr>
          <w:tab/>
        </w:r>
      </w:ins>
      <w:ins w:id="1005" w:author="Heidi Clevett" w:date="2024-03-14T08:30:00Z">
        <w:r w:rsidR="005B03B7">
          <w:rPr>
            <w:sz w:val="23"/>
          </w:rPr>
          <w:t>This is not an official anchorage, a</w:t>
        </w:r>
      </w:ins>
      <w:ins w:id="1006" w:author="Heidi Clevett" w:date="2024-03-14T08:25:00Z">
        <w:r w:rsidR="0058287A">
          <w:rPr>
            <w:sz w:val="23"/>
          </w:rPr>
          <w:t>nchor at your own risk</w:t>
        </w:r>
      </w:ins>
    </w:p>
    <w:p w14:paraId="1084E615" w14:textId="48A41031" w:rsidR="00997BC0" w:rsidRDefault="005C07B5">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007" w:author="Heidi Clevett" w:date="2024-03-14T08:33:00Z"/>
          <w:sz w:val="23"/>
        </w:rPr>
      </w:pPr>
      <w:ins w:id="1008" w:author="Heidi Clevett" w:date="2024-03-14T08:32:00Z">
        <w:r>
          <w:rPr>
            <w:sz w:val="23"/>
          </w:rPr>
          <w:t>.15</w:t>
        </w:r>
        <w:r>
          <w:rPr>
            <w:sz w:val="23"/>
          </w:rPr>
          <w:tab/>
        </w:r>
        <w:r>
          <w:rPr>
            <w:sz w:val="23"/>
          </w:rPr>
          <w:tab/>
        </w:r>
      </w:ins>
      <w:ins w:id="1009" w:author="Heidi Clevett" w:date="2024-03-14T08:33:00Z">
        <w:r w:rsidR="00A74C98">
          <w:rPr>
            <w:sz w:val="23"/>
          </w:rPr>
          <w:t>Anchorage is not monitored</w:t>
        </w:r>
      </w:ins>
      <w:ins w:id="1010" w:author="Heidi Clevett" w:date="2024-03-14T08:25:00Z">
        <w:r w:rsidR="0058287A">
          <w:rPr>
            <w:sz w:val="23"/>
          </w:rPr>
          <w:t xml:space="preserve"> </w:t>
        </w:r>
      </w:ins>
    </w:p>
    <w:p w14:paraId="5EC69195" w14:textId="737A1931" w:rsidR="00A74C98" w:rsidRDefault="00A74C98">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ins w:id="1011" w:author="Heidi Clevett" w:date="2024-03-14T08:33:00Z">
        <w:r>
          <w:rPr>
            <w:sz w:val="23"/>
          </w:rPr>
          <w:t>.16</w:t>
        </w:r>
        <w:r>
          <w:rPr>
            <w:sz w:val="23"/>
          </w:rPr>
          <w:tab/>
        </w:r>
        <w:r>
          <w:rPr>
            <w:sz w:val="23"/>
          </w:rPr>
          <w:tab/>
        </w:r>
      </w:ins>
      <w:ins w:id="1012" w:author="Heidi Clevett" w:date="2024-03-14T08:36:00Z">
        <w:r w:rsidR="008166A7">
          <w:rPr>
            <w:sz w:val="23"/>
          </w:rPr>
          <w:t>R</w:t>
        </w:r>
      </w:ins>
      <w:ins w:id="1013" w:author="Heidi Clevett" w:date="2024-03-14T08:34:00Z">
        <w:r w:rsidR="00340593">
          <w:rPr>
            <w:sz w:val="23"/>
          </w:rPr>
          <w:t>eport</w:t>
        </w:r>
        <w:r w:rsidR="00D80E8B">
          <w:rPr>
            <w:sz w:val="23"/>
          </w:rPr>
          <w:t xml:space="preserve"> before dropping anchor</w:t>
        </w:r>
      </w:ins>
      <w:ins w:id="1014" w:author="Heidi Clevett" w:date="2024-03-14T08:39:00Z">
        <w:r w:rsidR="008909B2">
          <w:rPr>
            <w:sz w:val="23"/>
          </w:rPr>
          <w:t xml:space="preserve"> (to check your position)</w:t>
        </w:r>
      </w:ins>
    </w:p>
    <w:p w14:paraId="4F20C1F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6BD845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.3.3</w:t>
      </w:r>
      <w:r>
        <w:rPr>
          <w:sz w:val="23"/>
        </w:rPr>
        <w:tab/>
      </w:r>
      <w:r>
        <w:rPr>
          <w:b/>
          <w:sz w:val="23"/>
        </w:rPr>
        <w:tab/>
        <w:t>Arrival, berthing and departure</w:t>
      </w:r>
    </w:p>
    <w:p w14:paraId="1F8A90C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21E15C0B" w14:textId="1270AD52" w:rsidR="000A7CDE" w:rsidRPr="00150708"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1015" w:author="Heidi Clevett" w:date="2024-03-12T15:30:00Z">
            <w:rPr>
              <w:sz w:val="23"/>
            </w:rPr>
          </w:rPrChange>
        </w:rPr>
      </w:pPr>
      <w:r>
        <w:rPr>
          <w:sz w:val="23"/>
        </w:rPr>
        <w:tab/>
      </w:r>
      <w:r w:rsidRPr="00150708">
        <w:rPr>
          <w:sz w:val="23"/>
          <w:highlight w:val="yellow"/>
          <w:rPrChange w:id="1016" w:author="Heidi Clevett" w:date="2024-03-12T15:30:00Z">
            <w:rPr>
              <w:sz w:val="23"/>
            </w:rPr>
          </w:rPrChange>
        </w:rPr>
        <w:t>.1</w:t>
      </w:r>
      <w:r w:rsidRPr="00150708">
        <w:rPr>
          <w:sz w:val="23"/>
          <w:highlight w:val="yellow"/>
          <w:rPrChange w:id="1017" w:author="Heidi Clevett" w:date="2024-03-12T15:30:00Z">
            <w:rPr>
              <w:sz w:val="23"/>
            </w:rPr>
          </w:rPrChange>
        </w:rPr>
        <w:tab/>
      </w:r>
      <w:r w:rsidRPr="00150708">
        <w:rPr>
          <w:sz w:val="23"/>
          <w:highlight w:val="yellow"/>
          <w:rPrChange w:id="1018" w:author="Heidi Clevett" w:date="2024-03-12T15:30:00Z">
            <w:rPr>
              <w:sz w:val="23"/>
            </w:rPr>
          </w:rPrChange>
        </w:rPr>
        <w:tab/>
        <w:t xml:space="preserve">Your </w:t>
      </w:r>
      <w:ins w:id="1019" w:author="Heidi Clevett" w:date="2024-03-12T15:21:00Z">
        <w:r w:rsidR="001205CD" w:rsidRPr="00150708">
          <w:rPr>
            <w:sz w:val="23"/>
            <w:highlight w:val="yellow"/>
            <w:rPrChange w:id="1020" w:author="Heidi Clevett" w:date="2024-03-12T15:30:00Z">
              <w:rPr>
                <w:sz w:val="23"/>
              </w:rPr>
            </w:rPrChange>
          </w:rPr>
          <w:t xml:space="preserve">allocated </w:t>
        </w:r>
      </w:ins>
      <w:del w:id="1021" w:author="Heidi Clevett" w:date="2024-03-12T15:21:00Z">
        <w:r w:rsidRPr="00150708" w:rsidDel="001205CD">
          <w:rPr>
            <w:sz w:val="23"/>
            <w:highlight w:val="yellow"/>
            <w:rPrChange w:id="1022" w:author="Heidi Clevett" w:date="2024-03-12T15:30:00Z">
              <w:rPr>
                <w:sz w:val="23"/>
              </w:rPr>
            </w:rPrChange>
          </w:rPr>
          <w:delText xml:space="preserve">orders are to </w:delText>
        </w:r>
      </w:del>
      <w:r w:rsidRPr="00150708">
        <w:rPr>
          <w:sz w:val="23"/>
          <w:highlight w:val="yellow"/>
          <w:rPrChange w:id="1023" w:author="Heidi Clevett" w:date="2024-03-12T15:30:00Z">
            <w:rPr>
              <w:sz w:val="23"/>
            </w:rPr>
          </w:rPrChange>
        </w:rPr>
        <w:t xml:space="preserve">berth </w:t>
      </w:r>
      <w:ins w:id="1024" w:author="Heidi Clevett" w:date="2024-03-12T15:21:00Z">
        <w:r w:rsidR="001205CD" w:rsidRPr="00150708">
          <w:rPr>
            <w:sz w:val="23"/>
            <w:highlight w:val="yellow"/>
            <w:rPrChange w:id="1025" w:author="Heidi Clevett" w:date="2024-03-12T15:30:00Z">
              <w:rPr>
                <w:sz w:val="23"/>
              </w:rPr>
            </w:rPrChange>
          </w:rPr>
          <w:t>is</w:t>
        </w:r>
      </w:ins>
      <w:del w:id="1026" w:author="Heidi Clevett" w:date="2024-03-12T15:21:00Z">
        <w:r w:rsidRPr="00150708" w:rsidDel="001205CD">
          <w:rPr>
            <w:sz w:val="23"/>
            <w:highlight w:val="yellow"/>
            <w:rPrChange w:id="1027" w:author="Heidi Clevett" w:date="2024-03-12T15:30:00Z">
              <w:rPr>
                <w:sz w:val="23"/>
              </w:rPr>
            </w:rPrChange>
          </w:rPr>
          <w:delText>on</w:delText>
        </w:r>
      </w:del>
      <w:r w:rsidRPr="00150708">
        <w:rPr>
          <w:sz w:val="23"/>
          <w:highlight w:val="yellow"/>
          <w:rPrChange w:id="1028" w:author="Heidi Clevett" w:date="2024-03-12T15:30:00Z">
            <w:rPr>
              <w:sz w:val="23"/>
            </w:rPr>
          </w:rPrChange>
        </w:rPr>
        <w:t xml:space="preserve"> ... .</w:t>
      </w:r>
    </w:p>
    <w:p w14:paraId="5D94D07C" w14:textId="77777777" w:rsidR="000A7CDE" w:rsidRPr="00150708"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1029" w:author="Heidi Clevett" w:date="2024-03-12T15:30:00Z">
            <w:rPr>
              <w:sz w:val="23"/>
            </w:rPr>
          </w:rPrChange>
        </w:rPr>
      </w:pPr>
      <w:r w:rsidRPr="00150708">
        <w:rPr>
          <w:sz w:val="23"/>
          <w:highlight w:val="yellow"/>
          <w:rPrChange w:id="1030" w:author="Heidi Clevett" w:date="2024-03-12T15:30:00Z">
            <w:rPr>
              <w:sz w:val="23"/>
            </w:rPr>
          </w:rPrChange>
        </w:rPr>
        <w:tab/>
        <w:t>.2</w:t>
      </w:r>
      <w:r w:rsidRPr="00150708">
        <w:rPr>
          <w:sz w:val="23"/>
          <w:highlight w:val="yellow"/>
          <w:rPrChange w:id="1031" w:author="Heidi Clevett" w:date="2024-03-12T15:30:00Z">
            <w:rPr>
              <w:sz w:val="23"/>
            </w:rPr>
          </w:rPrChange>
        </w:rPr>
        <w:tab/>
      </w:r>
      <w:r w:rsidRPr="00150708">
        <w:rPr>
          <w:sz w:val="23"/>
          <w:highlight w:val="yellow"/>
          <w:rPrChange w:id="1032" w:author="Heidi Clevett" w:date="2024-03-12T15:30:00Z">
            <w:rPr>
              <w:sz w:val="23"/>
            </w:rPr>
          </w:rPrChange>
        </w:rPr>
        <w:tab/>
        <w:t xml:space="preserve">Your orders are changed to proceed to ... . </w:t>
      </w:r>
    </w:p>
    <w:p w14:paraId="310F119F" w14:textId="77777777" w:rsidR="000A7CDE" w:rsidRPr="00150708"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1033" w:author="Heidi Clevett" w:date="2024-03-12T15:30:00Z">
            <w:rPr>
              <w:sz w:val="23"/>
            </w:rPr>
          </w:rPrChange>
        </w:rPr>
      </w:pPr>
      <w:r w:rsidRPr="00150708">
        <w:rPr>
          <w:sz w:val="23"/>
          <w:highlight w:val="yellow"/>
          <w:rPrChange w:id="1034" w:author="Heidi Clevett" w:date="2024-03-12T15:30:00Z">
            <w:rPr>
              <w:sz w:val="23"/>
            </w:rPr>
          </w:rPrChange>
        </w:rPr>
        <w:tab/>
        <w:t>.3</w:t>
      </w:r>
      <w:r w:rsidRPr="00150708">
        <w:rPr>
          <w:sz w:val="23"/>
          <w:highlight w:val="yellow"/>
          <w:rPrChange w:id="1035" w:author="Heidi Clevett" w:date="2024-03-12T15:30:00Z">
            <w:rPr>
              <w:sz w:val="23"/>
            </w:rPr>
          </w:rPrChange>
        </w:rPr>
        <w:tab/>
      </w:r>
      <w:r w:rsidRPr="00150708">
        <w:rPr>
          <w:sz w:val="23"/>
          <w:highlight w:val="yellow"/>
          <w:rPrChange w:id="1036" w:author="Heidi Clevett" w:date="2024-03-12T15:30:00Z">
            <w:rPr>
              <w:sz w:val="23"/>
            </w:rPr>
          </w:rPrChange>
        </w:rPr>
        <w:tab/>
        <w:t>Proceed to ... for orders.</w:t>
      </w:r>
    </w:p>
    <w:p w14:paraId="2A23BBC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sidRPr="00150708">
        <w:rPr>
          <w:sz w:val="23"/>
          <w:highlight w:val="yellow"/>
          <w:rPrChange w:id="1037" w:author="Heidi Clevett" w:date="2024-03-12T15:30:00Z">
            <w:rPr>
              <w:sz w:val="23"/>
            </w:rPr>
          </w:rPrChange>
        </w:rPr>
        <w:lastRenderedPageBreak/>
        <w:tab/>
        <w:t>.4</w:t>
      </w:r>
      <w:r w:rsidRPr="00150708">
        <w:rPr>
          <w:sz w:val="23"/>
          <w:highlight w:val="yellow"/>
          <w:rPrChange w:id="1038" w:author="Heidi Clevett" w:date="2024-03-12T15:30:00Z">
            <w:rPr>
              <w:sz w:val="23"/>
            </w:rPr>
          </w:rPrChange>
        </w:rPr>
        <w:tab/>
      </w:r>
      <w:r w:rsidRPr="00150708">
        <w:rPr>
          <w:sz w:val="23"/>
          <w:highlight w:val="yellow"/>
          <w:rPrChange w:id="1039" w:author="Heidi Clevett" w:date="2024-03-12T15:30:00Z">
            <w:rPr>
              <w:sz w:val="23"/>
            </w:rPr>
          </w:rPrChange>
        </w:rPr>
        <w:tab/>
        <w:t>You have permission to enter / to proceed at ... UTC.</w:t>
      </w:r>
    </w:p>
    <w:p w14:paraId="37E8ACC5" w14:textId="75394D52" w:rsidR="000A7CDE" w:rsidDel="002D7899"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40" w:author="Heidi Clevett" w:date="2024-03-14T11:19:00Z"/>
          <w:sz w:val="23"/>
        </w:rPr>
      </w:pPr>
      <w:del w:id="1041" w:author="Heidi Clevett" w:date="2024-03-14T11:19:00Z">
        <w:r w:rsidDel="002D7899">
          <w:rPr>
            <w:sz w:val="23"/>
          </w:rPr>
          <w:tab/>
          <w:delText>.5</w:delText>
        </w:r>
        <w:r w:rsidDel="002D7899">
          <w:rPr>
            <w:sz w:val="23"/>
          </w:rPr>
          <w:tab/>
        </w:r>
        <w:r w:rsidDel="002D7899">
          <w:rPr>
            <w:sz w:val="23"/>
          </w:rPr>
          <w:tab/>
        </w:r>
        <w:commentRangeStart w:id="1042"/>
        <w:r w:rsidDel="002D7899">
          <w:rPr>
            <w:sz w:val="23"/>
          </w:rPr>
          <w:delText>Vessel is turning / manoeuvring in position ... .</w:delText>
        </w:r>
      </w:del>
    </w:p>
    <w:p w14:paraId="7438E0B9" w14:textId="7E3D0588" w:rsidR="000A7CDE" w:rsidDel="002D7899"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43" w:author="Heidi Clevett" w:date="2024-03-14T11:19:00Z"/>
          <w:sz w:val="23"/>
        </w:rPr>
      </w:pPr>
      <w:del w:id="1044" w:author="Heidi Clevett" w:date="2024-03-14T11:19:00Z">
        <w:r w:rsidDel="002D7899">
          <w:rPr>
            <w:sz w:val="23"/>
          </w:rPr>
          <w:tab/>
          <w:delText>.6</w:delText>
        </w:r>
        <w:r w:rsidDel="002D7899">
          <w:rPr>
            <w:sz w:val="23"/>
          </w:rPr>
          <w:tab/>
        </w:r>
        <w:r w:rsidDel="002D7899">
          <w:rPr>
            <w:sz w:val="23"/>
          </w:rPr>
          <w:tab/>
          <w:delText xml:space="preserve">MV ... </w:delText>
        </w:r>
      </w:del>
    </w:p>
    <w:p w14:paraId="45120D45" w14:textId="5160EFB1" w:rsidR="000A7CDE" w:rsidDel="002D7899"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45" w:author="Heidi Clevett" w:date="2024-03-14T11:19:00Z"/>
          <w:sz w:val="23"/>
        </w:rPr>
      </w:pPr>
      <w:del w:id="1046" w:author="Heidi Clevett" w:date="2024-03-14T11:19:00Z">
        <w:r w:rsidDel="002D7899">
          <w:rPr>
            <w:sz w:val="23"/>
          </w:rPr>
          <w:tab/>
        </w:r>
        <w:r w:rsidDel="002D7899">
          <w:rPr>
            <w:sz w:val="23"/>
          </w:rPr>
          <w:tab/>
        </w:r>
        <w:r w:rsidDel="002D7899">
          <w:rPr>
            <w:sz w:val="23"/>
          </w:rPr>
          <w:tab/>
        </w:r>
        <w:r w:rsidDel="002D7899">
          <w:rPr>
            <w:sz w:val="23"/>
          </w:rPr>
          <w:tab/>
          <w:delText>~ will turn in position ... .</w:delText>
        </w:r>
      </w:del>
    </w:p>
    <w:p w14:paraId="6093F7D7" w14:textId="158DF081" w:rsidR="000A7CDE" w:rsidDel="002D7899"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47" w:author="Heidi Clevett" w:date="2024-03-14T11:19:00Z"/>
          <w:sz w:val="23"/>
        </w:rPr>
      </w:pPr>
      <w:del w:id="1048" w:author="Heidi Clevett" w:date="2024-03-14T11:19:00Z">
        <w:r w:rsidDel="002D7899">
          <w:rPr>
            <w:sz w:val="23"/>
          </w:rPr>
          <w:tab/>
        </w:r>
        <w:r w:rsidDel="002D7899">
          <w:rPr>
            <w:sz w:val="23"/>
          </w:rPr>
          <w:tab/>
        </w:r>
        <w:r w:rsidDel="002D7899">
          <w:rPr>
            <w:sz w:val="23"/>
          </w:rPr>
          <w:tab/>
        </w:r>
        <w:r w:rsidDel="002D7899">
          <w:rPr>
            <w:sz w:val="23"/>
          </w:rPr>
          <w:tab/>
          <w:delText>~ will leave ... at ... UTC.</w:delText>
        </w:r>
      </w:del>
    </w:p>
    <w:p w14:paraId="2797E2E6" w14:textId="00CCEDE8" w:rsidR="000A7CDE" w:rsidDel="002D7899"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49" w:author="Heidi Clevett" w:date="2024-03-14T11:19:00Z"/>
          <w:sz w:val="23"/>
        </w:rPr>
      </w:pPr>
      <w:del w:id="1050" w:author="Heidi Clevett" w:date="2024-03-14T11:19:00Z">
        <w:r w:rsidDel="002D7899">
          <w:rPr>
            <w:sz w:val="23"/>
          </w:rPr>
          <w:tab/>
        </w:r>
        <w:r w:rsidDel="002D7899">
          <w:rPr>
            <w:sz w:val="23"/>
          </w:rPr>
          <w:tab/>
        </w:r>
        <w:r w:rsidDel="002D7899">
          <w:rPr>
            <w:sz w:val="23"/>
          </w:rPr>
          <w:tab/>
        </w:r>
        <w:r w:rsidDel="002D7899">
          <w:rPr>
            <w:sz w:val="23"/>
          </w:rPr>
          <w:tab/>
          <w:delText>~ is leaving ... .</w:delText>
        </w:r>
      </w:del>
    </w:p>
    <w:p w14:paraId="08E86BB2" w14:textId="459DE366" w:rsidR="000A7CDE" w:rsidDel="002D7899"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51" w:author="Heidi Clevett" w:date="2024-03-14T11:19:00Z"/>
          <w:sz w:val="23"/>
        </w:rPr>
      </w:pPr>
      <w:del w:id="1052" w:author="Heidi Clevett" w:date="2024-03-14T11:19:00Z">
        <w:r w:rsidDel="002D7899">
          <w:rPr>
            <w:sz w:val="23"/>
          </w:rPr>
          <w:tab/>
        </w:r>
        <w:r w:rsidDel="002D7899">
          <w:rPr>
            <w:sz w:val="23"/>
          </w:rPr>
          <w:tab/>
        </w:r>
        <w:r w:rsidDel="002D7899">
          <w:rPr>
            <w:sz w:val="23"/>
          </w:rPr>
          <w:tab/>
        </w:r>
        <w:r w:rsidDel="002D7899">
          <w:rPr>
            <w:sz w:val="23"/>
          </w:rPr>
          <w:tab/>
          <w:delText>~ has left ... .</w:delText>
        </w:r>
      </w:del>
    </w:p>
    <w:p w14:paraId="577852D8" w14:textId="39037504" w:rsidR="000A7CDE" w:rsidDel="002D7899"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53" w:author="Heidi Clevett" w:date="2024-03-14T11:19:00Z"/>
          <w:sz w:val="23"/>
        </w:rPr>
      </w:pPr>
      <w:del w:id="1054" w:author="Heidi Clevett" w:date="2024-03-14T11:19:00Z">
        <w:r w:rsidDel="002D7899">
          <w:rPr>
            <w:sz w:val="23"/>
          </w:rPr>
          <w:tab/>
        </w:r>
        <w:r w:rsidDel="002D7899">
          <w:rPr>
            <w:sz w:val="23"/>
          </w:rPr>
          <w:tab/>
          <w:delText xml:space="preserve"> </w:delText>
        </w:r>
        <w:r w:rsidDel="002D7899">
          <w:rPr>
            <w:sz w:val="23"/>
          </w:rPr>
          <w:tab/>
        </w:r>
        <w:r w:rsidDel="002D7899">
          <w:rPr>
            <w:sz w:val="23"/>
          </w:rPr>
          <w:tab/>
          <w:delText>~ entered fairway in position ... .</w:delText>
        </w:r>
        <w:commentRangeEnd w:id="1042"/>
        <w:r w:rsidR="00150708" w:rsidDel="002D7899">
          <w:rPr>
            <w:rStyle w:val="CommentReference"/>
          </w:rPr>
          <w:commentReference w:id="1042"/>
        </w:r>
      </w:del>
    </w:p>
    <w:p w14:paraId="3E0F17BD" w14:textId="77777777" w:rsidR="000A7CDE" w:rsidRPr="00150708"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1055" w:author="Heidi Clevett" w:date="2024-03-12T15:30:00Z">
            <w:rPr>
              <w:sz w:val="23"/>
            </w:rPr>
          </w:rPrChange>
        </w:rPr>
      </w:pPr>
      <w:r>
        <w:rPr>
          <w:sz w:val="23"/>
        </w:rPr>
        <w:tab/>
      </w:r>
      <w:r w:rsidRPr="00150708">
        <w:rPr>
          <w:sz w:val="23"/>
          <w:highlight w:val="yellow"/>
          <w:rPrChange w:id="1056" w:author="Heidi Clevett" w:date="2024-03-12T15:30:00Z">
            <w:rPr>
              <w:sz w:val="23"/>
            </w:rPr>
          </w:rPrChange>
        </w:rPr>
        <w:t>.7</w:t>
      </w:r>
      <w:r w:rsidRPr="00150708">
        <w:rPr>
          <w:sz w:val="23"/>
          <w:highlight w:val="yellow"/>
          <w:rPrChange w:id="1057" w:author="Heidi Clevett" w:date="2024-03-12T15:30:00Z">
            <w:rPr>
              <w:sz w:val="23"/>
            </w:rPr>
          </w:rPrChange>
        </w:rPr>
        <w:tab/>
      </w:r>
      <w:r w:rsidRPr="00150708">
        <w:rPr>
          <w:sz w:val="23"/>
          <w:highlight w:val="yellow"/>
          <w:rPrChange w:id="1058" w:author="Heidi Clevett" w:date="2024-03-12T15:30:00Z">
            <w:rPr>
              <w:sz w:val="23"/>
            </w:rPr>
          </w:rPrChange>
        </w:rPr>
        <w:tab/>
        <w:t xml:space="preserve">Your berth is not clear (until ... UTC) </w:t>
      </w:r>
    </w:p>
    <w:p w14:paraId="640E7D62" w14:textId="77777777" w:rsidR="000A7CDE" w:rsidRPr="00150708"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1059" w:author="Heidi Clevett" w:date="2024-03-12T15:30:00Z">
            <w:rPr>
              <w:sz w:val="23"/>
            </w:rPr>
          </w:rPrChange>
        </w:rPr>
      </w:pPr>
      <w:r w:rsidRPr="00150708">
        <w:rPr>
          <w:sz w:val="23"/>
          <w:highlight w:val="yellow"/>
          <w:rPrChange w:id="1060" w:author="Heidi Clevett" w:date="2024-03-12T15:30:00Z">
            <w:rPr>
              <w:sz w:val="23"/>
            </w:rPr>
          </w:rPrChange>
        </w:rPr>
        <w:tab/>
        <w:t>.7.1</w:t>
      </w:r>
      <w:r w:rsidRPr="00150708">
        <w:rPr>
          <w:sz w:val="23"/>
          <w:highlight w:val="yellow"/>
          <w:rPrChange w:id="1061" w:author="Heidi Clevett" w:date="2024-03-12T15:30:00Z">
            <w:rPr>
              <w:sz w:val="23"/>
            </w:rPr>
          </w:rPrChange>
        </w:rPr>
        <w:tab/>
      </w:r>
      <w:r w:rsidRPr="00150708">
        <w:rPr>
          <w:sz w:val="23"/>
          <w:highlight w:val="yellow"/>
          <w:rPrChange w:id="1062" w:author="Heidi Clevett" w:date="2024-03-12T15:30:00Z">
            <w:rPr>
              <w:sz w:val="23"/>
            </w:rPr>
          </w:rPrChange>
        </w:rPr>
        <w:tab/>
      </w:r>
      <w:r w:rsidRPr="00150708">
        <w:rPr>
          <w:sz w:val="23"/>
          <w:highlight w:val="yellow"/>
          <w:rPrChange w:id="1063" w:author="Heidi Clevett" w:date="2024-03-12T15:30:00Z">
            <w:rPr>
              <w:sz w:val="23"/>
            </w:rPr>
          </w:rPrChange>
        </w:rPr>
        <w:tab/>
        <w:t>Your berth will be clear at ... UTC.</w:t>
      </w:r>
    </w:p>
    <w:p w14:paraId="1AECFCA2" w14:textId="77777777" w:rsidR="000A7CDE" w:rsidRPr="00150708"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1064" w:author="Heidi Clevett" w:date="2024-03-12T15:30:00Z">
            <w:rPr>
              <w:sz w:val="23"/>
            </w:rPr>
          </w:rPrChange>
        </w:rPr>
      </w:pPr>
      <w:r w:rsidRPr="00150708">
        <w:rPr>
          <w:sz w:val="23"/>
          <w:highlight w:val="yellow"/>
          <w:rPrChange w:id="1065" w:author="Heidi Clevett" w:date="2024-03-12T15:30:00Z">
            <w:rPr>
              <w:sz w:val="23"/>
            </w:rPr>
          </w:rPrChange>
        </w:rPr>
        <w:tab/>
        <w:t>.8</w:t>
      </w:r>
      <w:r w:rsidRPr="00150708">
        <w:rPr>
          <w:sz w:val="23"/>
          <w:highlight w:val="yellow"/>
          <w:rPrChange w:id="1066" w:author="Heidi Clevett" w:date="2024-03-12T15:30:00Z">
            <w:rPr>
              <w:sz w:val="23"/>
            </w:rPr>
          </w:rPrChange>
        </w:rPr>
        <w:tab/>
      </w:r>
      <w:r w:rsidRPr="00150708">
        <w:rPr>
          <w:sz w:val="23"/>
          <w:highlight w:val="yellow"/>
          <w:rPrChange w:id="1067" w:author="Heidi Clevett" w:date="2024-03-12T15:30:00Z">
            <w:rPr>
              <w:sz w:val="23"/>
            </w:rPr>
          </w:rPrChange>
        </w:rPr>
        <w:tab/>
        <w:t>You will berth / dock at ... UTC .</w:t>
      </w:r>
    </w:p>
    <w:p w14:paraId="10A49923" w14:textId="77777777" w:rsidR="000A7CDE" w:rsidRPr="00150708"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1068" w:author="Heidi Clevett" w:date="2024-03-12T15:30:00Z">
            <w:rPr>
              <w:sz w:val="23"/>
            </w:rPr>
          </w:rPrChange>
        </w:rPr>
      </w:pPr>
      <w:r w:rsidRPr="00150708">
        <w:rPr>
          <w:sz w:val="23"/>
          <w:highlight w:val="yellow"/>
          <w:rPrChange w:id="1069" w:author="Heidi Clevett" w:date="2024-03-12T15:30:00Z">
            <w:rPr>
              <w:sz w:val="23"/>
            </w:rPr>
          </w:rPrChange>
        </w:rPr>
        <w:tab/>
        <w:t>.9</w:t>
      </w:r>
      <w:r w:rsidRPr="00150708">
        <w:rPr>
          <w:sz w:val="23"/>
          <w:highlight w:val="yellow"/>
          <w:rPrChange w:id="1070" w:author="Heidi Clevett" w:date="2024-03-12T15:30:00Z">
            <w:rPr>
              <w:sz w:val="23"/>
            </w:rPr>
          </w:rPrChange>
        </w:rPr>
        <w:tab/>
      </w:r>
      <w:r w:rsidRPr="00150708">
        <w:rPr>
          <w:sz w:val="23"/>
          <w:highlight w:val="yellow"/>
          <w:rPrChange w:id="1071" w:author="Heidi Clevett" w:date="2024-03-12T15:30:00Z">
            <w:rPr>
              <w:sz w:val="23"/>
            </w:rPr>
          </w:rPrChange>
        </w:rPr>
        <w:tab/>
        <w:t>Berthing has been delayed by ... hours.</w:t>
      </w:r>
    </w:p>
    <w:p w14:paraId="159395BB" w14:textId="77777777" w:rsidR="000A7CDE" w:rsidRPr="00150708"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1072" w:author="Heidi Clevett" w:date="2024-03-12T15:30:00Z">
            <w:rPr>
              <w:sz w:val="23"/>
            </w:rPr>
          </w:rPrChange>
        </w:rPr>
      </w:pPr>
      <w:r w:rsidRPr="00150708">
        <w:rPr>
          <w:sz w:val="23"/>
          <w:highlight w:val="yellow"/>
          <w:rPrChange w:id="1073" w:author="Heidi Clevett" w:date="2024-03-12T15:30:00Z">
            <w:rPr>
              <w:sz w:val="23"/>
            </w:rPr>
          </w:rPrChange>
        </w:rPr>
        <w:tab/>
        <w:t>.10</w:t>
      </w:r>
      <w:r w:rsidRPr="00150708">
        <w:rPr>
          <w:sz w:val="23"/>
          <w:highlight w:val="yellow"/>
          <w:rPrChange w:id="1074" w:author="Heidi Clevett" w:date="2024-03-12T15:30:00Z">
            <w:rPr>
              <w:sz w:val="23"/>
            </w:rPr>
          </w:rPrChange>
        </w:rPr>
        <w:tab/>
      </w:r>
      <w:r w:rsidRPr="00150708">
        <w:rPr>
          <w:sz w:val="23"/>
          <w:highlight w:val="yellow"/>
          <w:rPrChange w:id="1075" w:author="Heidi Clevett" w:date="2024-03-12T15:30:00Z">
            <w:rPr>
              <w:sz w:val="23"/>
            </w:rPr>
          </w:rPrChange>
        </w:rPr>
        <w:tab/>
        <w:t>Be ready to get underway.</w:t>
      </w:r>
    </w:p>
    <w:p w14:paraId="59E3DB62" w14:textId="77777777" w:rsidR="000A7CDE" w:rsidRPr="00150708"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highlight w:val="yellow"/>
          <w:rPrChange w:id="1076" w:author="Heidi Clevett" w:date="2024-03-12T15:30:00Z">
            <w:rPr>
              <w:sz w:val="23"/>
            </w:rPr>
          </w:rPrChange>
        </w:rPr>
      </w:pPr>
      <w:r w:rsidRPr="00150708">
        <w:rPr>
          <w:sz w:val="23"/>
          <w:highlight w:val="yellow"/>
          <w:rPrChange w:id="1077" w:author="Heidi Clevett" w:date="2024-03-12T15:30:00Z">
            <w:rPr>
              <w:sz w:val="23"/>
            </w:rPr>
          </w:rPrChange>
        </w:rPr>
        <w:tab/>
        <w:t>.10.1</w:t>
      </w:r>
      <w:r w:rsidRPr="00150708">
        <w:rPr>
          <w:sz w:val="23"/>
          <w:highlight w:val="yellow"/>
          <w:rPrChange w:id="1078" w:author="Heidi Clevett" w:date="2024-03-12T15:30:00Z">
            <w:rPr>
              <w:sz w:val="23"/>
            </w:rPr>
          </w:rPrChange>
        </w:rPr>
        <w:tab/>
      </w:r>
      <w:r w:rsidRPr="00150708">
        <w:rPr>
          <w:sz w:val="23"/>
          <w:highlight w:val="yellow"/>
          <w:rPrChange w:id="1079" w:author="Heidi Clevett" w:date="2024-03-12T15:30:00Z">
            <w:rPr>
              <w:sz w:val="23"/>
            </w:rPr>
          </w:rPrChange>
        </w:rPr>
        <w:tab/>
        <w:t>I am ready to get underway</w:t>
      </w:r>
    </w:p>
    <w:p w14:paraId="15641E2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sidRPr="00150708">
        <w:rPr>
          <w:sz w:val="23"/>
          <w:highlight w:val="yellow"/>
          <w:rPrChange w:id="1080" w:author="Heidi Clevett" w:date="2024-03-12T15:30:00Z">
            <w:rPr>
              <w:sz w:val="23"/>
            </w:rPr>
          </w:rPrChange>
        </w:rPr>
        <w:tab/>
        <w:t>.11</w:t>
      </w:r>
      <w:r w:rsidRPr="00150708">
        <w:rPr>
          <w:sz w:val="23"/>
          <w:highlight w:val="yellow"/>
          <w:rPrChange w:id="1081" w:author="Heidi Clevett" w:date="2024-03-12T15:30:00Z">
            <w:rPr>
              <w:sz w:val="23"/>
            </w:rPr>
          </w:rPrChange>
        </w:rPr>
        <w:tab/>
      </w:r>
      <w:r w:rsidRPr="00150708">
        <w:rPr>
          <w:sz w:val="23"/>
          <w:highlight w:val="yellow"/>
          <w:rPrChange w:id="1082" w:author="Heidi Clevett" w:date="2024-03-12T15:30:00Z">
            <w:rPr>
              <w:sz w:val="23"/>
            </w:rPr>
          </w:rPrChange>
        </w:rPr>
        <w:tab/>
        <w:t>Get underway.</w:t>
      </w:r>
    </w:p>
    <w:p w14:paraId="3CE4EEE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5AD9A4A" w14:textId="2171EF5A" w:rsidR="000A7CDE" w:rsidRPr="00150708" w:rsidDel="00150708" w:rsidRDefault="000A7CDE" w:rsidP="00150708">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83" w:author="Heidi Clevett" w:date="2024-03-12T15:32:00Z"/>
          <w:sz w:val="23"/>
        </w:rPr>
      </w:pPr>
      <w:r>
        <w:rPr>
          <w:sz w:val="23"/>
        </w:rPr>
        <w:tab/>
      </w:r>
      <w:del w:id="1084" w:author="Heidi Clevett" w:date="2024-03-12T15:32:00Z">
        <w:r w:rsidRPr="00150708" w:rsidDel="00150708">
          <w:rPr>
            <w:sz w:val="23"/>
          </w:rPr>
          <w:delText>.12</w:delText>
        </w:r>
        <w:r w:rsidRPr="00150708" w:rsidDel="00150708">
          <w:rPr>
            <w:sz w:val="23"/>
          </w:rPr>
          <w:tab/>
        </w:r>
        <w:r w:rsidRPr="00150708" w:rsidDel="00150708">
          <w:rPr>
            <w:sz w:val="23"/>
          </w:rPr>
          <w:tab/>
          <w:delText>Are you underway?</w:delText>
        </w:r>
      </w:del>
    </w:p>
    <w:p w14:paraId="6004CD37" w14:textId="0750E427" w:rsidR="000A7CDE" w:rsidRPr="00150708" w:rsidDel="00150708" w:rsidRDefault="000A7CDE" w:rsidP="00150708">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85" w:author="Heidi Clevett" w:date="2024-03-12T15:32:00Z"/>
          <w:sz w:val="23"/>
        </w:rPr>
      </w:pPr>
      <w:del w:id="1086" w:author="Heidi Clevett" w:date="2024-03-12T15:32:00Z">
        <w:r w:rsidRPr="00150708" w:rsidDel="00150708">
          <w:rPr>
            <w:sz w:val="23"/>
          </w:rPr>
          <w:tab/>
          <w:delText>.12.1</w:delText>
        </w:r>
        <w:r w:rsidRPr="00150708" w:rsidDel="00150708">
          <w:rPr>
            <w:sz w:val="23"/>
          </w:rPr>
          <w:tab/>
        </w:r>
        <w:r w:rsidRPr="00150708" w:rsidDel="00150708">
          <w:rPr>
            <w:sz w:val="23"/>
          </w:rPr>
          <w:tab/>
          <w:delText>Yes, I am underway.</w:delText>
        </w:r>
      </w:del>
    </w:p>
    <w:p w14:paraId="3341A9FF" w14:textId="43B735FC" w:rsidR="000A7CDE" w:rsidRPr="00150708" w:rsidDel="00150708" w:rsidRDefault="000A7CDE" w:rsidP="00150708">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87" w:author="Heidi Clevett" w:date="2024-03-12T15:32:00Z"/>
          <w:sz w:val="23"/>
        </w:rPr>
      </w:pPr>
      <w:del w:id="1088" w:author="Heidi Clevett" w:date="2024-03-12T15:32:00Z">
        <w:r w:rsidRPr="00150708" w:rsidDel="00150708">
          <w:rPr>
            <w:sz w:val="23"/>
          </w:rPr>
          <w:tab/>
          <w:delText>.12.2</w:delText>
        </w:r>
        <w:r w:rsidRPr="00150708" w:rsidDel="00150708">
          <w:rPr>
            <w:sz w:val="23"/>
          </w:rPr>
          <w:tab/>
        </w:r>
        <w:r w:rsidRPr="00150708" w:rsidDel="00150708">
          <w:rPr>
            <w:sz w:val="23"/>
          </w:rPr>
          <w:tab/>
          <w:delText>No, I am not underway.</w:delText>
        </w:r>
      </w:del>
    </w:p>
    <w:p w14:paraId="79236E81" w14:textId="786A2643" w:rsidR="000A7CDE" w:rsidRPr="00150708" w:rsidDel="00150708" w:rsidRDefault="000A7CDE" w:rsidP="00150708">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89" w:author="Heidi Clevett" w:date="2024-03-12T15:32:00Z"/>
          <w:sz w:val="23"/>
        </w:rPr>
      </w:pPr>
      <w:del w:id="1090" w:author="Heidi Clevett" w:date="2024-03-12T15:32:00Z">
        <w:r w:rsidRPr="00150708" w:rsidDel="00150708">
          <w:rPr>
            <w:sz w:val="23"/>
          </w:rPr>
          <w:tab/>
          <w:delText>.13</w:delText>
        </w:r>
        <w:r w:rsidRPr="00150708" w:rsidDel="00150708">
          <w:rPr>
            <w:sz w:val="23"/>
          </w:rPr>
          <w:tab/>
        </w:r>
        <w:r w:rsidRPr="00150708" w:rsidDel="00150708">
          <w:rPr>
            <w:sz w:val="23"/>
          </w:rPr>
          <w:tab/>
          <w:delText>Move ahead / astern ... metres.</w:delText>
        </w:r>
      </w:del>
    </w:p>
    <w:p w14:paraId="5F534705" w14:textId="1B4AD360" w:rsidR="000A7CDE" w:rsidRDefault="000A7CDE" w:rsidP="00150708">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del w:id="1091" w:author="Heidi Clevett" w:date="2024-03-12T15:32:00Z">
        <w:r w:rsidRPr="00150708" w:rsidDel="00150708">
          <w:rPr>
            <w:sz w:val="23"/>
          </w:rPr>
          <w:tab/>
          <w:delText>.14</w:delText>
        </w:r>
        <w:r w:rsidRPr="00150708" w:rsidDel="00150708">
          <w:rPr>
            <w:sz w:val="23"/>
          </w:rPr>
          <w:tab/>
        </w:r>
        <w:r w:rsidRPr="00150708" w:rsidDel="00150708">
          <w:rPr>
            <w:sz w:val="23"/>
          </w:rPr>
          <w:tab/>
          <w:delText>Your vessel is in position - make fast.</w:delText>
        </w:r>
      </w:del>
    </w:p>
    <w:p w14:paraId="18D863E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407D93FF" w14:textId="7E9B7D41"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.3.4</w:t>
      </w:r>
      <w:r>
        <w:rPr>
          <w:sz w:val="23"/>
        </w:rPr>
        <w:tab/>
      </w:r>
      <w:r>
        <w:rPr>
          <w:sz w:val="23"/>
        </w:rPr>
        <w:tab/>
      </w:r>
      <w:ins w:id="1092" w:author="Heidi Clevett" w:date="2024-03-12T15:33:00Z">
        <w:r w:rsidR="00150708">
          <w:rPr>
            <w:b/>
            <w:sz w:val="23"/>
          </w:rPr>
          <w:t>Compliance</w:t>
        </w:r>
      </w:ins>
      <w:del w:id="1093" w:author="Heidi Clevett" w:date="2024-03-12T15:33:00Z">
        <w:r w:rsidDel="00150708">
          <w:rPr>
            <w:b/>
            <w:sz w:val="23"/>
          </w:rPr>
          <w:delText>Enforcement</w:delText>
        </w:r>
      </w:del>
    </w:p>
    <w:p w14:paraId="2CA379E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68750DB" w14:textId="1EA60B9D" w:rsidR="000A7CDE" w:rsidDel="00573700"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094" w:author="Heidi Clevett" w:date="2024-03-12T15:42:00Z"/>
          <w:sz w:val="23"/>
        </w:rPr>
      </w:pPr>
      <w:del w:id="1095" w:author="Heidi Clevett" w:date="2024-03-12T15:42:00Z">
        <w:r w:rsidDel="00573700">
          <w:rPr>
            <w:sz w:val="23"/>
          </w:rPr>
          <w:tab/>
          <w:delText>.1</w:delText>
        </w:r>
        <w:r w:rsidDel="00573700">
          <w:rPr>
            <w:sz w:val="23"/>
          </w:rPr>
          <w:tab/>
        </w:r>
        <w:r w:rsidDel="00573700">
          <w:rPr>
            <w:sz w:val="23"/>
          </w:rPr>
          <w:tab/>
          <w:delText xml:space="preserve">According to my </w:delText>
        </w:r>
      </w:del>
      <w:del w:id="1096" w:author="Heidi Clevett" w:date="2024-03-12T15:32:00Z">
        <w:r w:rsidDel="00150708">
          <w:rPr>
            <w:sz w:val="23"/>
          </w:rPr>
          <w:delText>radar</w:delText>
        </w:r>
      </w:del>
      <w:del w:id="1097" w:author="Heidi Clevett" w:date="2024-03-12T15:42:00Z">
        <w:r w:rsidDel="00573700">
          <w:rPr>
            <w:sz w:val="23"/>
          </w:rPr>
          <w:delText xml:space="preserve">, your course does not comply with </w:delText>
        </w:r>
      </w:del>
      <w:del w:id="1098" w:author="Heidi Clevett" w:date="2024-03-12T15:34:00Z">
        <w:r w:rsidDel="00573700">
          <w:rPr>
            <w:sz w:val="23"/>
          </w:rPr>
          <w:delText xml:space="preserve">Rule 10 of </w:delText>
        </w:r>
      </w:del>
      <w:del w:id="1099" w:author="Heidi Clevett" w:date="2024-03-12T15:42:00Z">
        <w:r w:rsidDel="00573700">
          <w:rPr>
            <w:sz w:val="23"/>
          </w:rPr>
          <w:delText>the COLREGs.</w:delText>
        </w:r>
      </w:del>
    </w:p>
    <w:p w14:paraId="6035AA2A" w14:textId="33044C88" w:rsidR="000A7CDE" w:rsidDel="00573700"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100" w:author="Heidi Clevett" w:date="2024-03-12T15:42:00Z"/>
          <w:sz w:val="23"/>
        </w:rPr>
      </w:pPr>
      <w:del w:id="1101" w:author="Heidi Clevett" w:date="2024-03-12T15:42:00Z">
        <w:r w:rsidDel="00573700">
          <w:rPr>
            <w:sz w:val="23"/>
          </w:rPr>
          <w:tab/>
          <w:delText>.2</w:delText>
        </w:r>
        <w:r w:rsidDel="00573700">
          <w:rPr>
            <w:sz w:val="23"/>
          </w:rPr>
          <w:tab/>
        </w:r>
        <w:r w:rsidDel="00573700">
          <w:rPr>
            <w:sz w:val="23"/>
          </w:rPr>
          <w:tab/>
          <w:delText>Your actions will be reported to the Authorities.</w:delText>
        </w:r>
      </w:del>
    </w:p>
    <w:p w14:paraId="05CDE77A" w14:textId="54372F02"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w:t>
      </w:r>
      <w:r>
        <w:rPr>
          <w:sz w:val="23"/>
        </w:rPr>
        <w:tab/>
      </w:r>
      <w:r>
        <w:rPr>
          <w:sz w:val="23"/>
        </w:rPr>
        <w:tab/>
      </w:r>
      <w:ins w:id="1102" w:author="Heidi Clevett" w:date="2024-03-12T15:43:00Z">
        <w:r w:rsidR="00573700">
          <w:rPr>
            <w:sz w:val="23"/>
          </w:rPr>
          <w:t xml:space="preserve">According to my sensors </w:t>
        </w:r>
      </w:ins>
      <w:del w:id="1103" w:author="Heidi Clevett" w:date="2024-03-12T15:43:00Z">
        <w:r w:rsidDel="00573700">
          <w:rPr>
            <w:sz w:val="23"/>
          </w:rPr>
          <w:delText>Y</w:delText>
        </w:r>
      </w:del>
      <w:ins w:id="1104" w:author="Heidi Clevett" w:date="2024-03-12T15:43:00Z">
        <w:r w:rsidR="00573700">
          <w:rPr>
            <w:sz w:val="23"/>
          </w:rPr>
          <w:t>y</w:t>
        </w:r>
      </w:ins>
      <w:r>
        <w:rPr>
          <w:sz w:val="23"/>
        </w:rPr>
        <w:t xml:space="preserve">ou are </w:t>
      </w:r>
    </w:p>
    <w:p w14:paraId="4735DB1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not complying with traffic regulations.</w:t>
      </w:r>
    </w:p>
    <w:p w14:paraId="782385F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not keeping to the correct traffic lane.</w:t>
      </w:r>
    </w:p>
    <w:p w14:paraId="05D6D81B" w14:textId="1D68F591"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.4</w:t>
      </w:r>
      <w:r>
        <w:rPr>
          <w:sz w:val="23"/>
        </w:rPr>
        <w:tab/>
      </w:r>
      <w:r>
        <w:rPr>
          <w:sz w:val="23"/>
        </w:rPr>
        <w:tab/>
      </w:r>
      <w:ins w:id="1105" w:author="Heidi Clevett" w:date="2024-03-12T15:45:00Z">
        <w:r w:rsidR="002A4857">
          <w:rPr>
            <w:sz w:val="23"/>
          </w:rPr>
          <w:t>Is</w:t>
        </w:r>
      </w:ins>
      <w:del w:id="1106" w:author="Heidi Clevett" w:date="2024-03-12T15:45:00Z">
        <w:r w:rsidDel="002A4857">
          <w:rPr>
            <w:sz w:val="23"/>
          </w:rPr>
          <w:delText>Have</w:delText>
        </w:r>
      </w:del>
      <w:r>
        <w:rPr>
          <w:sz w:val="23"/>
        </w:rPr>
        <w:t xml:space="preserve"> all navigational </w:t>
      </w:r>
      <w:ins w:id="1107" w:author="Heidi Clevett" w:date="2024-03-12T15:44:00Z">
        <w:r w:rsidR="002A4857">
          <w:rPr>
            <w:sz w:val="23"/>
          </w:rPr>
          <w:t>equipment</w:t>
        </w:r>
      </w:ins>
      <w:del w:id="1108" w:author="Heidi Clevett" w:date="2024-03-12T15:44:00Z">
        <w:r w:rsidDel="002A4857">
          <w:rPr>
            <w:sz w:val="23"/>
          </w:rPr>
          <w:delText>instruments</w:delText>
        </w:r>
      </w:del>
      <w:r>
        <w:rPr>
          <w:sz w:val="23"/>
        </w:rPr>
        <w:t xml:space="preserve"> in operation</w:t>
      </w:r>
      <w:ins w:id="1109" w:author="Heidi Clevett" w:date="2024-03-12T15:45:00Z">
        <w:r w:rsidR="002A4857">
          <w:rPr>
            <w:sz w:val="23"/>
          </w:rPr>
          <w:t>?</w:t>
        </w:r>
      </w:ins>
      <w:del w:id="1110" w:author="Heidi Clevett" w:date="2024-03-12T15:45:00Z">
        <w:r w:rsidDel="002A4857">
          <w:rPr>
            <w:sz w:val="23"/>
          </w:rPr>
          <w:delText xml:space="preserve"> before entering this area / area ... .</w:delText>
        </w:r>
      </w:del>
    </w:p>
    <w:p w14:paraId="1E2D3E0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.5</w:t>
      </w:r>
      <w:r>
        <w:rPr>
          <w:sz w:val="23"/>
        </w:rPr>
        <w:tab/>
      </w:r>
      <w:r>
        <w:rPr>
          <w:sz w:val="23"/>
        </w:rPr>
        <w:tab/>
        <w:t>Your navigation lights are not visible.</w:t>
      </w:r>
    </w:p>
    <w:p w14:paraId="48B1718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.6</w:t>
      </w:r>
      <w:r>
        <w:rPr>
          <w:sz w:val="23"/>
        </w:rPr>
        <w:tab/>
      </w:r>
      <w:r>
        <w:rPr>
          <w:sz w:val="23"/>
        </w:rPr>
        <w:tab/>
        <w:t xml:space="preserve">Recover your fishing gear. </w:t>
      </w:r>
    </w:p>
    <w:p w14:paraId="5A5E145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.6.1</w:t>
      </w:r>
      <w:r>
        <w:rPr>
          <w:sz w:val="23"/>
        </w:rPr>
        <w:tab/>
      </w:r>
      <w:r>
        <w:rPr>
          <w:sz w:val="23"/>
        </w:rPr>
        <w:tab/>
      </w:r>
      <w:r>
        <w:rPr>
          <w:sz w:val="23"/>
        </w:rPr>
        <w:tab/>
        <w:t>You are fishing in the fairway.</w:t>
      </w:r>
    </w:p>
    <w:p w14:paraId="663F8A4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.7</w:t>
      </w:r>
      <w:r>
        <w:rPr>
          <w:sz w:val="23"/>
        </w:rPr>
        <w:tab/>
      </w:r>
      <w:r>
        <w:rPr>
          <w:sz w:val="23"/>
        </w:rPr>
        <w:tab/>
        <w:t>Fishing gear is to the</w:t>
      </w:r>
      <w:r>
        <w:rPr>
          <w:b/>
          <w:i/>
          <w:sz w:val="23"/>
        </w:rPr>
        <w:t xml:space="preserve"> </w:t>
      </w:r>
      <w:r>
        <w:rPr>
          <w:sz w:val="23"/>
        </w:rPr>
        <w:t>...</w:t>
      </w:r>
      <w:r>
        <w:rPr>
          <w:i/>
          <w:sz w:val="23"/>
        </w:rPr>
        <w:t xml:space="preserve"> (cardinal points)</w:t>
      </w:r>
      <w:r>
        <w:rPr>
          <w:sz w:val="23"/>
        </w:rPr>
        <w:t xml:space="preserve"> of you.</w:t>
      </w:r>
    </w:p>
    <w:p w14:paraId="2EA8878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.8</w:t>
      </w:r>
      <w:r>
        <w:rPr>
          <w:sz w:val="23"/>
        </w:rPr>
        <w:tab/>
      </w:r>
      <w:r>
        <w:rPr>
          <w:sz w:val="23"/>
        </w:rPr>
        <w:tab/>
        <w:t>Fishing in area ...is prohibited.</w:t>
      </w:r>
    </w:p>
    <w:p w14:paraId="1263452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.9</w:t>
      </w:r>
      <w:r>
        <w:rPr>
          <w:sz w:val="23"/>
        </w:rPr>
        <w:tab/>
      </w:r>
      <w:r>
        <w:rPr>
          <w:sz w:val="23"/>
        </w:rPr>
        <w:tab/>
        <w:t>You are approaching a prohibited fishing area.</w:t>
      </w:r>
    </w:p>
    <w:p w14:paraId="05614C48" w14:textId="08E0B1F5"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.10</w:t>
      </w:r>
      <w:r>
        <w:rPr>
          <w:sz w:val="23"/>
        </w:rPr>
        <w:tab/>
      </w:r>
      <w:r>
        <w:rPr>
          <w:sz w:val="23"/>
        </w:rPr>
        <w:tab/>
      </w:r>
      <w:ins w:id="1111" w:author="Heidi Clevett" w:date="2024-03-12T15:56:00Z">
        <w:r w:rsidR="00F56A1B">
          <w:rPr>
            <w:sz w:val="23"/>
          </w:rPr>
          <w:t xml:space="preserve">You are exceeding the </w:t>
        </w:r>
      </w:ins>
      <w:del w:id="1112" w:author="Heidi Clevett" w:date="2024-03-12T15:56:00Z">
        <w:r w:rsidDel="00F56A1B">
          <w:rPr>
            <w:sz w:val="23"/>
          </w:rPr>
          <w:delText>F</w:delText>
        </w:r>
      </w:del>
      <w:del w:id="1113" w:author="Heidi Clevett" w:date="2024-03-12T16:18:00Z">
        <w:r w:rsidDel="001A5E48">
          <w:rPr>
            <w:sz w:val="23"/>
          </w:rPr>
          <w:delText>airway</w:delText>
        </w:r>
      </w:del>
      <w:r>
        <w:rPr>
          <w:sz w:val="23"/>
        </w:rPr>
        <w:t xml:space="preserve"> </w:t>
      </w:r>
      <w:ins w:id="1114" w:author="Heidi Clevett" w:date="2024-03-12T16:18:00Z">
        <w:r w:rsidR="001A5E48">
          <w:rPr>
            <w:sz w:val="23"/>
          </w:rPr>
          <w:t xml:space="preserve">maximum </w:t>
        </w:r>
      </w:ins>
      <w:r>
        <w:rPr>
          <w:sz w:val="23"/>
        </w:rPr>
        <w:t xml:space="preserve">speed </w:t>
      </w:r>
      <w:ins w:id="1115" w:author="Heidi Clevett" w:date="2024-03-12T15:56:00Z">
        <w:r w:rsidR="00F56A1B">
          <w:rPr>
            <w:sz w:val="23"/>
          </w:rPr>
          <w:t>o</w:t>
        </w:r>
      </w:ins>
      <w:ins w:id="1116" w:author="Heidi Clevett" w:date="2024-03-12T15:57:00Z">
        <w:r w:rsidR="00F56A1B">
          <w:rPr>
            <w:sz w:val="23"/>
          </w:rPr>
          <w:t>f</w:t>
        </w:r>
      </w:ins>
      <w:del w:id="1117" w:author="Heidi Clevett" w:date="2024-03-12T15:56:00Z">
        <w:r w:rsidDel="00F56A1B">
          <w:rPr>
            <w:sz w:val="23"/>
          </w:rPr>
          <w:delText>is</w:delText>
        </w:r>
      </w:del>
      <w:r>
        <w:rPr>
          <w:sz w:val="23"/>
        </w:rPr>
        <w:t>... knots.</w:t>
      </w:r>
    </w:p>
    <w:p w14:paraId="00B8087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2F29EB2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.3.5</w:t>
      </w:r>
      <w:r>
        <w:rPr>
          <w:b/>
          <w:sz w:val="23"/>
        </w:rPr>
        <w:tab/>
      </w:r>
      <w:r>
        <w:rPr>
          <w:b/>
          <w:sz w:val="23"/>
        </w:rPr>
        <w:tab/>
        <w:t>Avoiding dangerous situations, providing safe movements</w:t>
      </w:r>
    </w:p>
    <w:p w14:paraId="762E8E1B" w14:textId="4C234DDF" w:rsidR="000A7CDE" w:rsidRDefault="007D5932">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118" w:author="Heidi Clevett" w:date="2024-03-13T08:58:00Z"/>
          <w:sz w:val="23"/>
        </w:rPr>
      </w:pPr>
      <w:ins w:id="1119" w:author="Heidi Clevett" w:date="2024-03-13T08:58:00Z">
        <w:r>
          <w:rPr>
            <w:sz w:val="23"/>
          </w:rPr>
          <w:t xml:space="preserve">Note: The below phrases </w:t>
        </w:r>
        <w:r w:rsidR="002C0224">
          <w:rPr>
            <w:sz w:val="23"/>
          </w:rPr>
          <w:t>should be preceded with message marker ‘warning’</w:t>
        </w:r>
      </w:ins>
    </w:p>
    <w:p w14:paraId="52255612" w14:textId="77777777" w:rsidR="007D5932" w:rsidRDefault="007D5932">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730E98D4" w14:textId="2CE3D1FA"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w:t>
      </w:r>
      <w:r>
        <w:rPr>
          <w:sz w:val="23"/>
        </w:rPr>
        <w:tab/>
      </w:r>
      <w:r>
        <w:rPr>
          <w:sz w:val="23"/>
        </w:rPr>
        <w:tab/>
        <w:t xml:space="preserve">It is dangerous </w:t>
      </w:r>
    </w:p>
    <w:p w14:paraId="1209FEB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to anchor in  your</w:t>
      </w:r>
      <w:r>
        <w:rPr>
          <w:b/>
          <w:i/>
          <w:sz w:val="23"/>
        </w:rPr>
        <w:t xml:space="preserve"> </w:t>
      </w:r>
      <w:r>
        <w:rPr>
          <w:sz w:val="23"/>
        </w:rPr>
        <w:t>present position.</w:t>
      </w:r>
    </w:p>
    <w:p w14:paraId="247D9C8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to remain in  your</w:t>
      </w:r>
      <w:r>
        <w:rPr>
          <w:b/>
          <w:i/>
          <w:sz w:val="23"/>
        </w:rPr>
        <w:t xml:space="preserve"> </w:t>
      </w:r>
      <w:r>
        <w:rPr>
          <w:sz w:val="23"/>
        </w:rPr>
        <w:t>present position.</w:t>
      </w:r>
    </w:p>
    <w:p w14:paraId="01E9DB8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xml:space="preserve">~ to alter course to ... </w:t>
      </w:r>
      <w:r>
        <w:rPr>
          <w:i/>
          <w:sz w:val="23"/>
        </w:rPr>
        <w:t>(cardinal points)</w:t>
      </w:r>
      <w:r>
        <w:rPr>
          <w:sz w:val="23"/>
        </w:rPr>
        <w:t>.</w:t>
      </w:r>
    </w:p>
    <w:p w14:paraId="03979BA5" w14:textId="69B1D2C0"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w:t>
      </w:r>
      <w:r>
        <w:rPr>
          <w:sz w:val="23"/>
        </w:rPr>
        <w:tab/>
      </w:r>
      <w:r>
        <w:rPr>
          <w:sz w:val="23"/>
        </w:rPr>
        <w:tab/>
      </w:r>
      <w:ins w:id="1120" w:author="Heidi Clevett" w:date="2024-03-13T09:18:00Z">
        <w:r w:rsidR="005266B1">
          <w:rPr>
            <w:sz w:val="23"/>
          </w:rPr>
          <w:t xml:space="preserve">(Ultra) </w:t>
        </w:r>
      </w:ins>
      <w:r>
        <w:rPr>
          <w:sz w:val="23"/>
        </w:rPr>
        <w:t>Large vessel is leaving the fairway</w:t>
      </w:r>
      <w:ins w:id="1121" w:author="Heidi Clevett" w:date="2024-03-12T16:13:00Z">
        <w:r w:rsidR="00C0359A">
          <w:rPr>
            <w:sz w:val="23"/>
          </w:rPr>
          <w:t xml:space="preserve"> / channel</w:t>
        </w:r>
      </w:ins>
      <w:r>
        <w:rPr>
          <w:sz w:val="23"/>
        </w:rPr>
        <w:t>- keep clear of the</w:t>
      </w:r>
      <w:r>
        <w:rPr>
          <w:b/>
          <w:i/>
          <w:sz w:val="23"/>
        </w:rPr>
        <w:t xml:space="preserve"> </w:t>
      </w:r>
      <w:r>
        <w:rPr>
          <w:sz w:val="23"/>
        </w:rPr>
        <w:t>fairway approach.</w:t>
      </w:r>
    </w:p>
    <w:p w14:paraId="6A3AB50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w:t>
      </w:r>
      <w:r>
        <w:rPr>
          <w:sz w:val="23"/>
        </w:rPr>
        <w:tab/>
      </w:r>
      <w:r>
        <w:rPr>
          <w:sz w:val="23"/>
        </w:rPr>
        <w:tab/>
        <w:t>Nets with buoys / without buoys in this area - navigate with caution.</w:t>
      </w:r>
    </w:p>
    <w:p w14:paraId="693EAA5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.4</w:t>
      </w:r>
      <w:r>
        <w:rPr>
          <w:sz w:val="23"/>
        </w:rPr>
        <w:tab/>
      </w:r>
      <w:r>
        <w:rPr>
          <w:sz w:val="23"/>
        </w:rPr>
        <w:tab/>
        <w:t>Collision in position ... .</w:t>
      </w:r>
    </w:p>
    <w:p w14:paraId="2419A4FF" w14:textId="5D04F3C6"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.5</w:t>
      </w:r>
      <w:r>
        <w:rPr>
          <w:sz w:val="23"/>
        </w:rPr>
        <w:tab/>
      </w:r>
      <w:r>
        <w:rPr>
          <w:sz w:val="23"/>
        </w:rPr>
        <w:tab/>
        <w:t>MV ... is  aground / on fire / ... in position ... .</w:t>
      </w:r>
    </w:p>
    <w:p w14:paraId="06DB98D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.6</w:t>
      </w:r>
      <w:r>
        <w:rPr>
          <w:sz w:val="23"/>
        </w:rPr>
        <w:tab/>
      </w:r>
      <w:r>
        <w:rPr>
          <w:sz w:val="23"/>
        </w:rPr>
        <w:tab/>
        <w:t>Stand by for assistance.</w:t>
      </w:r>
    </w:p>
    <w:p w14:paraId="3184220A" w14:textId="271DB540"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.7</w:t>
      </w:r>
      <w:r>
        <w:rPr>
          <w:sz w:val="23"/>
        </w:rPr>
        <w:tab/>
      </w:r>
      <w:r>
        <w:rPr>
          <w:sz w:val="23"/>
        </w:rPr>
        <w:tab/>
        <w:t xml:space="preserve">Vessels </w:t>
      </w:r>
      <w:ins w:id="1122" w:author="Heidi Clevett" w:date="2024-03-12T16:01:00Z">
        <w:r w:rsidR="00F56A1B">
          <w:rPr>
            <w:sz w:val="23"/>
          </w:rPr>
          <w:t>should</w:t>
        </w:r>
      </w:ins>
      <w:del w:id="1123" w:author="Heidi Clevett" w:date="2024-03-12T16:01:00Z">
        <w:r w:rsidDel="00F56A1B">
          <w:rPr>
            <w:sz w:val="23"/>
          </w:rPr>
          <w:delText>must</w:delText>
        </w:r>
      </w:del>
    </w:p>
    <w:p w14:paraId="351AA59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keep clear of this area / area ... .</w:t>
      </w:r>
    </w:p>
    <w:p w14:paraId="5A50328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avoid this area / area ... .</w:t>
      </w:r>
    </w:p>
    <w:p w14:paraId="51B0461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lastRenderedPageBreak/>
        <w:tab/>
      </w:r>
      <w:r>
        <w:rPr>
          <w:sz w:val="23"/>
        </w:rPr>
        <w:tab/>
      </w:r>
      <w:r>
        <w:rPr>
          <w:sz w:val="23"/>
        </w:rPr>
        <w:tab/>
      </w:r>
      <w:r>
        <w:rPr>
          <w:sz w:val="23"/>
        </w:rPr>
        <w:tab/>
        <w:t>~ navigate with caution.</w:t>
      </w:r>
    </w:p>
    <w:p w14:paraId="727E4F73" w14:textId="2446373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.8</w:t>
      </w:r>
      <w:r>
        <w:rPr>
          <w:sz w:val="23"/>
        </w:rPr>
        <w:tab/>
      </w:r>
      <w:r>
        <w:rPr>
          <w:sz w:val="23"/>
        </w:rPr>
        <w:tab/>
      </w:r>
      <w:del w:id="1124" w:author="Heidi Clevett" w:date="2024-03-12T16:09:00Z">
        <w:r w:rsidDel="00C0359A">
          <w:rPr>
            <w:sz w:val="23"/>
          </w:rPr>
          <w:delText>Keep clear of ... - search and rescue in progress.</w:delText>
        </w:r>
      </w:del>
    </w:p>
    <w:p w14:paraId="72BAE037" w14:textId="4A6FC1A3"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.9</w:t>
      </w:r>
      <w:r>
        <w:rPr>
          <w:sz w:val="23"/>
        </w:rPr>
        <w:tab/>
      </w:r>
      <w:r>
        <w:rPr>
          <w:sz w:val="23"/>
        </w:rPr>
        <w:tab/>
        <w:t>Your present course</w:t>
      </w:r>
      <w:ins w:id="1125" w:author="Heidi Clevett" w:date="2024-03-13T08:31:00Z">
        <w:r w:rsidR="002F703F">
          <w:rPr>
            <w:sz w:val="23"/>
          </w:rPr>
          <w:t xml:space="preserve"> and</w:t>
        </w:r>
        <w:r w:rsidR="007468DE">
          <w:rPr>
            <w:sz w:val="23"/>
          </w:rPr>
          <w:t xml:space="preserve"> / or</w:t>
        </w:r>
        <w:r w:rsidR="002F703F">
          <w:rPr>
            <w:sz w:val="23"/>
          </w:rPr>
          <w:t xml:space="preserve"> position</w:t>
        </w:r>
      </w:ins>
      <w:r>
        <w:rPr>
          <w:sz w:val="23"/>
        </w:rPr>
        <w:t xml:space="preserve"> is</w:t>
      </w:r>
      <w:del w:id="1126" w:author="Heidi Clevett" w:date="2024-03-13T08:31:00Z">
        <w:r w:rsidDel="002F703F">
          <w:rPr>
            <w:sz w:val="23"/>
          </w:rPr>
          <w:delText xml:space="preserve"> </w:delText>
        </w:r>
      </w:del>
      <w:r>
        <w:rPr>
          <w:sz w:val="23"/>
        </w:rPr>
        <w:t xml:space="preserve"> too close</w:t>
      </w:r>
    </w:p>
    <w:p w14:paraId="06389E7D" w14:textId="1005FBFF"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r>
      <w:del w:id="1127" w:author="Heidi Clevett" w:date="2024-03-13T09:19:00Z">
        <w:r w:rsidDel="00001AAD">
          <w:rPr>
            <w:sz w:val="23"/>
          </w:rPr>
          <w:delText>~ to in</w:delText>
        </w:r>
      </w:del>
      <w:del w:id="1128" w:author="Heidi Clevett" w:date="2024-03-12T16:09:00Z">
        <w:r w:rsidDel="00C0359A">
          <w:rPr>
            <w:sz w:val="23"/>
          </w:rPr>
          <w:delText>go</w:delText>
        </w:r>
      </w:del>
      <w:del w:id="1129" w:author="Heidi Clevett" w:date="2024-03-13T09:19:00Z">
        <w:r w:rsidDel="00001AAD">
          <w:rPr>
            <w:sz w:val="23"/>
          </w:rPr>
          <w:delText>ing / outgoing vessel.</w:delText>
        </w:r>
      </w:del>
    </w:p>
    <w:p w14:paraId="4524C24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to the vessel that you are overtaking.</w:t>
      </w:r>
    </w:p>
    <w:p w14:paraId="2E3EFA3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to the</w:t>
      </w:r>
      <w:r>
        <w:rPr>
          <w:b/>
          <w:i/>
          <w:sz w:val="23"/>
        </w:rPr>
        <w:t xml:space="preserve"> </w:t>
      </w:r>
      <w:r>
        <w:rPr>
          <w:sz w:val="23"/>
        </w:rPr>
        <w:t>...</w:t>
      </w:r>
      <w:r>
        <w:rPr>
          <w:i/>
          <w:sz w:val="23"/>
        </w:rPr>
        <w:t xml:space="preserve"> (cardinal points) </w:t>
      </w:r>
      <w:r>
        <w:rPr>
          <w:sz w:val="23"/>
        </w:rPr>
        <w:t>limit of the fairway.</w:t>
      </w:r>
    </w:p>
    <w:p w14:paraId="4111B538" w14:textId="2878D695"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.10</w:t>
      </w:r>
      <w:r>
        <w:rPr>
          <w:sz w:val="23"/>
        </w:rPr>
        <w:tab/>
      </w:r>
      <w:r>
        <w:rPr>
          <w:sz w:val="23"/>
        </w:rPr>
        <w:tab/>
        <w:t>Your course is deviating from</w:t>
      </w:r>
      <w:ins w:id="1130" w:author="Heidi Clevett" w:date="2024-03-12T16:11:00Z">
        <w:r w:rsidR="00C0359A">
          <w:rPr>
            <w:sz w:val="23"/>
          </w:rPr>
          <w:t>…</w:t>
        </w:r>
      </w:ins>
      <w:del w:id="1131" w:author="Heidi Clevett" w:date="2024-03-12T16:11:00Z">
        <w:r w:rsidDel="00C0359A">
          <w:rPr>
            <w:sz w:val="23"/>
          </w:rPr>
          <w:delText xml:space="preserve"> the radar reference line</w:delText>
        </w:r>
      </w:del>
      <w:r>
        <w:rPr>
          <w:sz w:val="23"/>
        </w:rPr>
        <w:t>.</w:t>
      </w:r>
    </w:p>
    <w:p w14:paraId="5F6209BF" w14:textId="5BA3FE29"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.11</w:t>
      </w:r>
      <w:r>
        <w:rPr>
          <w:sz w:val="23"/>
        </w:rPr>
        <w:tab/>
      </w:r>
      <w:r>
        <w:rPr>
          <w:sz w:val="23"/>
        </w:rPr>
        <w:tab/>
        <w:t>You are running into danger</w:t>
      </w:r>
    </w:p>
    <w:p w14:paraId="4F1CCD83" w14:textId="63A5A802"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xml:space="preserve">~ shallow water .... </w:t>
      </w:r>
      <w:r>
        <w:rPr>
          <w:i/>
          <w:sz w:val="23"/>
        </w:rPr>
        <w:t xml:space="preserve">(cardinal points) </w:t>
      </w:r>
      <w:r>
        <w:rPr>
          <w:sz w:val="23"/>
        </w:rPr>
        <w:t>of you.</w:t>
      </w:r>
    </w:p>
    <w:p w14:paraId="1F04EE5D" w14:textId="1D4FD1C3"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xml:space="preserve">~ submerged wreck ... </w:t>
      </w:r>
      <w:r>
        <w:rPr>
          <w:i/>
          <w:sz w:val="23"/>
        </w:rPr>
        <w:t>(cardinal points)</w:t>
      </w:r>
      <w:r>
        <w:rPr>
          <w:sz w:val="23"/>
        </w:rPr>
        <w:t xml:space="preserve"> of you.</w:t>
      </w:r>
    </w:p>
    <w:p w14:paraId="1B391C1C" w14:textId="152549A4"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xml:space="preserve">~ fog bank ... </w:t>
      </w:r>
      <w:r>
        <w:rPr>
          <w:i/>
          <w:sz w:val="23"/>
        </w:rPr>
        <w:t>(cardinal points)</w:t>
      </w:r>
      <w:r>
        <w:rPr>
          <w:sz w:val="23"/>
        </w:rPr>
        <w:t xml:space="preserve"> of you.</w:t>
      </w:r>
    </w:p>
    <w:p w14:paraId="78F82C18" w14:textId="27D86918"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risk of collision (with vessel bearing ... degrees</w:t>
      </w:r>
      <w:ins w:id="1132" w:author="Heidi Clevett" w:date="2024-03-14T10:44:00Z">
        <w:r w:rsidR="00951C34">
          <w:rPr>
            <w:sz w:val="23"/>
          </w:rPr>
          <w:t>)</w:t>
        </w:r>
      </w:ins>
      <w:r>
        <w:rPr>
          <w:sz w:val="23"/>
        </w:rPr>
        <w:t>,</w:t>
      </w:r>
    </w:p>
    <w:p w14:paraId="63C09153" w14:textId="44A43A82"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xml:space="preserve">   distance ... kilometres / nautical miles).</w:t>
      </w:r>
    </w:p>
    <w:p w14:paraId="6D93F9B0" w14:textId="22FD770C"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xml:space="preserve">~ </w:t>
      </w:r>
      <w:del w:id="1133" w:author="Heidi Clevett" w:date="2024-03-14T10:33:00Z">
        <w:r w:rsidDel="0008616A">
          <w:rPr>
            <w:sz w:val="23"/>
          </w:rPr>
          <w:delText>bridge is defective</w:delText>
        </w:r>
      </w:del>
      <w:ins w:id="1134" w:author="Heidi Clevett" w:date="2024-03-14T10:33:00Z">
        <w:r w:rsidR="0008616A">
          <w:rPr>
            <w:sz w:val="23"/>
          </w:rPr>
          <w:t>or other danger...</w:t>
        </w:r>
      </w:ins>
      <w:r>
        <w:rPr>
          <w:sz w:val="23"/>
        </w:rPr>
        <w:t>.</w:t>
      </w:r>
    </w:p>
    <w:p w14:paraId="60DEBB4A" w14:textId="0144D9FE"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.12</w:t>
      </w:r>
      <w:r>
        <w:rPr>
          <w:sz w:val="23"/>
        </w:rPr>
        <w:tab/>
      </w:r>
      <w:r>
        <w:rPr>
          <w:sz w:val="23"/>
        </w:rPr>
        <w:tab/>
      </w:r>
      <w:del w:id="1135" w:author="Heidi Clevett" w:date="2024-03-14T11:22:00Z">
        <w:r w:rsidDel="002A634F">
          <w:rPr>
            <w:sz w:val="23"/>
          </w:rPr>
          <w:delText xml:space="preserve">You </w:delText>
        </w:r>
      </w:del>
      <w:del w:id="1136" w:author="Heidi Clevett" w:date="2024-03-13T08:47:00Z">
        <w:r w:rsidDel="00543682">
          <w:rPr>
            <w:sz w:val="23"/>
          </w:rPr>
          <w:delText>are</w:delText>
        </w:r>
      </w:del>
      <w:r>
        <w:rPr>
          <w:sz w:val="23"/>
        </w:rPr>
        <w:t xml:space="preserve"> </w:t>
      </w:r>
      <w:ins w:id="1137" w:author="Heidi Clevett" w:date="2024-03-14T11:22:00Z">
        <w:r w:rsidR="002A634F">
          <w:rPr>
            <w:sz w:val="23"/>
          </w:rPr>
          <w:t>R</w:t>
        </w:r>
      </w:ins>
      <w:ins w:id="1138" w:author="Heidi Clevett" w:date="2024-03-13T08:47:00Z">
        <w:r w:rsidR="00543682">
          <w:rPr>
            <w:sz w:val="23"/>
          </w:rPr>
          <w:t>educe</w:t>
        </w:r>
      </w:ins>
      <w:del w:id="1139" w:author="Heidi Clevett" w:date="2024-03-13T08:47:00Z">
        <w:r w:rsidDel="00543682">
          <w:rPr>
            <w:sz w:val="23"/>
          </w:rPr>
          <w:delText>proceeding</w:delText>
        </w:r>
      </w:del>
      <w:r>
        <w:rPr>
          <w:sz w:val="23"/>
        </w:rPr>
        <w:t xml:space="preserve"> </w:t>
      </w:r>
      <w:ins w:id="1140" w:author="Heidi Clevett" w:date="2024-03-13T08:47:00Z">
        <w:r w:rsidR="00543682">
          <w:rPr>
            <w:sz w:val="23"/>
          </w:rPr>
          <w:t>to</w:t>
        </w:r>
      </w:ins>
      <w:del w:id="1141" w:author="Heidi Clevett" w:date="2024-03-13T08:47:00Z">
        <w:r w:rsidDel="00543682">
          <w:rPr>
            <w:sz w:val="23"/>
          </w:rPr>
          <w:delText xml:space="preserve">at </w:delText>
        </w:r>
      </w:del>
      <w:r>
        <w:rPr>
          <w:sz w:val="23"/>
        </w:rPr>
        <w:t xml:space="preserve">a </w:t>
      </w:r>
      <w:ins w:id="1142" w:author="Heidi Clevett" w:date="2024-03-13T08:47:00Z">
        <w:r w:rsidR="00543682">
          <w:rPr>
            <w:sz w:val="23"/>
          </w:rPr>
          <w:t>safe</w:t>
        </w:r>
      </w:ins>
      <w:del w:id="1143" w:author="Heidi Clevett" w:date="2024-03-13T08:47:00Z">
        <w:r w:rsidDel="00543682">
          <w:rPr>
            <w:sz w:val="23"/>
          </w:rPr>
          <w:delText>dangerous</w:delText>
        </w:r>
      </w:del>
      <w:r>
        <w:rPr>
          <w:sz w:val="23"/>
        </w:rPr>
        <w:t xml:space="preserve"> speed.</w:t>
      </w:r>
    </w:p>
    <w:p w14:paraId="5BC3E484" w14:textId="5612AD5F"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.13</w:t>
      </w:r>
      <w:r>
        <w:rPr>
          <w:sz w:val="23"/>
        </w:rPr>
        <w:tab/>
      </w:r>
      <w:r>
        <w:rPr>
          <w:sz w:val="23"/>
        </w:rPr>
        <w:tab/>
      </w:r>
      <w:del w:id="1144" w:author="Heidi Clevett" w:date="2024-03-14T11:22:00Z">
        <w:r w:rsidDel="002A634F">
          <w:rPr>
            <w:sz w:val="23"/>
          </w:rPr>
          <w:delText xml:space="preserve">You </w:delText>
        </w:r>
      </w:del>
      <w:del w:id="1145" w:author="Heidi Clevett" w:date="2024-03-14T11:21:00Z">
        <w:r w:rsidDel="009D5606">
          <w:rPr>
            <w:sz w:val="23"/>
          </w:rPr>
          <w:delText>must</w:delText>
        </w:r>
      </w:del>
    </w:p>
    <w:p w14:paraId="0522859B" w14:textId="485951E0"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ins w:id="1146" w:author="Heidi Clevett" w:date="2024-03-14T11:22:00Z">
        <w:r w:rsidR="004964D1">
          <w:rPr>
            <w:sz w:val="23"/>
          </w:rPr>
          <w:t>…</w:t>
        </w:r>
      </w:ins>
      <w:r>
        <w:rPr>
          <w:sz w:val="23"/>
        </w:rPr>
        <w:tab/>
      </w:r>
      <w:r>
        <w:rPr>
          <w:sz w:val="23"/>
        </w:rPr>
        <w:tab/>
      </w:r>
      <w:del w:id="1147" w:author="Heidi Clevett" w:date="2024-03-14T11:22:00Z">
        <w:r w:rsidDel="004964D1">
          <w:rPr>
            <w:sz w:val="23"/>
          </w:rPr>
          <w:tab/>
          <w:delText>~</w:delText>
        </w:r>
      </w:del>
      <w:r>
        <w:rPr>
          <w:sz w:val="23"/>
        </w:rPr>
        <w:t xml:space="preserve"> </w:t>
      </w:r>
      <w:ins w:id="1148" w:author="Heidi Clevett" w:date="2024-03-14T11:22:00Z">
        <w:r w:rsidR="004964D1">
          <w:rPr>
            <w:sz w:val="23"/>
          </w:rPr>
          <w:t>P</w:t>
        </w:r>
      </w:ins>
      <w:del w:id="1149" w:author="Heidi Clevett" w:date="2024-03-14T11:22:00Z">
        <w:r w:rsidDel="004964D1">
          <w:rPr>
            <w:sz w:val="23"/>
          </w:rPr>
          <w:delText>p</w:delText>
        </w:r>
      </w:del>
      <w:r>
        <w:rPr>
          <w:sz w:val="23"/>
        </w:rPr>
        <w:t>roceed by the fairway / route ... .</w:t>
      </w:r>
    </w:p>
    <w:p w14:paraId="186C4322" w14:textId="741532B4"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ins w:id="1150" w:author="Heidi Clevett" w:date="2024-03-14T11:23:00Z">
        <w:r w:rsidR="004964D1">
          <w:rPr>
            <w:sz w:val="23"/>
          </w:rPr>
          <w:t>…</w:t>
        </w:r>
      </w:ins>
      <w:r>
        <w:rPr>
          <w:sz w:val="23"/>
        </w:rPr>
        <w:tab/>
      </w:r>
      <w:r>
        <w:rPr>
          <w:sz w:val="23"/>
        </w:rPr>
        <w:tab/>
      </w:r>
      <w:del w:id="1151" w:author="Heidi Clevett" w:date="2024-03-14T11:22:00Z">
        <w:r w:rsidDel="004964D1">
          <w:rPr>
            <w:sz w:val="23"/>
          </w:rPr>
          <w:tab/>
          <w:delText xml:space="preserve">~ </w:delText>
        </w:r>
      </w:del>
      <w:ins w:id="1152" w:author="Heidi Clevett" w:date="2024-03-14T11:22:00Z">
        <w:r w:rsidR="004964D1">
          <w:rPr>
            <w:sz w:val="23"/>
          </w:rPr>
          <w:t>K</w:t>
        </w:r>
      </w:ins>
      <w:del w:id="1153" w:author="Heidi Clevett" w:date="2024-03-14T11:22:00Z">
        <w:r w:rsidDel="004964D1">
          <w:rPr>
            <w:sz w:val="23"/>
          </w:rPr>
          <w:delText>k</w:delText>
        </w:r>
      </w:del>
      <w:r>
        <w:rPr>
          <w:sz w:val="23"/>
        </w:rPr>
        <w:t xml:space="preserve">eep to the ... </w:t>
      </w:r>
      <w:r>
        <w:rPr>
          <w:i/>
          <w:sz w:val="23"/>
        </w:rPr>
        <w:t xml:space="preserve">(cardinal points) </w:t>
      </w:r>
      <w:r>
        <w:rPr>
          <w:sz w:val="23"/>
        </w:rPr>
        <w:t>of the fairway line / radar reference line.</w:t>
      </w:r>
    </w:p>
    <w:p w14:paraId="0C582F32" w14:textId="3393EBE2"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ins w:id="1154" w:author="Heidi Clevett" w:date="2024-03-14T11:23:00Z">
        <w:r w:rsidR="004964D1">
          <w:rPr>
            <w:sz w:val="23"/>
          </w:rPr>
          <w:t>…</w:t>
        </w:r>
      </w:ins>
      <w:r>
        <w:rPr>
          <w:sz w:val="23"/>
        </w:rPr>
        <w:tab/>
      </w:r>
      <w:r>
        <w:rPr>
          <w:sz w:val="23"/>
        </w:rPr>
        <w:tab/>
      </w:r>
      <w:del w:id="1155" w:author="Heidi Clevett" w:date="2024-03-14T11:22:00Z">
        <w:r w:rsidDel="004964D1">
          <w:rPr>
            <w:sz w:val="23"/>
          </w:rPr>
          <w:tab/>
          <w:delText xml:space="preserve">~ </w:delText>
        </w:r>
      </w:del>
      <w:ins w:id="1156" w:author="Heidi Clevett" w:date="2024-03-14T11:22:00Z">
        <w:r w:rsidR="004964D1">
          <w:rPr>
            <w:sz w:val="23"/>
          </w:rPr>
          <w:t>S</w:t>
        </w:r>
      </w:ins>
      <w:del w:id="1157" w:author="Heidi Clevett" w:date="2024-03-14T11:22:00Z">
        <w:r w:rsidDel="004964D1">
          <w:rPr>
            <w:sz w:val="23"/>
          </w:rPr>
          <w:delText>s</w:delText>
        </w:r>
      </w:del>
      <w:r>
        <w:rPr>
          <w:sz w:val="23"/>
        </w:rPr>
        <w:t>tay clear of the fairway.</w:t>
      </w:r>
    </w:p>
    <w:p w14:paraId="2E173B5A" w14:textId="2949FA6D"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.14</w:t>
      </w:r>
      <w:r>
        <w:rPr>
          <w:sz w:val="23"/>
        </w:rPr>
        <w:tab/>
      </w:r>
      <w:r>
        <w:rPr>
          <w:sz w:val="23"/>
        </w:rPr>
        <w:tab/>
      </w:r>
      <w:ins w:id="1158" w:author="Heidi Clevett" w:date="2024-03-14T11:22:00Z">
        <w:r w:rsidR="004964D1">
          <w:rPr>
            <w:sz w:val="23"/>
          </w:rPr>
          <w:t>W</w:t>
        </w:r>
      </w:ins>
      <w:del w:id="1159" w:author="Heidi Clevett" w:date="2024-03-14T11:22:00Z">
        <w:r w:rsidDel="004964D1">
          <w:rPr>
            <w:sz w:val="23"/>
          </w:rPr>
          <w:delText>You must w</w:delText>
        </w:r>
      </w:del>
      <w:r>
        <w:rPr>
          <w:sz w:val="23"/>
        </w:rPr>
        <w:t>ait for MV ... to cross ahead of you.</w:t>
      </w:r>
    </w:p>
    <w:p w14:paraId="4C4CA949" w14:textId="163A07FD"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.15</w:t>
      </w:r>
      <w:r>
        <w:rPr>
          <w:sz w:val="23"/>
        </w:rPr>
        <w:tab/>
      </w:r>
      <w:r>
        <w:rPr>
          <w:sz w:val="23"/>
        </w:rPr>
        <w:tab/>
      </w:r>
      <w:ins w:id="1160" w:author="Heidi Clevett" w:date="2024-03-14T11:22:00Z">
        <w:r w:rsidR="004964D1">
          <w:rPr>
            <w:sz w:val="23"/>
          </w:rPr>
          <w:t>W</w:t>
        </w:r>
      </w:ins>
      <w:del w:id="1161" w:author="Heidi Clevett" w:date="2024-03-14T11:22:00Z">
        <w:r w:rsidDel="004964D1">
          <w:rPr>
            <w:sz w:val="23"/>
          </w:rPr>
          <w:delText>You must w</w:delText>
        </w:r>
      </w:del>
      <w:r>
        <w:rPr>
          <w:sz w:val="23"/>
        </w:rPr>
        <w:t xml:space="preserve">ait for MV ... to clear ... before </w:t>
      </w:r>
    </w:p>
    <w:p w14:paraId="34073B33"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entering the fairway.</w:t>
      </w:r>
    </w:p>
    <w:p w14:paraId="1476D9AA"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getting underway.</w:t>
      </w:r>
    </w:p>
    <w:p w14:paraId="2E8902D6"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leaving the berth.</w:t>
      </w:r>
    </w:p>
    <w:p w14:paraId="593E886F"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.16</w:t>
      </w:r>
      <w:r>
        <w:rPr>
          <w:sz w:val="23"/>
        </w:rPr>
        <w:tab/>
      </w:r>
      <w:r>
        <w:rPr>
          <w:sz w:val="23"/>
        </w:rPr>
        <w:tab/>
        <w:t xml:space="preserve">Do not </w:t>
      </w:r>
    </w:p>
    <w:p w14:paraId="4F04E91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overtake.</w:t>
      </w:r>
    </w:p>
    <w:p w14:paraId="0A6FA86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cross the fairway.</w:t>
      </w:r>
    </w:p>
    <w:p w14:paraId="789C00A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.17</w:t>
      </w:r>
      <w:r>
        <w:rPr>
          <w:sz w:val="23"/>
        </w:rPr>
        <w:tab/>
      </w:r>
      <w:r>
        <w:rPr>
          <w:sz w:val="23"/>
        </w:rPr>
        <w:tab/>
        <w:t>Alter course to ...</w:t>
      </w:r>
      <w:r>
        <w:rPr>
          <w:i/>
          <w:sz w:val="23"/>
        </w:rPr>
        <w:t>(cardinal points)</w:t>
      </w:r>
      <w:r>
        <w:rPr>
          <w:sz w:val="23"/>
        </w:rPr>
        <w:t xml:space="preserve"> of you.</w:t>
      </w:r>
    </w:p>
    <w:p w14:paraId="13D12DC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.18</w:t>
      </w:r>
      <w:r>
        <w:rPr>
          <w:sz w:val="23"/>
        </w:rPr>
        <w:tab/>
      </w:r>
      <w:r>
        <w:rPr>
          <w:sz w:val="23"/>
        </w:rPr>
        <w:tab/>
        <w:t xml:space="preserve">Pass ... </w:t>
      </w:r>
      <w:r>
        <w:rPr>
          <w:i/>
          <w:sz w:val="23"/>
        </w:rPr>
        <w:t>(cardinal points)</w:t>
      </w:r>
      <w:r>
        <w:rPr>
          <w:sz w:val="23"/>
        </w:rPr>
        <w:t xml:space="preserve"> of</w:t>
      </w:r>
    </w:p>
    <w:p w14:paraId="5AD7017D" w14:textId="2D03D100" w:rsidR="000A7CDE" w:rsidRDefault="000A7CDE">
      <w:pPr>
        <w:pStyle w:val="BodyText2"/>
        <w:tabs>
          <w:tab w:val="left" w:pos="1"/>
          <w:tab w:val="left" w:pos="36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rPr>
          <w:b w:val="0"/>
          <w:bCs/>
        </w:rPr>
      </w:pPr>
      <w:r>
        <w:rPr>
          <w:b w:val="0"/>
          <w:bCs/>
        </w:rPr>
        <w:tab/>
      </w:r>
      <w:r>
        <w:rPr>
          <w:b w:val="0"/>
          <w:bCs/>
        </w:rPr>
        <w:tab/>
      </w:r>
      <w:r>
        <w:rPr>
          <w:b w:val="0"/>
          <w:bCs/>
        </w:rPr>
        <w:tab/>
        <w:t>~  in</w:t>
      </w:r>
      <w:ins w:id="1162" w:author="Heidi Clevett" w:date="2024-03-14T11:20:00Z">
        <w:r w:rsidR="00C67316">
          <w:rPr>
            <w:b w:val="0"/>
            <w:bCs/>
          </w:rPr>
          <w:t>bound</w:t>
        </w:r>
      </w:ins>
      <w:del w:id="1163" w:author="Heidi Clevett" w:date="2024-03-14T11:20:00Z">
        <w:r w:rsidDel="00C67316">
          <w:rPr>
            <w:b w:val="0"/>
            <w:bCs/>
          </w:rPr>
          <w:delText>going</w:delText>
        </w:r>
      </w:del>
      <w:r>
        <w:rPr>
          <w:b w:val="0"/>
          <w:bCs/>
        </w:rPr>
        <w:t xml:space="preserve"> /out</w:t>
      </w:r>
      <w:ins w:id="1164" w:author="Heidi Clevett" w:date="2024-03-14T11:20:00Z">
        <w:r w:rsidR="002F4D08">
          <w:rPr>
            <w:b w:val="0"/>
            <w:bCs/>
          </w:rPr>
          <w:t>bound</w:t>
        </w:r>
      </w:ins>
      <w:del w:id="1165" w:author="Heidi Clevett" w:date="2024-03-14T11:20:00Z">
        <w:r w:rsidDel="002F4D08">
          <w:rPr>
            <w:b w:val="0"/>
            <w:bCs/>
          </w:rPr>
          <w:delText>going</w:delText>
        </w:r>
      </w:del>
      <w:r>
        <w:rPr>
          <w:b w:val="0"/>
          <w:bCs/>
        </w:rPr>
        <w:t xml:space="preserve"> / anchored / disabled vessel.</w:t>
      </w:r>
    </w:p>
    <w:p w14:paraId="0561077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of ... mark / ... .</w:t>
      </w:r>
    </w:p>
    <w:p w14:paraId="7667CE52" w14:textId="2735E122"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.19</w:t>
      </w:r>
      <w:r>
        <w:rPr>
          <w:sz w:val="23"/>
        </w:rPr>
        <w:tab/>
      </w:r>
      <w:r>
        <w:rPr>
          <w:sz w:val="23"/>
        </w:rPr>
        <w:tab/>
      </w:r>
      <w:del w:id="1166" w:author="Heidi Clevett" w:date="2024-03-13T09:21:00Z">
        <w:r w:rsidDel="0061213F">
          <w:rPr>
            <w:sz w:val="23"/>
          </w:rPr>
          <w:delText>Stop engines.</w:delText>
        </w:r>
      </w:del>
    </w:p>
    <w:p w14:paraId="0763102F" w14:textId="77777777" w:rsidR="000A7CDE" w:rsidRDefault="000A7CDE">
      <w:pPr>
        <w:pStyle w:val="BodyText2"/>
        <w:tabs>
          <w:tab w:val="left" w:pos="1"/>
          <w:tab w:val="left" w:pos="360"/>
          <w:tab w:val="left" w:pos="72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rPr>
          <w:b w:val="0"/>
          <w:bCs/>
        </w:rPr>
      </w:pPr>
      <w:r>
        <w:rPr>
          <w:b w:val="0"/>
          <w:bCs/>
        </w:rPr>
        <w:tab/>
        <w:t>.20</w:t>
      </w:r>
      <w:r>
        <w:rPr>
          <w:b w:val="0"/>
          <w:bCs/>
        </w:rPr>
        <w:tab/>
      </w:r>
      <w:r>
        <w:rPr>
          <w:b w:val="0"/>
          <w:bCs/>
        </w:rPr>
        <w:tab/>
        <w:t xml:space="preserve">MV ... </w:t>
      </w:r>
    </w:p>
    <w:p w14:paraId="7E70A03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xml:space="preserve">~ wishes to overtake …  </w:t>
      </w:r>
      <w:r>
        <w:rPr>
          <w:i/>
          <w:sz w:val="23"/>
        </w:rPr>
        <w:t>(cardinal points)</w:t>
      </w:r>
      <w:r>
        <w:rPr>
          <w:sz w:val="23"/>
        </w:rPr>
        <w:t xml:space="preserve"> of you.</w:t>
      </w:r>
      <w:r>
        <w:rPr>
          <w:sz w:val="23"/>
        </w:rPr>
        <w:tab/>
      </w:r>
      <w:r>
        <w:rPr>
          <w:sz w:val="23"/>
        </w:rPr>
        <w:tab/>
      </w:r>
      <w:r>
        <w:rPr>
          <w:sz w:val="23"/>
        </w:rPr>
        <w:tab/>
      </w:r>
    </w:p>
    <w:p w14:paraId="41BFEA60" w14:textId="77777777" w:rsidR="000A7CDE" w:rsidRDefault="000A7CDE">
      <w:pPr>
        <w:pStyle w:val="BodyText2"/>
        <w:tabs>
          <w:tab w:val="left" w:pos="1"/>
          <w:tab w:val="left" w:pos="36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40" w:lineRule="auto"/>
        <w:rPr>
          <w:b w:val="0"/>
          <w:bCs/>
        </w:rPr>
      </w:pPr>
      <w:r>
        <w:rPr>
          <w:b w:val="0"/>
          <w:bCs/>
        </w:rPr>
        <w:tab/>
      </w:r>
      <w:r>
        <w:rPr>
          <w:b w:val="0"/>
          <w:bCs/>
        </w:rPr>
        <w:tab/>
      </w:r>
      <w:r>
        <w:rPr>
          <w:b w:val="0"/>
          <w:bCs/>
        </w:rPr>
        <w:tab/>
        <w:t>~ agrees / does not agree to be overtaken.</w:t>
      </w:r>
    </w:p>
    <w:p w14:paraId="7A8F30E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is approaching an obscured area ... - approaching vessels acknowledge.</w:t>
      </w:r>
    </w:p>
    <w:p w14:paraId="6254DBF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t xml:space="preserve">  </w:t>
      </w:r>
    </w:p>
    <w:p w14:paraId="6C86C9D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b/>
          <w:sz w:val="23"/>
        </w:rPr>
      </w:pPr>
      <w:r>
        <w:rPr>
          <w:sz w:val="23"/>
        </w:rPr>
        <w:tab/>
        <w:t>.3.6</w:t>
      </w:r>
      <w:r>
        <w:rPr>
          <w:sz w:val="23"/>
        </w:rPr>
        <w:tab/>
      </w:r>
      <w:r>
        <w:rPr>
          <w:sz w:val="23"/>
        </w:rPr>
        <w:tab/>
      </w:r>
      <w:r>
        <w:rPr>
          <w:b/>
          <w:sz w:val="23"/>
        </w:rPr>
        <w:t>Canal and lock operations</w:t>
      </w:r>
    </w:p>
    <w:p w14:paraId="09F9879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44D42B2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.1</w:t>
      </w:r>
      <w:r>
        <w:rPr>
          <w:sz w:val="23"/>
        </w:rPr>
        <w:tab/>
      </w:r>
      <w:r>
        <w:rPr>
          <w:sz w:val="23"/>
        </w:rPr>
        <w:tab/>
        <w:t xml:space="preserve">You must </w:t>
      </w:r>
    </w:p>
    <w:p w14:paraId="1A87B1C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close up on the vessel ahead of you.</w:t>
      </w:r>
    </w:p>
    <w:p w14:paraId="62BC3E3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drop back from the vessel ahead of you.</w:t>
      </w:r>
    </w:p>
    <w:p w14:paraId="6AABA7C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wait at ... .</w:t>
      </w:r>
    </w:p>
    <w:p w14:paraId="5650A1C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moor at ... .</w:t>
      </w:r>
    </w:p>
    <w:p w14:paraId="6E5A843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wait for lock clearance at ... until ... UTC.</w:t>
      </w:r>
    </w:p>
    <w:p w14:paraId="218F0BA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.2</w:t>
      </w:r>
      <w:r>
        <w:rPr>
          <w:sz w:val="23"/>
        </w:rPr>
        <w:tab/>
      </w:r>
      <w:r>
        <w:rPr>
          <w:sz w:val="23"/>
        </w:rPr>
        <w:tab/>
        <w:t>Convoy ... must wait / moor at ... .</w:t>
      </w:r>
    </w:p>
    <w:p w14:paraId="07BF894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.3</w:t>
      </w:r>
      <w:r>
        <w:rPr>
          <w:sz w:val="23"/>
        </w:rPr>
        <w:tab/>
      </w:r>
      <w:r>
        <w:rPr>
          <w:sz w:val="23"/>
        </w:rPr>
        <w:tab/>
        <w:t xml:space="preserve">You will </w:t>
      </w:r>
    </w:p>
    <w:p w14:paraId="5A02EAD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join  convoy ... at ... UTC.</w:t>
      </w:r>
    </w:p>
    <w:p w14:paraId="3CF8503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r>
        <w:rPr>
          <w:sz w:val="23"/>
        </w:rPr>
        <w:tab/>
      </w:r>
      <w:r>
        <w:rPr>
          <w:sz w:val="23"/>
        </w:rPr>
        <w:tab/>
      </w:r>
      <w:r>
        <w:rPr>
          <w:sz w:val="23"/>
        </w:rPr>
        <w:tab/>
        <w:t>~ enter  canal / lock at ... UTC.</w:t>
      </w:r>
    </w:p>
    <w:p w14:paraId="1D29149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.4</w:t>
      </w:r>
      <w:r>
        <w:rPr>
          <w:sz w:val="23"/>
        </w:rPr>
        <w:tab/>
      </w:r>
      <w:r>
        <w:rPr>
          <w:sz w:val="23"/>
        </w:rPr>
        <w:tab/>
        <w:t>Transit will begin at ... UTC.</w:t>
      </w:r>
    </w:p>
    <w:p w14:paraId="4C086FF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.5</w:t>
      </w:r>
      <w:r>
        <w:rPr>
          <w:sz w:val="23"/>
        </w:rPr>
        <w:tab/>
      </w:r>
      <w:r>
        <w:rPr>
          <w:sz w:val="23"/>
        </w:rPr>
        <w:tab/>
        <w:t>Your place in convoy is number ... .</w:t>
      </w:r>
    </w:p>
    <w:p w14:paraId="7ABC925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t>.6</w:t>
      </w:r>
      <w:r>
        <w:rPr>
          <w:sz w:val="23"/>
        </w:rPr>
        <w:tab/>
      </w:r>
      <w:r>
        <w:rPr>
          <w:sz w:val="23"/>
        </w:rPr>
        <w:tab/>
        <w:t>Transit / convoy speed is ... knots.</w:t>
      </w:r>
    </w:p>
    <w:p w14:paraId="2F4759F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167" w:author="Heidi Clevett" w:date="2024-03-14T11:53:00Z"/>
          <w:sz w:val="23"/>
        </w:rPr>
      </w:pPr>
      <w:r>
        <w:rPr>
          <w:sz w:val="23"/>
        </w:rPr>
        <w:tab/>
        <w:t>.7</w:t>
      </w:r>
      <w:r>
        <w:rPr>
          <w:sz w:val="23"/>
        </w:rPr>
        <w:tab/>
      </w:r>
      <w:r>
        <w:rPr>
          <w:sz w:val="23"/>
        </w:rPr>
        <w:tab/>
        <w:t>Convoys / vessels will pass in area ... .</w:t>
      </w:r>
    </w:p>
    <w:p w14:paraId="258C7227" w14:textId="65991846" w:rsidR="002D48EB" w:rsidRDefault="004D4DF0" w:rsidP="00C31B32">
      <w:pPr>
        <w:rPr>
          <w:ins w:id="1168" w:author="Heidi Clevett" w:date="2024-03-14T11:56:00Z"/>
        </w:rPr>
      </w:pPr>
      <w:ins w:id="1169" w:author="Heidi Clevett" w:date="2024-03-14T11:56:00Z">
        <w:r>
          <w:t>[New section]</w:t>
        </w:r>
        <w:r w:rsidR="002D48EB">
          <w:t xml:space="preserve"> VTS </w:t>
        </w:r>
      </w:ins>
      <w:ins w:id="1170" w:author="Heidi Clevett" w:date="2024-03-14T13:30:00Z">
        <w:r w:rsidR="00051725">
          <w:t>Operati</w:t>
        </w:r>
      </w:ins>
      <w:ins w:id="1171" w:author="Heidi Clevett" w:date="2024-03-14T15:21:00Z">
        <w:r w:rsidR="009D3A80">
          <w:t>onal</w:t>
        </w:r>
      </w:ins>
      <w:ins w:id="1172" w:author="Heidi Clevett" w:date="2024-03-14T11:56:00Z">
        <w:r w:rsidR="002D48EB">
          <w:t xml:space="preserve"> Status</w:t>
        </w:r>
      </w:ins>
    </w:p>
    <w:p w14:paraId="19ADC4FB" w14:textId="0C1B49B4" w:rsidR="00C31B32" w:rsidRDefault="00C31B32" w:rsidP="00C31B32">
      <w:pPr>
        <w:rPr>
          <w:ins w:id="1173" w:author="Heidi Clevett" w:date="2024-03-14T11:53:00Z"/>
        </w:rPr>
      </w:pPr>
      <w:commentRangeStart w:id="1174"/>
      <w:ins w:id="1175" w:author="Heidi Clevett" w:date="2024-03-14T11:53:00Z">
        <w:r>
          <w:lastRenderedPageBreak/>
          <w:t xml:space="preserve">Operating at reduced capacity </w:t>
        </w:r>
        <w:commentRangeEnd w:id="1174"/>
        <w:r>
          <w:rPr>
            <w:rStyle w:val="CommentReference"/>
          </w:rPr>
          <w:commentReference w:id="1174"/>
        </w:r>
      </w:ins>
    </w:p>
    <w:p w14:paraId="63B3D29E" w14:textId="77777777" w:rsidR="008432FE" w:rsidRDefault="008432FE" w:rsidP="00C31B32">
      <w:pPr>
        <w:rPr>
          <w:ins w:id="1176" w:author="Heidi Clevett" w:date="2024-03-14T11:55:00Z"/>
        </w:rPr>
      </w:pPr>
    </w:p>
    <w:p w14:paraId="2007F7DD" w14:textId="7B239AA3" w:rsidR="00521A5A" w:rsidRDefault="00521A5A" w:rsidP="00C31B32">
      <w:pPr>
        <w:rPr>
          <w:ins w:id="1177" w:author="Heidi Clevett" w:date="2024-03-14T11:55:00Z"/>
        </w:rPr>
      </w:pPr>
      <w:ins w:id="1178" w:author="Heidi Clevett" w:date="2024-03-14T11:54:00Z">
        <w:r>
          <w:t>…</w:t>
        </w:r>
      </w:ins>
      <w:ins w:id="1179" w:author="Heidi Clevett" w:date="2024-03-14T11:53:00Z">
        <w:r w:rsidR="008432FE">
          <w:t>VTS operating</w:t>
        </w:r>
      </w:ins>
      <w:ins w:id="1180" w:author="Heidi Clevett" w:date="2024-03-14T11:54:00Z">
        <w:r w:rsidR="008432FE">
          <w:t xml:space="preserve"> at reduced capacity until </w:t>
        </w:r>
        <w:r>
          <w:t>…UTC</w:t>
        </w:r>
        <w:r w:rsidR="00ED314A">
          <w:t xml:space="preserve"> due to …</w:t>
        </w:r>
      </w:ins>
    </w:p>
    <w:p w14:paraId="1AEF50B4" w14:textId="69980B6E" w:rsidR="008432FE" w:rsidRPr="00222564" w:rsidRDefault="00521A5A" w:rsidP="00222564">
      <w:pPr>
        <w:rPr>
          <w:rPrChange w:id="1181" w:author="Heidi Clevett" w:date="2024-03-14T13:30:00Z">
            <w:rPr>
              <w:sz w:val="23"/>
            </w:rPr>
          </w:rPrChange>
        </w:rPr>
        <w:pPrChange w:id="1182" w:author="Heidi Clevett" w:date="2024-03-14T13:30:00Z">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pPr>
        </w:pPrChange>
      </w:pPr>
      <w:ins w:id="1183" w:author="Heidi Clevett" w:date="2024-03-14T11:54:00Z">
        <w:r>
          <w:t>VTS operations suspended due to</w:t>
        </w:r>
      </w:ins>
      <w:ins w:id="1184" w:author="Heidi Clevett" w:date="2024-03-14T13:30:00Z">
        <w:r w:rsidR="00C001C3">
          <w:t>...</w:t>
        </w:r>
      </w:ins>
      <w:ins w:id="1185" w:author="Heidi Clevett" w:date="2024-03-14T11:54:00Z">
        <w:r>
          <w:t xml:space="preserve"> </w:t>
        </w:r>
      </w:ins>
      <w:ins w:id="1186" w:author="Heidi Clevett" w:date="2024-03-14T11:55:00Z">
        <w:r w:rsidR="001B7674">
          <w:t xml:space="preserve">(protest </w:t>
        </w:r>
      </w:ins>
      <w:ins w:id="1187" w:author="Heidi Clevett" w:date="2024-03-14T11:56:00Z">
        <w:r w:rsidR="004D4DF0">
          <w:t xml:space="preserve">action </w:t>
        </w:r>
      </w:ins>
      <w:ins w:id="1188" w:author="Heidi Clevett" w:date="2024-03-14T11:55:00Z">
        <w:r w:rsidR="001B7674">
          <w:t>/ strike / emergency situatio</w:t>
        </w:r>
      </w:ins>
      <w:ins w:id="1189" w:author="Heidi Clevett" w:date="2024-03-14T13:30:00Z">
        <w:r w:rsidR="00C001C3">
          <w:t>n etc.</w:t>
        </w:r>
      </w:ins>
      <w:ins w:id="1190" w:author="Heidi Clevett" w:date="2024-03-14T11:55:00Z">
        <w:r w:rsidR="004D4DF0">
          <w:t xml:space="preserve">) </w:t>
        </w:r>
      </w:ins>
      <w:ins w:id="1191" w:author="Heidi Clevett" w:date="2024-03-14T11:54:00Z">
        <w:r>
          <w:t xml:space="preserve">until …UTC </w:t>
        </w:r>
      </w:ins>
      <w:ins w:id="1192" w:author="Heidi Clevett" w:date="2024-03-14T11:53:00Z">
        <w:r w:rsidR="008432FE">
          <w:t xml:space="preserve"> </w:t>
        </w:r>
      </w:ins>
    </w:p>
    <w:p w14:paraId="5F5244E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r>
        <w:rPr>
          <w:sz w:val="23"/>
        </w:rPr>
        <w:tab/>
      </w:r>
    </w:p>
    <w:p w14:paraId="7229F6EE" w14:textId="75C644F8" w:rsidR="000A7CDE" w:rsidDel="00F93680"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193" w:author="Heidi Clevett" w:date="2024-03-13T10:21:00Z"/>
          <w:b/>
          <w:sz w:val="23"/>
        </w:rPr>
      </w:pPr>
      <w:del w:id="1194" w:author="Heidi Clevett" w:date="2024-03-13T10:21:00Z">
        <w:r w:rsidDel="00F93680">
          <w:rPr>
            <w:b/>
            <w:sz w:val="23"/>
          </w:rPr>
          <w:delText>A1/6.3</w:delText>
        </w:r>
        <w:r w:rsidDel="00F93680">
          <w:rPr>
            <w:b/>
            <w:sz w:val="23"/>
          </w:rPr>
          <w:tab/>
        </w:r>
        <w:r w:rsidDel="00F93680">
          <w:rPr>
            <w:b/>
            <w:sz w:val="23"/>
          </w:rPr>
          <w:tab/>
          <w:delText>Handing over to another VTS</w:delText>
        </w:r>
      </w:del>
    </w:p>
    <w:p w14:paraId="4EF2FE5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5B13855A" w14:textId="5CC2B1B8" w:rsidR="000A7CDE" w:rsidDel="004E3799" w:rsidRDefault="000A7CDE">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990" w:hanging="990"/>
        <w:rPr>
          <w:del w:id="1195" w:author="Heidi Clevett" w:date="2024-03-13T10:16:00Z"/>
          <w:sz w:val="23"/>
        </w:rPr>
      </w:pPr>
      <w:del w:id="1196" w:author="Heidi Clevett" w:date="2024-03-13T10:16:00Z">
        <w:r w:rsidDel="004E3799">
          <w:rPr>
            <w:sz w:val="23"/>
          </w:rPr>
          <w:delText>.1</w:delText>
        </w:r>
        <w:r w:rsidDel="004E3799">
          <w:rPr>
            <w:sz w:val="23"/>
          </w:rPr>
          <w:tab/>
        </w:r>
        <w:r w:rsidDel="004E3799">
          <w:rPr>
            <w:sz w:val="23"/>
          </w:rPr>
          <w:tab/>
          <w:delText>... VTS this is ... VTS: MV ... position is bearing... degrees, distance ... kilometres / nautical</w:delText>
        </w:r>
      </w:del>
    </w:p>
    <w:p w14:paraId="16EFA750" w14:textId="1BD24472" w:rsidR="000A7CDE" w:rsidDel="004E3799" w:rsidRDefault="000A7CDE">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990" w:hanging="990"/>
        <w:rPr>
          <w:del w:id="1197" w:author="Heidi Clevett" w:date="2024-03-13T10:16:00Z"/>
          <w:sz w:val="23"/>
        </w:rPr>
      </w:pPr>
      <w:del w:id="1198" w:author="Heidi Clevett" w:date="2024-03-13T10:16:00Z">
        <w:r w:rsidDel="004E3799">
          <w:rPr>
            <w:sz w:val="23"/>
          </w:rPr>
          <w:tab/>
        </w:r>
        <w:r w:rsidDel="004E3799">
          <w:rPr>
            <w:sz w:val="23"/>
          </w:rPr>
          <w:tab/>
        </w:r>
        <w:r w:rsidDel="004E3799">
          <w:rPr>
            <w:sz w:val="23"/>
          </w:rPr>
          <w:tab/>
          <w:delText>miles from ... . working frequency is VHF Channel ... . Your target. Please confirm.</w:delText>
        </w:r>
      </w:del>
    </w:p>
    <w:p w14:paraId="02F264D5" w14:textId="305DEF9D" w:rsidR="000A7CDE" w:rsidDel="004E3799"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1080" w:hanging="1080"/>
        <w:rPr>
          <w:del w:id="1199" w:author="Heidi Clevett" w:date="2024-03-13T10:16:00Z"/>
          <w:sz w:val="23"/>
        </w:rPr>
      </w:pPr>
      <w:del w:id="1200" w:author="Heidi Clevett" w:date="2024-03-13T10:16:00Z">
        <w:r w:rsidDel="004E3799">
          <w:rPr>
            <w:sz w:val="23"/>
          </w:rPr>
          <w:tab/>
          <w:delText>.2</w:delText>
        </w:r>
        <w:r w:rsidDel="004E3799">
          <w:rPr>
            <w:sz w:val="23"/>
          </w:rPr>
          <w:tab/>
        </w:r>
        <w:r w:rsidDel="004E3799">
          <w:rPr>
            <w:sz w:val="23"/>
          </w:rPr>
          <w:tab/>
          <w:delText>... VTS this is ... VTS: MV ... position bearing is ... degrees, distance ... kilometres / nautical  miles from ... .  I confirm. My target.</w:delText>
        </w:r>
      </w:del>
    </w:p>
    <w:p w14:paraId="2812FEC5" w14:textId="014370C7" w:rsidR="000A7CDE" w:rsidDel="004E3799"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1080" w:hanging="1080"/>
        <w:rPr>
          <w:del w:id="1201" w:author="Heidi Clevett" w:date="2024-03-13T10:16:00Z"/>
          <w:sz w:val="23"/>
        </w:rPr>
      </w:pPr>
      <w:del w:id="1202" w:author="Heidi Clevett" w:date="2024-03-13T10:16:00Z">
        <w:r w:rsidDel="004E3799">
          <w:rPr>
            <w:sz w:val="23"/>
          </w:rPr>
          <w:tab/>
          <w:delText>.3</w:delText>
        </w:r>
        <w:r w:rsidDel="004E3799">
          <w:rPr>
            <w:sz w:val="23"/>
          </w:rPr>
          <w:tab/>
        </w:r>
        <w:r w:rsidDel="004E3799">
          <w:rPr>
            <w:sz w:val="23"/>
          </w:rPr>
          <w:tab/>
          <w:delText xml:space="preserve">.... VTS this is ... VTS: MV ... position is bearing... degrees, distance ... kilometres / nautical </w:delText>
        </w:r>
      </w:del>
    </w:p>
    <w:p w14:paraId="7BC498AB" w14:textId="1E8AF46F" w:rsidR="000A7CDE" w:rsidDel="004E3799"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1080" w:hanging="1080"/>
        <w:rPr>
          <w:del w:id="1203" w:author="Heidi Clevett" w:date="2024-03-13T10:16:00Z"/>
          <w:sz w:val="23"/>
        </w:rPr>
      </w:pPr>
      <w:del w:id="1204" w:author="Heidi Clevett" w:date="2024-03-13T10:16:00Z">
        <w:r w:rsidDel="004E3799">
          <w:rPr>
            <w:sz w:val="23"/>
          </w:rPr>
          <w:tab/>
        </w:r>
        <w:r w:rsidDel="004E3799">
          <w:rPr>
            <w:sz w:val="23"/>
          </w:rPr>
          <w:tab/>
        </w:r>
        <w:r w:rsidDel="004E3799">
          <w:rPr>
            <w:sz w:val="23"/>
          </w:rPr>
          <w:tab/>
        </w:r>
        <w:r w:rsidDel="004E3799">
          <w:rPr>
            <w:sz w:val="23"/>
          </w:rPr>
          <w:tab/>
          <w:delText>miles from ... . I am unable to take over this target.</w:delText>
        </w:r>
      </w:del>
    </w:p>
    <w:p w14:paraId="4021C57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ind w:left="1080" w:hanging="1080"/>
        <w:rPr>
          <w:sz w:val="23"/>
        </w:rPr>
      </w:pPr>
    </w:p>
    <w:p w14:paraId="6AA05A7D" w14:textId="481FF061" w:rsidR="000A7CDE" w:rsidDel="00E9314B"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05" w:author="Heidi Clevett" w:date="2024-03-13T10:22:00Z"/>
          <w:sz w:val="23"/>
        </w:rPr>
      </w:pPr>
      <w:del w:id="1206" w:author="Heidi Clevett" w:date="2024-03-13T10:22:00Z">
        <w:r w:rsidDel="00E9314B">
          <w:rPr>
            <w:b/>
            <w:sz w:val="23"/>
          </w:rPr>
          <w:delText>A1/6.4</w:delText>
        </w:r>
        <w:r w:rsidDel="00E9314B">
          <w:rPr>
            <w:b/>
            <w:sz w:val="23"/>
          </w:rPr>
          <w:tab/>
        </w:r>
        <w:r w:rsidDel="00E9314B">
          <w:rPr>
            <w:b/>
            <w:sz w:val="23"/>
          </w:rPr>
          <w:tab/>
          <w:delText>Phrases for communication with emergency services and allied services</w:delText>
        </w:r>
      </w:del>
    </w:p>
    <w:p w14:paraId="24BC5078" w14:textId="0C558DFC" w:rsidR="000A7CDE" w:rsidDel="00E9314B"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07" w:author="Heidi Clevett" w:date="2024-03-13T10:22:00Z"/>
          <w:sz w:val="23"/>
        </w:rPr>
      </w:pPr>
    </w:p>
    <w:p w14:paraId="6767C403" w14:textId="2A2538F0" w:rsidR="000A7CDE" w:rsidDel="00E9314B"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08" w:author="Heidi Clevett" w:date="2024-03-13T10:22:00Z"/>
          <w:sz w:val="23"/>
        </w:rPr>
      </w:pPr>
      <w:del w:id="1209" w:author="Heidi Clevett" w:date="2024-03-13T10:22:00Z">
        <w:r w:rsidDel="00E9314B">
          <w:rPr>
            <w:sz w:val="23"/>
          </w:rPr>
          <w:delText>.1</w:delText>
        </w:r>
        <w:r w:rsidDel="00E9314B">
          <w:rPr>
            <w:sz w:val="23"/>
          </w:rPr>
          <w:tab/>
        </w:r>
        <w:r w:rsidDel="00E9314B">
          <w:rPr>
            <w:sz w:val="23"/>
          </w:rPr>
          <w:tab/>
        </w:r>
        <w:r w:rsidDel="00E9314B">
          <w:rPr>
            <w:b/>
            <w:sz w:val="23"/>
          </w:rPr>
          <w:delText>Emergency services</w:delText>
        </w:r>
        <w:r w:rsidDel="00E9314B">
          <w:rPr>
            <w:sz w:val="23"/>
          </w:rPr>
          <w:delText xml:space="preserve"> (SAR, fire fighting, pollution fighting)</w:delText>
        </w:r>
        <w:r w:rsidDel="00E9314B">
          <w:rPr>
            <w:sz w:val="23"/>
          </w:rPr>
          <w:tab/>
        </w:r>
      </w:del>
    </w:p>
    <w:p w14:paraId="12D79EAE" w14:textId="0F8F9AB3" w:rsidR="000A7CDE" w:rsidDel="00E9314B"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10" w:author="Heidi Clevett" w:date="2024-03-13T10:22:00Z"/>
          <w:sz w:val="23"/>
        </w:rPr>
      </w:pPr>
      <w:del w:id="1211" w:author="Heidi Clevett" w:date="2024-03-13T10:22:00Z">
        <w:r w:rsidDel="00E9314B">
          <w:rPr>
            <w:sz w:val="23"/>
          </w:rPr>
          <w:tab/>
        </w:r>
        <w:r w:rsidDel="00E9314B">
          <w:rPr>
            <w:sz w:val="23"/>
          </w:rPr>
          <w:tab/>
        </w:r>
        <w:r w:rsidDel="00E9314B">
          <w:rPr>
            <w:sz w:val="23"/>
          </w:rPr>
          <w:tab/>
          <w:delText>See A1/1.1 “Distress communications”</w:delText>
        </w:r>
      </w:del>
    </w:p>
    <w:p w14:paraId="74EF28C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15FCB456" w14:textId="5421D457"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12" w:author="Heidi Clevett" w:date="2024-03-14T11:28:00Z"/>
          <w:sz w:val="23"/>
        </w:rPr>
      </w:pPr>
      <w:del w:id="1213" w:author="Heidi Clevett" w:date="2024-03-14T11:28:00Z">
        <w:r w:rsidDel="00161F12">
          <w:rPr>
            <w:sz w:val="23"/>
          </w:rPr>
          <w:delText>.2</w:delText>
        </w:r>
        <w:r w:rsidDel="00161F12">
          <w:rPr>
            <w:b/>
            <w:sz w:val="23"/>
          </w:rPr>
          <w:tab/>
        </w:r>
        <w:r w:rsidDel="00161F12">
          <w:rPr>
            <w:b/>
            <w:sz w:val="23"/>
          </w:rPr>
          <w:tab/>
        </w:r>
        <w:commentRangeStart w:id="1214"/>
        <w:r w:rsidDel="00161F12">
          <w:rPr>
            <w:b/>
            <w:sz w:val="23"/>
          </w:rPr>
          <w:delText>Tug services</w:delText>
        </w:r>
        <w:commentRangeEnd w:id="1214"/>
        <w:r w:rsidR="00261DE3" w:rsidDel="00161F12">
          <w:rPr>
            <w:rStyle w:val="CommentReference"/>
          </w:rPr>
          <w:commentReference w:id="1214"/>
        </w:r>
      </w:del>
    </w:p>
    <w:p w14:paraId="1A9F10E6" w14:textId="030AE6E5"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15" w:author="Heidi Clevett" w:date="2024-03-14T11:28:00Z"/>
          <w:sz w:val="23"/>
        </w:rPr>
      </w:pPr>
      <w:del w:id="1216" w:author="Heidi Clevett" w:date="2024-03-14T11:28:00Z">
        <w:r w:rsidDel="00161F12">
          <w:rPr>
            <w:sz w:val="23"/>
          </w:rPr>
          <w:tab/>
        </w:r>
        <w:r w:rsidDel="00161F12">
          <w:rPr>
            <w:sz w:val="23"/>
          </w:rPr>
          <w:tab/>
        </w:r>
        <w:r w:rsidDel="00161F12">
          <w:rPr>
            <w:sz w:val="23"/>
          </w:rPr>
          <w:tab/>
          <w:delText>Also see A2/3.6 “Tug assistance”</w:delText>
        </w:r>
      </w:del>
    </w:p>
    <w:p w14:paraId="6358103C" w14:textId="544896DD"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17" w:author="Heidi Clevett" w:date="2024-03-14T11:28:00Z"/>
          <w:sz w:val="23"/>
        </w:rPr>
      </w:pPr>
    </w:p>
    <w:p w14:paraId="4473AEFB" w14:textId="7FD0748D"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18" w:author="Heidi Clevett" w:date="2024-03-14T11:28:00Z"/>
          <w:sz w:val="23"/>
        </w:rPr>
      </w:pPr>
    </w:p>
    <w:p w14:paraId="250C9D37" w14:textId="5142B497"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19" w:author="Heidi Clevett" w:date="2024-03-14T11:28:00Z"/>
          <w:sz w:val="23"/>
        </w:rPr>
      </w:pPr>
      <w:del w:id="1220" w:author="Heidi Clevett" w:date="2024-03-14T11:28:00Z">
        <w:r w:rsidDel="00161F12">
          <w:rPr>
            <w:sz w:val="23"/>
          </w:rPr>
          <w:tab/>
          <w:delText>.1</w:delText>
        </w:r>
        <w:r w:rsidDel="00161F12">
          <w:rPr>
            <w:sz w:val="23"/>
          </w:rPr>
          <w:tab/>
        </w:r>
        <w:r w:rsidDel="00161F12">
          <w:rPr>
            <w:sz w:val="23"/>
          </w:rPr>
          <w:tab/>
          <w:delText>How many tugs do you require?</w:delText>
        </w:r>
      </w:del>
    </w:p>
    <w:p w14:paraId="6FF80C23" w14:textId="16610232"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21" w:author="Heidi Clevett" w:date="2024-03-14T11:28:00Z"/>
          <w:sz w:val="23"/>
        </w:rPr>
      </w:pPr>
      <w:del w:id="1222" w:author="Heidi Clevett" w:date="2024-03-14T11:28:00Z">
        <w:r w:rsidDel="00161F12">
          <w:rPr>
            <w:sz w:val="23"/>
          </w:rPr>
          <w:tab/>
          <w:delText>.1.1</w:delText>
        </w:r>
        <w:r w:rsidDel="00161F12">
          <w:rPr>
            <w:sz w:val="23"/>
          </w:rPr>
          <w:tab/>
        </w:r>
        <w:r w:rsidDel="00161F12">
          <w:rPr>
            <w:sz w:val="23"/>
          </w:rPr>
          <w:tab/>
        </w:r>
        <w:r w:rsidDel="00161F12">
          <w:rPr>
            <w:sz w:val="23"/>
          </w:rPr>
          <w:tab/>
          <w:delText>I require ... tug(s).</w:delText>
        </w:r>
      </w:del>
    </w:p>
    <w:p w14:paraId="19F68DA8" w14:textId="23035A9C"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23" w:author="Heidi Clevett" w:date="2024-03-14T11:28:00Z"/>
          <w:sz w:val="23"/>
        </w:rPr>
      </w:pPr>
      <w:del w:id="1224" w:author="Heidi Clevett" w:date="2024-03-14T11:28:00Z">
        <w:r w:rsidDel="00161F12">
          <w:rPr>
            <w:sz w:val="23"/>
          </w:rPr>
          <w:tab/>
          <w:delText>.2</w:delText>
        </w:r>
        <w:r w:rsidDel="00161F12">
          <w:rPr>
            <w:sz w:val="23"/>
          </w:rPr>
          <w:tab/>
        </w:r>
        <w:r w:rsidDel="00161F12">
          <w:rPr>
            <w:sz w:val="23"/>
          </w:rPr>
          <w:tab/>
          <w:delText>You must take</w:delText>
        </w:r>
      </w:del>
    </w:p>
    <w:p w14:paraId="22A53216" w14:textId="7183D717"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25" w:author="Heidi Clevett" w:date="2024-03-14T11:28:00Z"/>
          <w:sz w:val="23"/>
        </w:rPr>
      </w:pPr>
      <w:del w:id="1226" w:author="Heidi Clevett" w:date="2024-03-14T11:28:00Z">
        <w:r w:rsidDel="00161F12">
          <w:rPr>
            <w:sz w:val="23"/>
          </w:rPr>
          <w:tab/>
        </w:r>
        <w:r w:rsidDel="00161F12">
          <w:rPr>
            <w:sz w:val="23"/>
          </w:rPr>
          <w:tab/>
        </w:r>
        <w:r w:rsidDel="00161F12">
          <w:rPr>
            <w:sz w:val="23"/>
          </w:rPr>
          <w:tab/>
        </w:r>
        <w:r w:rsidDel="00161F12">
          <w:rPr>
            <w:sz w:val="23"/>
          </w:rPr>
          <w:tab/>
          <w:delText>~ ... tug(s) according to port regulations.</w:delText>
        </w:r>
      </w:del>
    </w:p>
    <w:p w14:paraId="367F377B" w14:textId="40B3B3C8"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27" w:author="Heidi Clevett" w:date="2024-03-14T11:28:00Z"/>
          <w:sz w:val="23"/>
        </w:rPr>
      </w:pPr>
      <w:del w:id="1228" w:author="Heidi Clevett" w:date="2024-03-14T11:28:00Z">
        <w:r w:rsidDel="00161F12">
          <w:rPr>
            <w:sz w:val="23"/>
          </w:rPr>
          <w:tab/>
        </w:r>
        <w:r w:rsidDel="00161F12">
          <w:rPr>
            <w:sz w:val="23"/>
          </w:rPr>
          <w:tab/>
        </w:r>
        <w:r w:rsidDel="00161F12">
          <w:rPr>
            <w:sz w:val="23"/>
          </w:rPr>
          <w:tab/>
        </w:r>
        <w:r w:rsidDel="00161F12">
          <w:rPr>
            <w:sz w:val="23"/>
          </w:rPr>
          <w:tab/>
          <w:delText>~ ... tug(s) fore and ... tug(s) aft.</w:delText>
        </w:r>
      </w:del>
    </w:p>
    <w:p w14:paraId="49803A15" w14:textId="5A9A08FD"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29" w:author="Heidi Clevett" w:date="2024-03-14T11:28:00Z"/>
          <w:sz w:val="23"/>
        </w:rPr>
      </w:pPr>
      <w:del w:id="1230" w:author="Heidi Clevett" w:date="2024-03-14T11:28:00Z">
        <w:r w:rsidDel="00161F12">
          <w:rPr>
            <w:sz w:val="23"/>
          </w:rPr>
          <w:tab/>
          <w:delText>.3</w:delText>
        </w:r>
        <w:r w:rsidDel="00161F12">
          <w:rPr>
            <w:sz w:val="23"/>
          </w:rPr>
          <w:tab/>
        </w:r>
        <w:r w:rsidDel="00161F12">
          <w:rPr>
            <w:sz w:val="23"/>
          </w:rPr>
          <w:tab/>
          <w:delText>Wait for the tug(s) in position ... .</w:delText>
        </w:r>
      </w:del>
    </w:p>
    <w:p w14:paraId="57410DA5" w14:textId="5947CC34"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31" w:author="Heidi Clevett" w:date="2024-03-14T11:28:00Z"/>
          <w:sz w:val="23"/>
        </w:rPr>
      </w:pPr>
      <w:del w:id="1232" w:author="Heidi Clevett" w:date="2024-03-14T11:28:00Z">
        <w:r w:rsidDel="00161F12">
          <w:rPr>
            <w:sz w:val="23"/>
          </w:rPr>
          <w:tab/>
          <w:delText>.4</w:delText>
        </w:r>
        <w:r w:rsidDel="00161F12">
          <w:rPr>
            <w:sz w:val="23"/>
          </w:rPr>
          <w:tab/>
        </w:r>
        <w:r w:rsidDel="00161F12">
          <w:rPr>
            <w:sz w:val="23"/>
          </w:rPr>
          <w:tab/>
          <w:delText>The tugs will meet you in position ... at ... UTC.</w:delText>
        </w:r>
      </w:del>
    </w:p>
    <w:p w14:paraId="75B560DC" w14:textId="3A82B234" w:rsidR="000A7CDE" w:rsidDel="00161F12"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del w:id="1233" w:author="Heidi Clevett" w:date="2024-03-14T11:28:00Z"/>
          <w:sz w:val="23"/>
        </w:rPr>
      </w:pPr>
      <w:del w:id="1234" w:author="Heidi Clevett" w:date="2024-03-14T11:28:00Z">
        <w:r w:rsidDel="00161F12">
          <w:rPr>
            <w:sz w:val="23"/>
          </w:rPr>
          <w:tab/>
          <w:delText>.6</w:delText>
        </w:r>
        <w:r w:rsidDel="00161F12">
          <w:rPr>
            <w:sz w:val="23"/>
          </w:rPr>
          <w:tab/>
        </w:r>
        <w:r w:rsidDel="00161F12">
          <w:rPr>
            <w:sz w:val="23"/>
          </w:rPr>
          <w:tab/>
          <w:delText>Tug services have been suspended until ...</w:delText>
        </w:r>
        <w:r w:rsidDel="00161F12">
          <w:rPr>
            <w:i/>
            <w:sz w:val="23"/>
          </w:rPr>
          <w:delText>(date and time)</w:delText>
        </w:r>
        <w:r w:rsidDel="00161F12">
          <w:rPr>
            <w:sz w:val="23"/>
          </w:rPr>
          <w:delText xml:space="preserve"> /  resumed on...</w:delText>
        </w:r>
        <w:r w:rsidDel="00161F12">
          <w:rPr>
            <w:i/>
            <w:sz w:val="23"/>
          </w:rPr>
          <w:delText>(date and time)</w:delText>
        </w:r>
        <w:r w:rsidDel="00161F12">
          <w:rPr>
            <w:sz w:val="23"/>
          </w:rPr>
          <w:delText>.</w:delText>
        </w:r>
      </w:del>
    </w:p>
    <w:p w14:paraId="4A51C3A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sz w:val="23"/>
        </w:rPr>
      </w:pPr>
    </w:p>
    <w:p w14:paraId="3DCC58C1" w14:textId="3C3F64BE"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35" w:author="Heidi Clevett" w:date="2024-03-14T14:20:00Z"/>
          <w:sz w:val="23"/>
        </w:rPr>
      </w:pPr>
      <w:del w:id="1236" w:author="Heidi Clevett" w:date="2024-03-14T14:20:00Z">
        <w:r w:rsidDel="00210394">
          <w:rPr>
            <w:sz w:val="23"/>
          </w:rPr>
          <w:delText>.3</w:delText>
        </w:r>
        <w:r w:rsidDel="00210394">
          <w:rPr>
            <w:b/>
            <w:sz w:val="23"/>
          </w:rPr>
          <w:tab/>
        </w:r>
        <w:r w:rsidDel="00210394">
          <w:rPr>
            <w:b/>
            <w:sz w:val="23"/>
          </w:rPr>
          <w:tab/>
        </w:r>
        <w:commentRangeStart w:id="1237"/>
        <w:commentRangeStart w:id="1238"/>
        <w:r w:rsidDel="00210394">
          <w:rPr>
            <w:b/>
            <w:sz w:val="23"/>
          </w:rPr>
          <w:delText>Pilot request</w:delText>
        </w:r>
        <w:commentRangeEnd w:id="1237"/>
        <w:r w:rsidR="00FC0E6C" w:rsidDel="00210394">
          <w:rPr>
            <w:rStyle w:val="CommentReference"/>
          </w:rPr>
          <w:commentReference w:id="1237"/>
        </w:r>
        <w:commentRangeEnd w:id="1238"/>
        <w:r w:rsidR="005533B6" w:rsidDel="00210394">
          <w:rPr>
            <w:rStyle w:val="CommentReference"/>
          </w:rPr>
          <w:commentReference w:id="1238"/>
        </w:r>
      </w:del>
    </w:p>
    <w:p w14:paraId="6375B196" w14:textId="4F193EEF"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39" w:author="Heidi Clevett" w:date="2024-03-14T14:20:00Z"/>
          <w:sz w:val="23"/>
        </w:rPr>
      </w:pPr>
      <w:del w:id="1240" w:author="Heidi Clevett" w:date="2024-03-14T14:20:00Z">
        <w:r w:rsidDel="00210394">
          <w:rPr>
            <w:sz w:val="23"/>
          </w:rPr>
          <w:tab/>
        </w:r>
      </w:del>
    </w:p>
    <w:p w14:paraId="352AC0A7" w14:textId="36D84236"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41" w:author="Heidi Clevett" w:date="2024-03-14T14:20:00Z"/>
          <w:sz w:val="23"/>
        </w:rPr>
      </w:pPr>
      <w:del w:id="1242" w:author="Heidi Clevett" w:date="2024-03-14T14:20:00Z">
        <w:r w:rsidDel="00210394">
          <w:rPr>
            <w:sz w:val="23"/>
          </w:rPr>
          <w:tab/>
          <w:delText>.1</w:delText>
        </w:r>
        <w:r w:rsidDel="00210394">
          <w:rPr>
            <w:sz w:val="23"/>
          </w:rPr>
          <w:tab/>
        </w:r>
        <w:r w:rsidDel="00210394">
          <w:rPr>
            <w:sz w:val="23"/>
          </w:rPr>
          <w:tab/>
          <w:delText>Must I take a pilot?</w:delText>
        </w:r>
        <w:r w:rsidDel="00210394">
          <w:rPr>
            <w:sz w:val="23"/>
          </w:rPr>
          <w:tab/>
        </w:r>
        <w:r w:rsidDel="00210394">
          <w:rPr>
            <w:sz w:val="23"/>
          </w:rPr>
          <w:tab/>
        </w:r>
      </w:del>
    </w:p>
    <w:p w14:paraId="442D957E" w14:textId="04421677"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43" w:author="Heidi Clevett" w:date="2024-03-14T14:20:00Z"/>
          <w:sz w:val="23"/>
        </w:rPr>
      </w:pPr>
      <w:del w:id="1244" w:author="Heidi Clevett" w:date="2024-03-14T14:20:00Z">
        <w:r w:rsidDel="00210394">
          <w:rPr>
            <w:sz w:val="23"/>
          </w:rPr>
          <w:tab/>
          <w:delText>.1.1</w:delText>
        </w:r>
        <w:r w:rsidDel="00210394">
          <w:rPr>
            <w:sz w:val="23"/>
          </w:rPr>
          <w:tab/>
        </w:r>
        <w:r w:rsidDel="00210394">
          <w:rPr>
            <w:sz w:val="23"/>
          </w:rPr>
          <w:tab/>
        </w:r>
        <w:r w:rsidDel="00210394">
          <w:rPr>
            <w:sz w:val="23"/>
          </w:rPr>
          <w:tab/>
          <w:delText>Yes, you must take a pilot - pilotage is compulsory.</w:delText>
        </w:r>
      </w:del>
    </w:p>
    <w:p w14:paraId="23CCDFE9" w14:textId="0806D126"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45" w:author="Heidi Clevett" w:date="2024-03-14T14:20:00Z"/>
          <w:sz w:val="23"/>
        </w:rPr>
      </w:pPr>
      <w:del w:id="1246" w:author="Heidi Clevett" w:date="2024-03-14T14:20:00Z">
        <w:r w:rsidDel="00210394">
          <w:rPr>
            <w:sz w:val="23"/>
          </w:rPr>
          <w:tab/>
          <w:delText>.1.2</w:delText>
        </w:r>
        <w:r w:rsidDel="00210394">
          <w:rPr>
            <w:sz w:val="23"/>
          </w:rPr>
          <w:tab/>
        </w:r>
        <w:r w:rsidDel="00210394">
          <w:rPr>
            <w:sz w:val="23"/>
          </w:rPr>
          <w:tab/>
        </w:r>
        <w:r w:rsidDel="00210394">
          <w:rPr>
            <w:sz w:val="23"/>
          </w:rPr>
          <w:tab/>
          <w:delText>No, you need not take a pilot.</w:delText>
        </w:r>
      </w:del>
    </w:p>
    <w:p w14:paraId="05B6BF05" w14:textId="6EBC3939"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47" w:author="Heidi Clevett" w:date="2024-03-14T14:20:00Z"/>
          <w:sz w:val="23"/>
        </w:rPr>
      </w:pPr>
      <w:del w:id="1248" w:author="Heidi Clevett" w:date="2024-03-14T14:20:00Z">
        <w:r w:rsidDel="00210394">
          <w:rPr>
            <w:sz w:val="23"/>
          </w:rPr>
          <w:tab/>
          <w:delText>.2</w:delText>
        </w:r>
        <w:r w:rsidDel="00210394">
          <w:rPr>
            <w:sz w:val="23"/>
          </w:rPr>
          <w:tab/>
        </w:r>
        <w:r w:rsidDel="00210394">
          <w:rPr>
            <w:sz w:val="23"/>
          </w:rPr>
          <w:tab/>
          <w:delText>Do you require a pilot?</w:delText>
        </w:r>
      </w:del>
    </w:p>
    <w:p w14:paraId="4ECAE055" w14:textId="13F218AB"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49" w:author="Heidi Clevett" w:date="2024-03-14T14:20:00Z"/>
          <w:sz w:val="23"/>
        </w:rPr>
      </w:pPr>
      <w:del w:id="1250" w:author="Heidi Clevett" w:date="2024-03-14T14:20:00Z">
        <w:r w:rsidDel="00210394">
          <w:rPr>
            <w:sz w:val="23"/>
          </w:rPr>
          <w:tab/>
          <w:delText>.2.1</w:delText>
        </w:r>
        <w:r w:rsidDel="00210394">
          <w:rPr>
            <w:sz w:val="23"/>
          </w:rPr>
          <w:tab/>
        </w:r>
        <w:r w:rsidDel="00210394">
          <w:rPr>
            <w:sz w:val="23"/>
          </w:rPr>
          <w:tab/>
        </w:r>
        <w:r w:rsidDel="00210394">
          <w:rPr>
            <w:sz w:val="23"/>
          </w:rPr>
          <w:tab/>
          <w:delText>Yes, I require a pilot.</w:delText>
        </w:r>
      </w:del>
    </w:p>
    <w:p w14:paraId="580CFB96" w14:textId="788A3795"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51" w:author="Heidi Clevett" w:date="2024-03-14T14:20:00Z"/>
          <w:sz w:val="23"/>
        </w:rPr>
      </w:pPr>
      <w:del w:id="1252" w:author="Heidi Clevett" w:date="2024-03-14T14:20:00Z">
        <w:r w:rsidDel="00210394">
          <w:rPr>
            <w:sz w:val="23"/>
          </w:rPr>
          <w:tab/>
          <w:delText>.2.2</w:delText>
        </w:r>
        <w:r w:rsidDel="00210394">
          <w:rPr>
            <w:sz w:val="23"/>
          </w:rPr>
          <w:tab/>
        </w:r>
        <w:r w:rsidDel="00210394">
          <w:rPr>
            <w:sz w:val="23"/>
          </w:rPr>
          <w:tab/>
        </w:r>
        <w:r w:rsidDel="00210394">
          <w:rPr>
            <w:sz w:val="23"/>
          </w:rPr>
          <w:tab/>
          <w:delText>No, I do not require a pilot - I am holder of Pilotage Exemption Certificate (No. ...).</w:delText>
        </w:r>
      </w:del>
    </w:p>
    <w:p w14:paraId="051C9A1D" w14:textId="6CC6AA37"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53" w:author="Heidi Clevett" w:date="2024-03-14T14:20:00Z"/>
          <w:sz w:val="23"/>
        </w:rPr>
      </w:pPr>
      <w:del w:id="1254" w:author="Heidi Clevett" w:date="2024-03-14T14:20:00Z">
        <w:r w:rsidDel="00210394">
          <w:rPr>
            <w:sz w:val="23"/>
          </w:rPr>
          <w:tab/>
          <w:delText>.3</w:delText>
        </w:r>
        <w:r w:rsidDel="00210394">
          <w:rPr>
            <w:sz w:val="23"/>
          </w:rPr>
          <w:tab/>
        </w:r>
        <w:r w:rsidDel="00210394">
          <w:rPr>
            <w:sz w:val="23"/>
          </w:rPr>
          <w:tab/>
          <w:delText xml:space="preserve">You are exempted from pilotage. </w:delText>
        </w:r>
      </w:del>
    </w:p>
    <w:p w14:paraId="3550FE3D" w14:textId="64BE23E5"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55" w:author="Heidi Clevett" w:date="2024-03-14T14:20:00Z"/>
          <w:sz w:val="23"/>
        </w:rPr>
      </w:pPr>
      <w:del w:id="1256" w:author="Heidi Clevett" w:date="2024-03-14T14:20:00Z">
        <w:r w:rsidDel="00210394">
          <w:rPr>
            <w:sz w:val="23"/>
          </w:rPr>
          <w:tab/>
          <w:delText>.4</w:delText>
        </w:r>
        <w:r w:rsidDel="00210394">
          <w:rPr>
            <w:sz w:val="23"/>
          </w:rPr>
          <w:tab/>
        </w:r>
        <w:r w:rsidDel="00210394">
          <w:rPr>
            <w:sz w:val="23"/>
          </w:rPr>
          <w:tab/>
          <w:delText>Do you require a pilot at ...</w:delText>
        </w:r>
        <w:r w:rsidDel="00210394">
          <w:rPr>
            <w:i/>
            <w:sz w:val="23"/>
          </w:rPr>
          <w:delText>(name)</w:delText>
        </w:r>
        <w:r w:rsidDel="00210394">
          <w:rPr>
            <w:sz w:val="23"/>
          </w:rPr>
          <w:delText xml:space="preserve"> Pilot Station?</w:delText>
        </w:r>
      </w:del>
    </w:p>
    <w:p w14:paraId="7F362A5F" w14:textId="20A5143F"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57" w:author="Heidi Clevett" w:date="2024-03-14T14:20:00Z"/>
          <w:sz w:val="23"/>
        </w:rPr>
      </w:pPr>
      <w:del w:id="1258" w:author="Heidi Clevett" w:date="2024-03-14T14:20:00Z">
        <w:r w:rsidDel="00210394">
          <w:rPr>
            <w:sz w:val="23"/>
          </w:rPr>
          <w:tab/>
          <w:delText>.4.1</w:delText>
        </w:r>
        <w:r w:rsidDel="00210394">
          <w:rPr>
            <w:sz w:val="23"/>
          </w:rPr>
          <w:tab/>
        </w:r>
        <w:r w:rsidDel="00210394">
          <w:rPr>
            <w:sz w:val="23"/>
          </w:rPr>
          <w:tab/>
        </w:r>
        <w:r w:rsidDel="00210394">
          <w:rPr>
            <w:sz w:val="23"/>
          </w:rPr>
          <w:tab/>
          <w:delText>Yes, I require a pilot at ...</w:delText>
        </w:r>
        <w:r w:rsidDel="00210394">
          <w:rPr>
            <w:i/>
            <w:sz w:val="23"/>
          </w:rPr>
          <w:delText>(name)</w:delText>
        </w:r>
        <w:r w:rsidDel="00210394">
          <w:rPr>
            <w:sz w:val="23"/>
          </w:rPr>
          <w:delText xml:space="preserve"> Pilot Station.</w:delText>
        </w:r>
      </w:del>
    </w:p>
    <w:p w14:paraId="5C0471E6" w14:textId="71DD3219"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59" w:author="Heidi Clevett" w:date="2024-03-14T14:20:00Z"/>
          <w:sz w:val="23"/>
        </w:rPr>
      </w:pPr>
      <w:del w:id="1260" w:author="Heidi Clevett" w:date="2024-03-14T14:20:00Z">
        <w:r w:rsidDel="00210394">
          <w:rPr>
            <w:sz w:val="23"/>
          </w:rPr>
          <w:tab/>
          <w:delText>.4.2</w:delText>
        </w:r>
        <w:r w:rsidDel="00210394">
          <w:rPr>
            <w:sz w:val="23"/>
          </w:rPr>
          <w:tab/>
        </w:r>
        <w:r w:rsidDel="00210394">
          <w:rPr>
            <w:sz w:val="23"/>
          </w:rPr>
          <w:tab/>
        </w:r>
        <w:r w:rsidDel="00210394">
          <w:rPr>
            <w:sz w:val="23"/>
          </w:rPr>
          <w:tab/>
          <w:delText>No, I do not require a pilot at ...</w:delText>
        </w:r>
        <w:r w:rsidDel="00210394">
          <w:rPr>
            <w:i/>
            <w:sz w:val="23"/>
          </w:rPr>
          <w:delText>(name)</w:delText>
        </w:r>
        <w:r w:rsidDel="00210394">
          <w:rPr>
            <w:sz w:val="23"/>
          </w:rPr>
          <w:delText xml:space="preserve"> Pilot Station - I require a pilot in position ... </w:delText>
        </w:r>
      </w:del>
    </w:p>
    <w:p w14:paraId="31927A45" w14:textId="76A8A9FF"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61" w:author="Heidi Clevett" w:date="2024-03-14T14:20:00Z"/>
          <w:sz w:val="23"/>
        </w:rPr>
      </w:pPr>
      <w:del w:id="1262" w:author="Heidi Clevett" w:date="2024-03-14T14:20:00Z">
        <w:r w:rsidDel="00210394">
          <w:rPr>
            <w:sz w:val="23"/>
          </w:rPr>
          <w:tab/>
          <w:delText>.5</w:delText>
        </w:r>
        <w:r w:rsidDel="00210394">
          <w:rPr>
            <w:sz w:val="23"/>
          </w:rPr>
          <w:tab/>
        </w:r>
        <w:r w:rsidDel="00210394">
          <w:rPr>
            <w:sz w:val="23"/>
          </w:rPr>
          <w:tab/>
          <w:delText>What is your ETA at ...</w:delText>
        </w:r>
        <w:r w:rsidDel="00210394">
          <w:rPr>
            <w:i/>
            <w:sz w:val="23"/>
          </w:rPr>
          <w:delText>(name)</w:delText>
        </w:r>
        <w:r w:rsidDel="00210394">
          <w:rPr>
            <w:sz w:val="23"/>
          </w:rPr>
          <w:delText xml:space="preserve"> Pilot Station in local time?</w:delText>
        </w:r>
      </w:del>
    </w:p>
    <w:p w14:paraId="5B696A41" w14:textId="397BB29E"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63" w:author="Heidi Clevett" w:date="2024-03-14T14:20:00Z"/>
          <w:sz w:val="23"/>
        </w:rPr>
      </w:pPr>
      <w:del w:id="1264" w:author="Heidi Clevett" w:date="2024-03-14T14:20:00Z">
        <w:r w:rsidDel="00210394">
          <w:rPr>
            <w:sz w:val="23"/>
          </w:rPr>
          <w:tab/>
          <w:delText>.5.1</w:delText>
        </w:r>
        <w:r w:rsidDel="00210394">
          <w:rPr>
            <w:sz w:val="23"/>
          </w:rPr>
          <w:tab/>
        </w:r>
        <w:r w:rsidDel="00210394">
          <w:rPr>
            <w:sz w:val="23"/>
          </w:rPr>
          <w:tab/>
        </w:r>
        <w:r w:rsidDel="00210394">
          <w:rPr>
            <w:sz w:val="23"/>
          </w:rPr>
          <w:tab/>
          <w:delText>My ETA at...</w:delText>
        </w:r>
        <w:r w:rsidDel="00210394">
          <w:rPr>
            <w:i/>
            <w:sz w:val="23"/>
          </w:rPr>
          <w:delText>(name)</w:delText>
        </w:r>
        <w:r w:rsidDel="00210394">
          <w:rPr>
            <w:sz w:val="23"/>
          </w:rPr>
          <w:delText xml:space="preserve"> Pilot Station is ... hours local time.</w:delText>
        </w:r>
      </w:del>
    </w:p>
    <w:p w14:paraId="761E1A80" w14:textId="3C9D0AC5" w:rsidR="000A7CDE" w:rsidDel="005225CD"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65" w:author="Heidi Clevett" w:date="2024-03-13T10:34:00Z"/>
          <w:sz w:val="23"/>
        </w:rPr>
      </w:pPr>
      <w:del w:id="1266" w:author="Heidi Clevett" w:date="2024-03-13T10:34:00Z">
        <w:r w:rsidDel="005225CD">
          <w:rPr>
            <w:sz w:val="23"/>
          </w:rPr>
          <w:tab/>
          <w:delText>.6</w:delText>
        </w:r>
        <w:r w:rsidDel="005225CD">
          <w:rPr>
            <w:sz w:val="23"/>
          </w:rPr>
          <w:tab/>
        </w:r>
        <w:r w:rsidDel="005225CD">
          <w:rPr>
            <w:sz w:val="23"/>
          </w:rPr>
          <w:tab/>
          <w:delText>What is local time?</w:delText>
        </w:r>
      </w:del>
    </w:p>
    <w:p w14:paraId="7BEB8700" w14:textId="43326E78" w:rsidR="000A7CDE" w:rsidDel="005225CD"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67" w:author="Heidi Clevett" w:date="2024-03-13T10:34:00Z"/>
          <w:sz w:val="23"/>
        </w:rPr>
      </w:pPr>
      <w:del w:id="1268" w:author="Heidi Clevett" w:date="2024-03-13T10:34:00Z">
        <w:r w:rsidDel="005225CD">
          <w:rPr>
            <w:sz w:val="23"/>
          </w:rPr>
          <w:tab/>
          <w:delText>.6.1</w:delText>
        </w:r>
        <w:r w:rsidDel="005225CD">
          <w:rPr>
            <w:sz w:val="23"/>
          </w:rPr>
          <w:tab/>
        </w:r>
        <w:r w:rsidDel="005225CD">
          <w:rPr>
            <w:sz w:val="23"/>
          </w:rPr>
          <w:tab/>
        </w:r>
        <w:r w:rsidDel="005225CD">
          <w:rPr>
            <w:sz w:val="23"/>
          </w:rPr>
          <w:tab/>
          <w:delText>Local time is ... hours.</w:delText>
        </w:r>
      </w:del>
    </w:p>
    <w:p w14:paraId="15A6F76D" w14:textId="172AC51B" w:rsidR="000A7CDE" w:rsidDel="005225CD"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69" w:author="Heidi Clevett" w:date="2024-03-13T10:34:00Z"/>
          <w:sz w:val="23"/>
        </w:rPr>
      </w:pPr>
      <w:del w:id="1270" w:author="Heidi Clevett" w:date="2024-03-13T10:34:00Z">
        <w:r w:rsidDel="005225CD">
          <w:rPr>
            <w:sz w:val="23"/>
          </w:rPr>
          <w:tab/>
          <w:delText>.7</w:delText>
        </w:r>
        <w:r w:rsidDel="005225CD">
          <w:rPr>
            <w:sz w:val="23"/>
          </w:rPr>
          <w:tab/>
        </w:r>
        <w:r w:rsidDel="005225CD">
          <w:rPr>
            <w:sz w:val="23"/>
          </w:rPr>
          <w:tab/>
          <w:delText>What is your  position?</w:delText>
        </w:r>
      </w:del>
    </w:p>
    <w:p w14:paraId="416EBDC8" w14:textId="2BB51BE2" w:rsidR="000A7CDE" w:rsidDel="005225CD"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71" w:author="Heidi Clevett" w:date="2024-03-13T10:34:00Z"/>
          <w:sz w:val="23"/>
        </w:rPr>
      </w:pPr>
      <w:del w:id="1272" w:author="Heidi Clevett" w:date="2024-03-13T10:34:00Z">
        <w:r w:rsidDel="005225CD">
          <w:rPr>
            <w:sz w:val="23"/>
          </w:rPr>
          <w:tab/>
          <w:delText>.7.1</w:delText>
        </w:r>
        <w:r w:rsidDel="005225CD">
          <w:rPr>
            <w:sz w:val="23"/>
          </w:rPr>
          <w:tab/>
        </w:r>
        <w:r w:rsidDel="005225CD">
          <w:rPr>
            <w:sz w:val="23"/>
          </w:rPr>
          <w:tab/>
        </w:r>
        <w:r w:rsidDel="005225CD">
          <w:rPr>
            <w:sz w:val="23"/>
          </w:rPr>
          <w:tab/>
          <w:delText>My  position is ... .</w:delText>
        </w:r>
      </w:del>
    </w:p>
    <w:p w14:paraId="50736970" w14:textId="2BB76ABC"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73" w:author="Heidi Clevett" w:date="2024-03-14T14:20:00Z"/>
          <w:sz w:val="23"/>
        </w:rPr>
      </w:pPr>
      <w:del w:id="1274" w:author="Heidi Clevett" w:date="2024-03-14T14:20:00Z">
        <w:r w:rsidDel="00210394">
          <w:rPr>
            <w:sz w:val="23"/>
          </w:rPr>
          <w:tab/>
          <w:delText>.8</w:delText>
        </w:r>
        <w:r w:rsidDel="00210394">
          <w:rPr>
            <w:sz w:val="23"/>
          </w:rPr>
          <w:tab/>
        </w:r>
        <w:r w:rsidDel="00210394">
          <w:rPr>
            <w:sz w:val="23"/>
          </w:rPr>
          <w:tab/>
          <w:delText>What is your distance from ...</w:delText>
        </w:r>
        <w:r w:rsidDel="00210394">
          <w:rPr>
            <w:i/>
            <w:sz w:val="23"/>
          </w:rPr>
          <w:delText>(name)</w:delText>
        </w:r>
        <w:r w:rsidDel="00210394">
          <w:rPr>
            <w:sz w:val="23"/>
          </w:rPr>
          <w:delText xml:space="preserve"> Pilot Station?</w:delText>
        </w:r>
      </w:del>
    </w:p>
    <w:p w14:paraId="76A0C7F9" w14:textId="741AF752"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75" w:author="Heidi Clevett" w:date="2024-03-14T14:20:00Z"/>
          <w:sz w:val="23"/>
        </w:rPr>
      </w:pPr>
      <w:del w:id="1276" w:author="Heidi Clevett" w:date="2024-03-14T14:20:00Z">
        <w:r w:rsidDel="00210394">
          <w:rPr>
            <w:sz w:val="23"/>
          </w:rPr>
          <w:tab/>
          <w:delText>.8.1</w:delText>
        </w:r>
        <w:r w:rsidDel="00210394">
          <w:rPr>
            <w:sz w:val="23"/>
          </w:rPr>
          <w:tab/>
        </w:r>
        <w:r w:rsidDel="00210394">
          <w:rPr>
            <w:sz w:val="23"/>
          </w:rPr>
          <w:tab/>
        </w:r>
        <w:r w:rsidDel="00210394">
          <w:rPr>
            <w:sz w:val="23"/>
          </w:rPr>
          <w:tab/>
          <w:delText>My distance from ...</w:delText>
        </w:r>
        <w:r w:rsidDel="00210394">
          <w:rPr>
            <w:i/>
            <w:sz w:val="23"/>
          </w:rPr>
          <w:delText>(name)</w:delText>
        </w:r>
        <w:r w:rsidDel="00210394">
          <w:rPr>
            <w:sz w:val="23"/>
          </w:rPr>
          <w:delText xml:space="preserve"> Pilot Station is ... kilometres / nautical miles.</w:delText>
        </w:r>
      </w:del>
    </w:p>
    <w:p w14:paraId="112496F1" w14:textId="0F4C2F9D"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77" w:author="Heidi Clevett" w:date="2024-03-14T14:20:00Z"/>
          <w:sz w:val="23"/>
        </w:rPr>
      </w:pPr>
      <w:del w:id="1278" w:author="Heidi Clevett" w:date="2024-03-14T14:20:00Z">
        <w:r w:rsidDel="00210394">
          <w:rPr>
            <w:sz w:val="23"/>
          </w:rPr>
          <w:tab/>
          <w:delText>.9</w:delText>
        </w:r>
        <w:r w:rsidDel="00210394">
          <w:rPr>
            <w:sz w:val="23"/>
          </w:rPr>
          <w:tab/>
        </w:r>
        <w:r w:rsidDel="00210394">
          <w:rPr>
            <w:sz w:val="23"/>
          </w:rPr>
          <w:tab/>
          <w:delText>Is the pilot boat on station?</w:delText>
        </w:r>
      </w:del>
    </w:p>
    <w:p w14:paraId="43BF5C37" w14:textId="28D41E80"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79" w:author="Heidi Clevett" w:date="2024-03-14T14:20:00Z"/>
          <w:sz w:val="23"/>
        </w:rPr>
      </w:pPr>
      <w:del w:id="1280" w:author="Heidi Clevett" w:date="2024-03-14T14:20:00Z">
        <w:r w:rsidDel="00210394">
          <w:rPr>
            <w:sz w:val="23"/>
          </w:rPr>
          <w:tab/>
          <w:delText>.9.1</w:delText>
        </w:r>
        <w:r w:rsidDel="00210394">
          <w:rPr>
            <w:sz w:val="23"/>
          </w:rPr>
          <w:tab/>
        </w:r>
        <w:r w:rsidDel="00210394">
          <w:rPr>
            <w:sz w:val="23"/>
          </w:rPr>
          <w:tab/>
        </w:r>
        <w:r w:rsidDel="00210394">
          <w:rPr>
            <w:sz w:val="23"/>
          </w:rPr>
          <w:tab/>
          <w:delText>Yes, the pilot boat is on station.</w:delText>
        </w:r>
      </w:del>
    </w:p>
    <w:p w14:paraId="1F417A75" w14:textId="3CA7CA71"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81" w:author="Heidi Clevett" w:date="2024-03-14T14:20:00Z"/>
          <w:sz w:val="23"/>
        </w:rPr>
      </w:pPr>
      <w:del w:id="1282" w:author="Heidi Clevett" w:date="2024-03-14T14:20:00Z">
        <w:r w:rsidDel="00210394">
          <w:rPr>
            <w:sz w:val="23"/>
          </w:rPr>
          <w:tab/>
          <w:delText>.9.2</w:delText>
        </w:r>
        <w:r w:rsidDel="00210394">
          <w:rPr>
            <w:sz w:val="23"/>
          </w:rPr>
          <w:tab/>
        </w:r>
        <w:r w:rsidDel="00210394">
          <w:rPr>
            <w:sz w:val="23"/>
          </w:rPr>
          <w:tab/>
        </w:r>
        <w:r w:rsidDel="00210394">
          <w:rPr>
            <w:sz w:val="23"/>
          </w:rPr>
          <w:tab/>
          <w:delText>No, the pilot boat is  not on station.</w:delText>
        </w:r>
      </w:del>
    </w:p>
    <w:p w14:paraId="2E039121" w14:textId="138261AE"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83" w:author="Heidi Clevett" w:date="2024-03-14T14:20:00Z"/>
          <w:sz w:val="23"/>
        </w:rPr>
      </w:pPr>
      <w:del w:id="1284" w:author="Heidi Clevett" w:date="2024-03-14T14:20:00Z">
        <w:r w:rsidDel="00210394">
          <w:rPr>
            <w:sz w:val="23"/>
          </w:rPr>
          <w:tab/>
          <w:delText>.9.3</w:delText>
        </w:r>
        <w:r w:rsidDel="00210394">
          <w:rPr>
            <w:sz w:val="23"/>
          </w:rPr>
          <w:tab/>
        </w:r>
        <w:r w:rsidDel="00210394">
          <w:rPr>
            <w:sz w:val="23"/>
          </w:rPr>
          <w:tab/>
        </w:r>
        <w:r w:rsidDel="00210394">
          <w:rPr>
            <w:sz w:val="23"/>
          </w:rPr>
          <w:tab/>
          <w:delText>The pilot boat will be on station at ... hours local time.</w:delText>
        </w:r>
      </w:del>
    </w:p>
    <w:p w14:paraId="59E3626C" w14:textId="2CCCFAE7"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85" w:author="Heidi Clevett" w:date="2024-03-14T14:20:00Z"/>
          <w:sz w:val="23"/>
        </w:rPr>
      </w:pPr>
      <w:del w:id="1286" w:author="Heidi Clevett" w:date="2024-03-14T14:20:00Z">
        <w:r w:rsidDel="00210394">
          <w:rPr>
            <w:sz w:val="23"/>
          </w:rPr>
          <w:lastRenderedPageBreak/>
          <w:tab/>
          <w:delText>.10</w:delText>
        </w:r>
        <w:r w:rsidDel="00210394">
          <w:rPr>
            <w:sz w:val="23"/>
          </w:rPr>
          <w:tab/>
        </w:r>
        <w:r w:rsidDel="00210394">
          <w:rPr>
            <w:sz w:val="23"/>
          </w:rPr>
          <w:tab/>
          <w:delText>In what position can I take the pilot?</w:delText>
        </w:r>
      </w:del>
    </w:p>
    <w:p w14:paraId="0343B55C" w14:textId="6BAE5306"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87" w:author="Heidi Clevett" w:date="2024-03-14T14:20:00Z"/>
          <w:sz w:val="23"/>
        </w:rPr>
      </w:pPr>
      <w:del w:id="1288" w:author="Heidi Clevett" w:date="2024-03-14T14:20:00Z">
        <w:r w:rsidDel="00210394">
          <w:rPr>
            <w:sz w:val="23"/>
          </w:rPr>
          <w:tab/>
          <w:delText>.10.1</w:delText>
        </w:r>
        <w:r w:rsidDel="00210394">
          <w:rPr>
            <w:sz w:val="23"/>
          </w:rPr>
          <w:tab/>
        </w:r>
        <w:r w:rsidDel="00210394">
          <w:rPr>
            <w:sz w:val="23"/>
          </w:rPr>
          <w:tab/>
          <w:delText>Take the pilot at ...</w:delText>
        </w:r>
        <w:r w:rsidDel="00210394">
          <w:rPr>
            <w:i/>
            <w:sz w:val="23"/>
          </w:rPr>
          <w:delText>(Pilot Station)</w:delText>
        </w:r>
        <w:r w:rsidDel="00210394">
          <w:rPr>
            <w:sz w:val="23"/>
          </w:rPr>
          <w:delText xml:space="preserve"> / near position….  </w:delText>
        </w:r>
      </w:del>
    </w:p>
    <w:p w14:paraId="57914204" w14:textId="27C364C5"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89" w:author="Heidi Clevett" w:date="2024-03-14T14:20:00Z"/>
          <w:sz w:val="23"/>
        </w:rPr>
      </w:pPr>
      <w:del w:id="1290" w:author="Heidi Clevett" w:date="2024-03-14T14:20:00Z">
        <w:r w:rsidDel="00210394">
          <w:rPr>
            <w:sz w:val="23"/>
          </w:rPr>
          <w:tab/>
          <w:delText>.11</w:delText>
        </w:r>
        <w:r w:rsidDel="00210394">
          <w:rPr>
            <w:sz w:val="23"/>
          </w:rPr>
          <w:tab/>
        </w:r>
        <w:r w:rsidDel="00210394">
          <w:rPr>
            <w:sz w:val="23"/>
          </w:rPr>
          <w:tab/>
          <w:delText>When will the pilot embark?</w:delText>
        </w:r>
      </w:del>
    </w:p>
    <w:p w14:paraId="7A9E8B1D" w14:textId="556BB5E6"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spacing w:line="215" w:lineRule="auto"/>
        <w:rPr>
          <w:del w:id="1291" w:author="Heidi Clevett" w:date="2024-03-14T14:20:00Z"/>
          <w:sz w:val="23"/>
        </w:rPr>
      </w:pPr>
      <w:del w:id="1292" w:author="Heidi Clevett" w:date="2024-03-14T14:20:00Z">
        <w:r w:rsidDel="00210394">
          <w:rPr>
            <w:sz w:val="23"/>
          </w:rPr>
          <w:tab/>
          <w:delText>.11.1</w:delText>
        </w:r>
        <w:r w:rsidDel="00210394">
          <w:rPr>
            <w:sz w:val="23"/>
          </w:rPr>
          <w:tab/>
        </w:r>
        <w:r w:rsidDel="00210394">
          <w:rPr>
            <w:sz w:val="23"/>
          </w:rPr>
          <w:tab/>
          <w:delText>The pilot will embark at ... hours local time.</w:delText>
        </w:r>
      </w:del>
    </w:p>
    <w:p w14:paraId="2F4BCB73" w14:textId="21176ECA"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293" w:author="Heidi Clevett" w:date="2024-03-14T14:20:00Z"/>
          <w:sz w:val="23"/>
        </w:rPr>
      </w:pPr>
      <w:del w:id="1294" w:author="Heidi Clevett" w:date="2024-03-14T14:20:00Z">
        <w:r w:rsidDel="00210394">
          <w:rPr>
            <w:sz w:val="23"/>
          </w:rPr>
          <w:tab/>
          <w:delText>.12</w:delText>
        </w:r>
        <w:r w:rsidDel="00210394">
          <w:rPr>
            <w:sz w:val="23"/>
          </w:rPr>
          <w:tab/>
        </w:r>
        <w:r w:rsidDel="00210394">
          <w:rPr>
            <w:sz w:val="23"/>
          </w:rPr>
          <w:tab/>
          <w:delText>The pilot boat is coming to you.</w:delText>
        </w:r>
      </w:del>
    </w:p>
    <w:p w14:paraId="09C8D49F" w14:textId="37D5B5D3"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295" w:author="Heidi Clevett" w:date="2024-03-14T14:20:00Z"/>
          <w:sz w:val="23"/>
        </w:rPr>
      </w:pPr>
      <w:del w:id="1296" w:author="Heidi Clevett" w:date="2024-03-14T14:20:00Z">
        <w:r w:rsidDel="00210394">
          <w:rPr>
            <w:sz w:val="23"/>
          </w:rPr>
          <w:tab/>
          <w:delText>.13</w:delText>
        </w:r>
        <w:r w:rsidDel="00210394">
          <w:rPr>
            <w:sz w:val="23"/>
          </w:rPr>
          <w:tab/>
        </w:r>
        <w:r w:rsidDel="00210394">
          <w:rPr>
            <w:sz w:val="23"/>
          </w:rPr>
          <w:tab/>
          <w:delText>Stop in present position and wait for the pilot.</w:delText>
        </w:r>
      </w:del>
    </w:p>
    <w:p w14:paraId="78918311" w14:textId="581E1175"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297" w:author="Heidi Clevett" w:date="2024-03-14T14:20:00Z"/>
          <w:sz w:val="23"/>
        </w:rPr>
      </w:pPr>
      <w:del w:id="1298" w:author="Heidi Clevett" w:date="2024-03-14T14:20:00Z">
        <w:r w:rsidDel="00210394">
          <w:rPr>
            <w:sz w:val="23"/>
          </w:rPr>
          <w:tab/>
          <w:delText>.14</w:delText>
        </w:r>
        <w:r w:rsidDel="00210394">
          <w:rPr>
            <w:sz w:val="23"/>
          </w:rPr>
          <w:tab/>
        </w:r>
        <w:r w:rsidDel="00210394">
          <w:rPr>
            <w:sz w:val="23"/>
          </w:rPr>
          <w:tab/>
          <w:delText xml:space="preserve">Keep the pilot boat …  </w:delText>
        </w:r>
        <w:r w:rsidDel="00210394">
          <w:rPr>
            <w:i/>
            <w:sz w:val="23"/>
          </w:rPr>
          <w:delText>(cardinal points)</w:delText>
        </w:r>
        <w:r w:rsidDel="00210394">
          <w:rPr>
            <w:sz w:val="23"/>
          </w:rPr>
          <w:delText xml:space="preserve"> of you.</w:delText>
        </w:r>
      </w:del>
    </w:p>
    <w:p w14:paraId="015E22EF" w14:textId="0895D79E"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299" w:author="Heidi Clevett" w:date="2024-03-14T14:20:00Z"/>
          <w:sz w:val="23"/>
        </w:rPr>
      </w:pPr>
      <w:del w:id="1300" w:author="Heidi Clevett" w:date="2024-03-14T14:20:00Z">
        <w:r w:rsidDel="00210394">
          <w:rPr>
            <w:sz w:val="23"/>
          </w:rPr>
          <w:tab/>
          <w:delText>.15</w:delText>
        </w:r>
        <w:r w:rsidDel="00210394">
          <w:rPr>
            <w:sz w:val="23"/>
          </w:rPr>
          <w:tab/>
        </w:r>
        <w:r w:rsidDel="00210394">
          <w:rPr>
            <w:sz w:val="23"/>
          </w:rPr>
          <w:tab/>
          <w:delText>What is your freeboard?</w:delText>
        </w:r>
      </w:del>
    </w:p>
    <w:p w14:paraId="136ED2C4" w14:textId="26A993A8"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01" w:author="Heidi Clevett" w:date="2024-03-14T14:20:00Z"/>
          <w:sz w:val="23"/>
        </w:rPr>
      </w:pPr>
      <w:del w:id="1302" w:author="Heidi Clevett" w:date="2024-03-14T14:20:00Z">
        <w:r w:rsidDel="00210394">
          <w:rPr>
            <w:sz w:val="23"/>
          </w:rPr>
          <w:tab/>
          <w:delText>.15.1</w:delText>
        </w:r>
        <w:r w:rsidDel="00210394">
          <w:rPr>
            <w:sz w:val="23"/>
          </w:rPr>
          <w:tab/>
        </w:r>
        <w:r w:rsidDel="00210394">
          <w:rPr>
            <w:sz w:val="23"/>
          </w:rPr>
          <w:tab/>
          <w:delText>My freeboard is  ... metres.</w:delText>
        </w:r>
      </w:del>
    </w:p>
    <w:p w14:paraId="1D985590" w14:textId="5518267F"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03" w:author="Heidi Clevett" w:date="2024-03-14T14:20:00Z"/>
          <w:sz w:val="23"/>
        </w:rPr>
      </w:pPr>
      <w:del w:id="1304" w:author="Heidi Clevett" w:date="2024-03-14T14:20:00Z">
        <w:r w:rsidDel="00210394">
          <w:rPr>
            <w:sz w:val="23"/>
          </w:rPr>
          <w:tab/>
          <w:delText>.16</w:delText>
        </w:r>
        <w:r w:rsidDel="00210394">
          <w:rPr>
            <w:sz w:val="23"/>
          </w:rPr>
          <w:tab/>
        </w:r>
        <w:r w:rsidDel="00210394">
          <w:rPr>
            <w:sz w:val="23"/>
          </w:rPr>
          <w:tab/>
          <w:delText>Change to VHF Channel ... for pilot transfer.</w:delText>
        </w:r>
      </w:del>
    </w:p>
    <w:p w14:paraId="781748AB" w14:textId="29C75CCA" w:rsidR="000A7CDE" w:rsidDel="00210394" w:rsidRDefault="000A7CDE">
      <w:pPr>
        <w:pStyle w:val="BodyText2"/>
        <w:tabs>
          <w:tab w:val="left" w:pos="1"/>
          <w:tab w:val="left" w:pos="36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05" w:author="Heidi Clevett" w:date="2024-03-14T14:20:00Z"/>
          <w:b w:val="0"/>
          <w:bCs/>
        </w:rPr>
      </w:pPr>
      <w:del w:id="1306" w:author="Heidi Clevett" w:date="2024-03-14T14:20:00Z">
        <w:r w:rsidDel="00210394">
          <w:rPr>
            <w:b w:val="0"/>
            <w:bCs/>
          </w:rPr>
          <w:tab/>
          <w:delText>.17</w:delText>
        </w:r>
        <w:r w:rsidDel="00210394">
          <w:rPr>
            <w:b w:val="0"/>
            <w:bCs/>
          </w:rPr>
          <w:tab/>
        </w:r>
        <w:r w:rsidDel="00210394">
          <w:rPr>
            <w:b w:val="0"/>
            <w:bCs/>
          </w:rPr>
          <w:tab/>
          <w:delText>Stand by on VHF Channel ... until pilot transfer is completed.</w:delText>
        </w:r>
      </w:del>
    </w:p>
    <w:p w14:paraId="304BB807" w14:textId="52DEA949"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07" w:author="Heidi Clevett" w:date="2024-03-14T14:20:00Z"/>
          <w:sz w:val="23"/>
        </w:rPr>
      </w:pPr>
      <w:del w:id="1308" w:author="Heidi Clevett" w:date="2024-03-14T14:20:00Z">
        <w:r w:rsidDel="00210394">
          <w:rPr>
            <w:sz w:val="23"/>
          </w:rPr>
          <w:tab/>
          <w:delText>.18</w:delText>
        </w:r>
        <w:r w:rsidDel="00210394">
          <w:rPr>
            <w:sz w:val="23"/>
          </w:rPr>
          <w:tab/>
        </w:r>
        <w:r w:rsidDel="00210394">
          <w:rPr>
            <w:sz w:val="23"/>
          </w:rPr>
          <w:tab/>
          <w:delText>Pilotage at ...</w:delText>
        </w:r>
        <w:r w:rsidDel="00210394">
          <w:rPr>
            <w:i/>
            <w:sz w:val="23"/>
          </w:rPr>
          <w:delText>(name)</w:delText>
        </w:r>
        <w:r w:rsidDel="00210394">
          <w:rPr>
            <w:sz w:val="23"/>
          </w:rPr>
          <w:delText xml:space="preserve"> Pilot Station has been suspended until ...</w:delText>
        </w:r>
        <w:r w:rsidDel="00210394">
          <w:rPr>
            <w:i/>
            <w:sz w:val="23"/>
          </w:rPr>
          <w:delText xml:space="preserve"> (date and local time)</w:delText>
        </w:r>
        <w:r w:rsidDel="00210394">
          <w:rPr>
            <w:sz w:val="23"/>
          </w:rPr>
          <w:delText>.</w:delText>
        </w:r>
      </w:del>
    </w:p>
    <w:p w14:paraId="63DFB5FD" w14:textId="2E7FFD84"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09" w:author="Heidi Clevett" w:date="2024-03-14T14:20:00Z"/>
          <w:sz w:val="23"/>
        </w:rPr>
      </w:pPr>
      <w:del w:id="1310" w:author="Heidi Clevett" w:date="2024-03-14T14:20:00Z">
        <w:r w:rsidDel="00210394">
          <w:rPr>
            <w:sz w:val="23"/>
          </w:rPr>
          <w:tab/>
          <w:delText>.19</w:delText>
        </w:r>
        <w:r w:rsidDel="00210394">
          <w:rPr>
            <w:sz w:val="23"/>
          </w:rPr>
          <w:tab/>
        </w:r>
        <w:r w:rsidDel="00210394">
          <w:rPr>
            <w:sz w:val="23"/>
          </w:rPr>
          <w:tab/>
          <w:delText>Pilotage at ...</w:delText>
        </w:r>
        <w:r w:rsidDel="00210394">
          <w:rPr>
            <w:i/>
            <w:sz w:val="23"/>
          </w:rPr>
          <w:delText>(name)</w:delText>
        </w:r>
        <w:r w:rsidDel="00210394">
          <w:rPr>
            <w:sz w:val="23"/>
          </w:rPr>
          <w:delText xml:space="preserve"> Pilot Station has been resumed.</w:delText>
        </w:r>
      </w:del>
    </w:p>
    <w:p w14:paraId="185595C3" w14:textId="73D3F4F4"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11" w:author="Heidi Clevett" w:date="2024-03-14T14:20:00Z"/>
          <w:sz w:val="23"/>
        </w:rPr>
      </w:pPr>
      <w:del w:id="1312" w:author="Heidi Clevett" w:date="2024-03-14T14:20:00Z">
        <w:r w:rsidDel="00210394">
          <w:rPr>
            <w:sz w:val="23"/>
          </w:rPr>
          <w:tab/>
          <w:delText>.20</w:delText>
        </w:r>
        <w:r w:rsidDel="00210394">
          <w:rPr>
            <w:sz w:val="23"/>
          </w:rPr>
          <w:tab/>
        </w:r>
        <w:r w:rsidDel="00210394">
          <w:rPr>
            <w:sz w:val="23"/>
          </w:rPr>
          <w:tab/>
          <w:delText xml:space="preserve">The pilot cannot embark at ... </w:delText>
        </w:r>
        <w:r w:rsidDel="00210394">
          <w:rPr>
            <w:i/>
            <w:sz w:val="23"/>
          </w:rPr>
          <w:delText>(name)</w:delText>
        </w:r>
        <w:r w:rsidDel="00210394">
          <w:rPr>
            <w:sz w:val="23"/>
          </w:rPr>
          <w:delText xml:space="preserve"> Pilot Station due to ... .</w:delText>
        </w:r>
      </w:del>
    </w:p>
    <w:p w14:paraId="265F0E11" w14:textId="1D91E2F8" w:rsidR="000A7CDE" w:rsidDel="00AE5C83"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13" w:author="Heidi Clevett" w:date="2024-03-12T13:29:00Z"/>
          <w:sz w:val="23"/>
        </w:rPr>
      </w:pPr>
      <w:del w:id="1314" w:author="Heidi Clevett" w:date="2024-03-12T13:29:00Z">
        <w:r w:rsidDel="00AE5C83">
          <w:rPr>
            <w:sz w:val="23"/>
          </w:rPr>
          <w:tab/>
          <w:delText>.21</w:delText>
        </w:r>
        <w:r w:rsidDel="00AE5C83">
          <w:rPr>
            <w:sz w:val="23"/>
          </w:rPr>
          <w:tab/>
        </w:r>
        <w:r w:rsidDel="00AE5C83">
          <w:rPr>
            <w:sz w:val="23"/>
          </w:rPr>
          <w:tab/>
          <w:delText>Do you accept shore-based navigational assistance from VTS Centre?</w:delText>
        </w:r>
      </w:del>
    </w:p>
    <w:p w14:paraId="27AB6CCE" w14:textId="716EB44A" w:rsidR="000A7CDE" w:rsidDel="00AE5C83"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15" w:author="Heidi Clevett" w:date="2024-03-12T13:29:00Z"/>
          <w:sz w:val="23"/>
        </w:rPr>
      </w:pPr>
      <w:del w:id="1316" w:author="Heidi Clevett" w:date="2024-03-12T13:29:00Z">
        <w:r w:rsidDel="00AE5C83">
          <w:rPr>
            <w:sz w:val="23"/>
          </w:rPr>
          <w:tab/>
          <w:delText>.21.1</w:delText>
        </w:r>
        <w:r w:rsidDel="00AE5C83">
          <w:rPr>
            <w:sz w:val="23"/>
          </w:rPr>
          <w:tab/>
        </w:r>
        <w:r w:rsidDel="00AE5C83">
          <w:rPr>
            <w:sz w:val="23"/>
          </w:rPr>
          <w:tab/>
          <w:delText>Yes, I accept shore-based navigational assistance.</w:delText>
        </w:r>
      </w:del>
    </w:p>
    <w:p w14:paraId="7679F160" w14:textId="18F94719" w:rsidR="000A7CDE" w:rsidDel="00AE5C83"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17" w:author="Heidi Clevett" w:date="2024-03-12T13:29:00Z"/>
          <w:sz w:val="23"/>
        </w:rPr>
      </w:pPr>
      <w:del w:id="1318" w:author="Heidi Clevett" w:date="2024-03-12T13:29:00Z">
        <w:r w:rsidDel="00AE5C83">
          <w:rPr>
            <w:sz w:val="23"/>
          </w:rPr>
          <w:tab/>
          <w:delText>.21.2</w:delText>
        </w:r>
        <w:r w:rsidDel="00AE5C83">
          <w:rPr>
            <w:sz w:val="23"/>
          </w:rPr>
          <w:tab/>
        </w:r>
        <w:r w:rsidDel="00AE5C83">
          <w:rPr>
            <w:sz w:val="23"/>
          </w:rPr>
          <w:tab/>
          <w:delText>No, I do not accept shore-based navigational assistance.</w:delText>
        </w:r>
      </w:del>
    </w:p>
    <w:p w14:paraId="3F2DE836" w14:textId="4DD86E57"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19" w:author="Heidi Clevett" w:date="2024-03-14T14:20:00Z"/>
          <w:sz w:val="23"/>
        </w:rPr>
      </w:pPr>
      <w:del w:id="1320" w:author="Heidi Clevett" w:date="2024-03-14T14:20:00Z">
        <w:r w:rsidDel="00210394">
          <w:rPr>
            <w:sz w:val="23"/>
          </w:rPr>
          <w:tab/>
          <w:delText xml:space="preserve">.21.3 </w:delText>
        </w:r>
        <w:r w:rsidDel="00210394">
          <w:rPr>
            <w:sz w:val="23"/>
          </w:rPr>
          <w:tab/>
        </w:r>
        <w:r w:rsidDel="00210394">
          <w:rPr>
            <w:sz w:val="23"/>
          </w:rPr>
          <w:tab/>
          <w:delText>I will stay in position ... until ... .</w:delText>
        </w:r>
      </w:del>
    </w:p>
    <w:p w14:paraId="5F322EAA" w14:textId="449B24C0"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21" w:author="Heidi Clevett" w:date="2024-03-14T14:20:00Z"/>
          <w:sz w:val="23"/>
        </w:rPr>
      </w:pPr>
      <w:del w:id="1322" w:author="Heidi Clevett" w:date="2024-03-14T14:20:00Z">
        <w:r w:rsidDel="00210394">
          <w:rPr>
            <w:sz w:val="23"/>
          </w:rPr>
          <w:tab/>
          <w:delText>.22</w:delText>
        </w:r>
        <w:r w:rsidDel="00210394">
          <w:rPr>
            <w:sz w:val="23"/>
          </w:rPr>
          <w:tab/>
        </w:r>
        <w:r w:rsidDel="00210394">
          <w:rPr>
            <w:sz w:val="23"/>
          </w:rPr>
          <w:tab/>
          <w:delText>You have permission to proceed by yourself  (or wait for the  pilot at ... buoy).</w:delText>
        </w:r>
      </w:del>
    </w:p>
    <w:p w14:paraId="233521CD" w14:textId="6B50A43E" w:rsidR="000A7CDE" w:rsidDel="00210394"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23" w:author="Heidi Clevett" w:date="2024-03-14T14:20:00Z"/>
          <w:sz w:val="23"/>
        </w:rPr>
      </w:pPr>
      <w:del w:id="1324" w:author="Heidi Clevett" w:date="2024-03-14T14:20:00Z">
        <w:r w:rsidDel="00210394">
          <w:rPr>
            <w:sz w:val="23"/>
          </w:rPr>
          <w:tab/>
          <w:delText>.23</w:delText>
        </w:r>
        <w:r w:rsidDel="00210394">
          <w:rPr>
            <w:sz w:val="23"/>
          </w:rPr>
          <w:tab/>
        </w:r>
        <w:r w:rsidDel="00210394">
          <w:rPr>
            <w:sz w:val="23"/>
          </w:rPr>
          <w:tab/>
          <w:delText>Follow the pilot boat inward where the pilot will embark.</w:delText>
        </w:r>
      </w:del>
    </w:p>
    <w:p w14:paraId="485E7A7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sz w:val="23"/>
        </w:rPr>
      </w:pPr>
    </w:p>
    <w:p w14:paraId="6B8DA5AF" w14:textId="17048F5B" w:rsidR="000A7CDE" w:rsidDel="005E1E45"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25" w:author="Heidi Clevett" w:date="2024-03-13T10:36:00Z"/>
          <w:sz w:val="23"/>
        </w:rPr>
      </w:pPr>
      <w:del w:id="1326" w:author="Heidi Clevett" w:date="2024-03-13T10:36:00Z">
        <w:r w:rsidDel="005E1E45">
          <w:rPr>
            <w:sz w:val="23"/>
          </w:rPr>
          <w:delText>.4</w:delText>
        </w:r>
        <w:r w:rsidDel="005E1E45">
          <w:rPr>
            <w:sz w:val="23"/>
          </w:rPr>
          <w:tab/>
        </w:r>
        <w:r w:rsidDel="005E1E45">
          <w:rPr>
            <w:sz w:val="23"/>
          </w:rPr>
          <w:tab/>
        </w:r>
        <w:r w:rsidDel="005E1E45">
          <w:rPr>
            <w:b/>
            <w:sz w:val="23"/>
          </w:rPr>
          <w:delText>Embarking / disembarking pilot</w:delText>
        </w:r>
      </w:del>
    </w:p>
    <w:p w14:paraId="341A2515" w14:textId="7CCEE7C0" w:rsidR="000A7CDE" w:rsidDel="005E1E45"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del w:id="1327" w:author="Heidi Clevett" w:date="2024-03-13T10:36:00Z"/>
          <w:sz w:val="23"/>
        </w:rPr>
      </w:pPr>
      <w:del w:id="1328" w:author="Heidi Clevett" w:date="2024-03-13T10:36:00Z">
        <w:r w:rsidDel="005E1E45">
          <w:rPr>
            <w:sz w:val="23"/>
          </w:rPr>
          <w:tab/>
        </w:r>
        <w:r w:rsidDel="005E1E45">
          <w:rPr>
            <w:sz w:val="23"/>
          </w:rPr>
          <w:tab/>
        </w:r>
        <w:r w:rsidDel="005E1E45">
          <w:rPr>
            <w:sz w:val="23"/>
          </w:rPr>
          <w:tab/>
          <w:delText>See A1/4.2 “Embarking/disembarking pilot”</w:delText>
        </w:r>
      </w:del>
    </w:p>
    <w:p w14:paraId="6A0D6FD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15" w:lineRule="auto"/>
        <w:rPr>
          <w:b/>
          <w:lang w:val="fr-FR"/>
        </w:rPr>
      </w:pPr>
      <w:r>
        <w:rPr>
          <w:sz w:val="23"/>
          <w:lang w:val="fr-FR"/>
        </w:rPr>
        <w:br w:type="page"/>
      </w:r>
      <w:r>
        <w:rPr>
          <w:b/>
          <w:lang w:val="fr-FR"/>
        </w:rPr>
        <w:lastRenderedPageBreak/>
        <w:t>Appendix to A1  - External Communication Phrases</w:t>
      </w:r>
    </w:p>
    <w:p w14:paraId="20897E4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rPr>
          <w:b/>
        </w:rPr>
        <w:t>Standard GMDSS Messages</w:t>
      </w:r>
    </w:p>
    <w:p w14:paraId="55BF23F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For further details, see ITU Manual for use by the Maritime Mobile and Maritime Mobile  Satellite Services, Geneva.</w:t>
      </w:r>
    </w:p>
    <w:p w14:paraId="20D3AC5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p>
    <w:p w14:paraId="7386ADB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rPr>
          <w:b/>
        </w:rPr>
        <w:t>1</w:t>
      </w:r>
      <w:r>
        <w:rPr>
          <w:b/>
        </w:rPr>
        <w:tab/>
      </w:r>
      <w:r>
        <w:rPr>
          <w:b/>
        </w:rPr>
        <w:tab/>
        <w:t>Standard distress message</w:t>
      </w:r>
    </w:p>
    <w:p w14:paraId="10C31CD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p>
    <w:p w14:paraId="283682E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 xml:space="preserve"> .1</w:t>
      </w:r>
      <w:r>
        <w:tab/>
      </w:r>
      <w:r>
        <w:tab/>
      </w:r>
      <w:r>
        <w:rPr>
          <w:b/>
        </w:rPr>
        <w:t>Structure</w:t>
      </w:r>
    </w:p>
    <w:p w14:paraId="4E47C79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ind w:left="720"/>
      </w:pPr>
      <w:r>
        <w:t>Upon receipt of a DSC Distress Alert acknowledgement the vessel in distress should commence the distress traffic on one of the international distress traffic frequencies such as VHF Channel 16 or frequency 2182 kHz (if not automatically controlled) as follows:</w:t>
      </w:r>
    </w:p>
    <w:p w14:paraId="32C1654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rPr>
          <w:sz w:val="16"/>
        </w:rPr>
      </w:pPr>
    </w:p>
    <w:p w14:paraId="4057BBD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MAYDAY</w:t>
      </w:r>
    </w:p>
    <w:p w14:paraId="00CF3AC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THIS IS</w:t>
      </w:r>
    </w:p>
    <w:p w14:paraId="290D77F9" w14:textId="77777777" w:rsidR="000A7CDE" w:rsidRDefault="000A7CDE" w:rsidP="0048671C">
      <w:pPr>
        <w:numPr>
          <w:ilvl w:val="0"/>
          <w:numId w:val="4"/>
        </w:numPr>
        <w:tabs>
          <w:tab w:val="left" w:pos="1"/>
          <w:tab w:val="left" w:pos="360"/>
          <w:tab w:val="left" w:pos="72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ind w:hanging="720"/>
      </w:pPr>
      <w:r>
        <w:t xml:space="preserve">the 9-digit Maritime Mobile Service Identity code (MMSI) plus name / call sign </w:t>
      </w:r>
    </w:p>
    <w:p w14:paraId="04C042F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ind w:left="1080"/>
      </w:pPr>
      <w:r>
        <w:t>or other identification of the vessel calling</w:t>
      </w:r>
    </w:p>
    <w:p w14:paraId="5ED66D0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r>
      <w:r>
        <w:tab/>
        <w:t>-</w:t>
      </w:r>
      <w:r>
        <w:tab/>
        <w:t>the position of the vessel</w:t>
      </w:r>
    </w:p>
    <w:p w14:paraId="6320FBC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r>
      <w:r>
        <w:tab/>
        <w:t>-</w:t>
      </w:r>
      <w:r>
        <w:tab/>
        <w:t>the nature of distress</w:t>
      </w:r>
    </w:p>
    <w:p w14:paraId="0367977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r>
      <w:r>
        <w:tab/>
        <w:t>-</w:t>
      </w:r>
      <w:r>
        <w:tab/>
        <w:t>the assistance required</w:t>
      </w:r>
    </w:p>
    <w:p w14:paraId="382ACDC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ab/>
      </w:r>
      <w:r>
        <w:tab/>
      </w:r>
      <w:r>
        <w:tab/>
        <w:t>-</w:t>
      </w:r>
      <w:r>
        <w:tab/>
        <w:t>any other information which might facilitate rescue.</w:t>
      </w:r>
    </w:p>
    <w:p w14:paraId="5D26314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p>
    <w:p w14:paraId="1D3E2C2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 xml:space="preserve"> .2</w:t>
      </w:r>
      <w:r>
        <w:tab/>
      </w:r>
      <w:r>
        <w:tab/>
      </w:r>
      <w:r>
        <w:rPr>
          <w:b/>
        </w:rPr>
        <w:t>Example</w:t>
      </w:r>
    </w:p>
    <w:p w14:paraId="75313540" w14:textId="77777777" w:rsidR="000A7CDE" w:rsidRDefault="000A7CDE">
      <w:pPr>
        <w:pStyle w:val="Header"/>
        <w:tabs>
          <w:tab w:val="clear" w:pos="4153"/>
          <w:tab w:val="clear" w:pos="8306"/>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ab/>
      </w:r>
      <w:r>
        <w:tab/>
      </w:r>
    </w:p>
    <w:p w14:paraId="7BD4CAF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ab/>
      </w:r>
      <w:r>
        <w:tab/>
        <w:t xml:space="preserve">MAYDAY </w:t>
      </w:r>
    </w:p>
    <w:p w14:paraId="2D7B432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r>
      <w:r>
        <w:tab/>
        <w:t>- THIS IS TWO-ONE-ONE-TWO-THREE-NINE-SIX-EIGHT-ZERO</w:t>
      </w:r>
    </w:p>
    <w:p w14:paraId="6CCC8F9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t xml:space="preserve"> </w:t>
      </w:r>
      <w:r>
        <w:tab/>
      </w:r>
      <w:r>
        <w:tab/>
        <w:t xml:space="preserve">  MOTOR VESSEL "BIRTE" CALL SIGN DELTA ALPHA MIKE KILO</w:t>
      </w:r>
    </w:p>
    <w:p w14:paraId="7EACFB20" w14:textId="77777777" w:rsidR="000A7CDE" w:rsidRDefault="000A7CDE">
      <w:pPr>
        <w:pStyle w:val="BodyText"/>
        <w:rPr>
          <w:b w:val="0"/>
          <w:bCs/>
        </w:rPr>
      </w:pPr>
      <w:r>
        <w:tab/>
      </w:r>
      <w:r>
        <w:rPr>
          <w:b w:val="0"/>
          <w:bCs/>
        </w:rPr>
        <w:t xml:space="preserve">- POSITION SIX TWO DEGREES ONE ONE DECIMAL EIGHT </w:t>
      </w:r>
    </w:p>
    <w:p w14:paraId="4D2AFD39" w14:textId="77777777" w:rsidR="000A7CDE" w:rsidRDefault="000A7CDE">
      <w:pPr>
        <w:pStyle w:val="BodyText"/>
        <w:rPr>
          <w:b w:val="0"/>
          <w:bCs/>
        </w:rPr>
      </w:pPr>
      <w:r>
        <w:rPr>
          <w:b w:val="0"/>
          <w:bCs/>
        </w:rPr>
        <w:t xml:space="preserve">              MINUTES NORTH</w:t>
      </w:r>
    </w:p>
    <w:p w14:paraId="054164A1" w14:textId="77777777" w:rsidR="000A7CDE" w:rsidRDefault="000A7CDE">
      <w:pPr>
        <w:tabs>
          <w:tab w:val="left" w:pos="1"/>
          <w:tab w:val="left" w:pos="360"/>
          <w:tab w:val="left" w:pos="72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r>
      <w:r>
        <w:tab/>
        <w:t>- ZERO ZERO SEVEN DEGREES FOUR FOUR MINUTES EAST</w:t>
      </w:r>
    </w:p>
    <w:p w14:paraId="38BE1DB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r>
      <w:r>
        <w:tab/>
        <w:t>- I AM ON FIRE AFTER EXPLOSION</w:t>
      </w:r>
    </w:p>
    <w:p w14:paraId="7086321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r>
      <w:r>
        <w:tab/>
        <w:t>- I REQUIRE FIRE FIGHTING ASSISTANCE</w:t>
      </w:r>
    </w:p>
    <w:p w14:paraId="673D9DC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r>
      <w:r>
        <w:tab/>
        <w:t>- SMOKE NOT TOXIC</w:t>
      </w:r>
      <w:r>
        <w:tab/>
      </w:r>
      <w:r>
        <w:tab/>
        <w:t>OVER</w:t>
      </w:r>
    </w:p>
    <w:p w14:paraId="41DB0FA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p>
    <w:p w14:paraId="0BF40ECD" w14:textId="77777777" w:rsidR="000A7CDE" w:rsidRDefault="000A7CDE">
      <w:pPr>
        <w:tabs>
          <w:tab w:val="left" w:pos="1"/>
          <w:tab w:val="left" w:pos="360"/>
          <w:tab w:val="num"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ind w:left="720" w:hanging="720"/>
        <w:rPr>
          <w:b/>
        </w:rPr>
      </w:pPr>
      <w:r>
        <w:rPr>
          <w:b/>
        </w:rPr>
        <w:t>Standard urgency message</w:t>
      </w:r>
    </w:p>
    <w:p w14:paraId="2CE88A7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p>
    <w:p w14:paraId="7015CA3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 xml:space="preserve"> .1</w:t>
      </w:r>
      <w:r>
        <w:tab/>
      </w:r>
      <w:r>
        <w:rPr>
          <w:b/>
        </w:rPr>
        <w:t>Structure</w:t>
      </w:r>
    </w:p>
    <w:p w14:paraId="0EFB233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ind w:left="360"/>
      </w:pPr>
      <w:r>
        <w:t>After the transmission of a DSC Urgency Call switch the transmitter to VHF Channel 16 or frequency 2182 kHz (if not automatically controlled) and commence the urgency traffic as follows:</w:t>
      </w:r>
    </w:p>
    <w:p w14:paraId="5382548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p>
    <w:p w14:paraId="49F1F30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ab/>
      </w:r>
      <w:r>
        <w:tab/>
        <w:t>PAN PAN  (repeated three times)</w:t>
      </w:r>
    </w:p>
    <w:p w14:paraId="6204EC3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ab/>
      </w:r>
      <w:r>
        <w:tab/>
        <w:t>ALL STATIONS  (repeated three times)</w:t>
      </w:r>
    </w:p>
    <w:p w14:paraId="71E60AC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ab/>
      </w:r>
      <w:r>
        <w:tab/>
        <w:t>THIS IS</w:t>
      </w:r>
    </w:p>
    <w:p w14:paraId="2138ABF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ab/>
      </w:r>
      <w:r>
        <w:tab/>
      </w:r>
      <w:r>
        <w:tab/>
        <w:t>-</w:t>
      </w:r>
      <w:r>
        <w:tab/>
        <w:t>the 9-digit MMSI of the vessel plus name / call sign or other identification</w:t>
      </w:r>
    </w:p>
    <w:p w14:paraId="16291E2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pPr>
      <w:r>
        <w:tab/>
      </w:r>
      <w:r>
        <w:tab/>
      </w:r>
      <w:r>
        <w:tab/>
        <w:t>-</w:t>
      </w:r>
      <w:r>
        <w:tab/>
        <w:t>the position of the vessel</w:t>
      </w:r>
    </w:p>
    <w:p w14:paraId="4277BE8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r>
      <w:r>
        <w:tab/>
        <w:t>-</w:t>
      </w:r>
      <w:r>
        <w:tab/>
        <w:t>the text of the urgency message.</w:t>
      </w:r>
    </w:p>
    <w:p w14:paraId="06D5FA06"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8" w:lineRule="auto"/>
      </w:pPr>
      <w:r>
        <w:lastRenderedPageBreak/>
        <w:t xml:space="preserve"> .2</w:t>
      </w:r>
      <w:r>
        <w:tab/>
      </w:r>
      <w:r>
        <w:rPr>
          <w:b/>
        </w:rPr>
        <w:t>Example</w:t>
      </w:r>
    </w:p>
    <w:p w14:paraId="59E560A4"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8" w:lineRule="auto"/>
      </w:pPr>
      <w:r>
        <w:tab/>
      </w:r>
      <w:r>
        <w:tab/>
      </w:r>
      <w:r>
        <w:tab/>
      </w:r>
    </w:p>
    <w:p w14:paraId="4FB950B7"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8" w:lineRule="auto"/>
      </w:pPr>
      <w:r>
        <w:tab/>
      </w:r>
      <w:r>
        <w:tab/>
        <w:t>PAN PAN  PAN PAN  PAN PAN</w:t>
      </w:r>
    </w:p>
    <w:p w14:paraId="135A4DDB"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8" w:lineRule="auto"/>
      </w:pPr>
      <w:r>
        <w:tab/>
      </w:r>
      <w:r>
        <w:tab/>
        <w:t>ALL STATIONS ALL STATIONS ALL STATIONS</w:t>
      </w:r>
    </w:p>
    <w:p w14:paraId="0A698814"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8" w:lineRule="auto"/>
      </w:pPr>
      <w:r>
        <w:tab/>
      </w:r>
      <w:r>
        <w:tab/>
        <w:t>- THIS IS TWO-ONE-ONE-TWO-THREE-NINE-SIX-EIGHT-ZERO</w:t>
      </w:r>
    </w:p>
    <w:p w14:paraId="0D961F9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t xml:space="preserve"> </w:t>
      </w:r>
      <w:r>
        <w:tab/>
        <w:t xml:space="preserve">  MOTORVESSEL "BIRTE" CALL SIGN DELTA ALPHA MIKE KILO</w:t>
      </w:r>
    </w:p>
    <w:p w14:paraId="5347944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 xml:space="preserve">- POSITION </w:t>
      </w:r>
      <w:r>
        <w:tab/>
        <w:t>SIX TWO DEGREES ONE ONE DECIMAL EIGHT MINUTES NORTH</w:t>
      </w:r>
    </w:p>
    <w:p w14:paraId="7C10B4F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 xml:space="preserve">  ZERO ZERO SEVEN DEGREES FOUR FOUR MINUTES EAST</w:t>
      </w:r>
    </w:p>
    <w:p w14:paraId="27FA8E7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 I HAVE PROBLEMS WITH ENGINES</w:t>
      </w:r>
    </w:p>
    <w:p w14:paraId="523944E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 I REQUIRE TUG ASSISTANCE</w:t>
      </w:r>
      <w:r>
        <w:tab/>
      </w:r>
      <w:r>
        <w:tab/>
        <w:t>OUT</w:t>
      </w:r>
    </w:p>
    <w:p w14:paraId="7A141BB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p>
    <w:p w14:paraId="707738BA" w14:textId="77777777" w:rsidR="000A7CDE" w:rsidRDefault="000A7CDE">
      <w:pPr>
        <w:pStyle w:val="Heading7"/>
      </w:pPr>
      <w:r>
        <w:t>Standard safety message</w:t>
      </w:r>
    </w:p>
    <w:p w14:paraId="28C8394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p>
    <w:p w14:paraId="2449F61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 xml:space="preserve"> .1</w:t>
      </w:r>
      <w:r>
        <w:tab/>
      </w:r>
      <w:r>
        <w:rPr>
          <w:b/>
        </w:rPr>
        <w:t>Structure</w:t>
      </w:r>
    </w:p>
    <w:p w14:paraId="4472AB0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ind w:left="360"/>
      </w:pPr>
      <w:r>
        <w:t>After the transmission of a DSC Safety Call switch the transmitter to VHF Channel 16 or frequency 2182 kHz (if not automatically controlled) and transmit the safety message as follows:</w:t>
      </w:r>
    </w:p>
    <w:p w14:paraId="7E17B06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p>
    <w:p w14:paraId="6DD7A4E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S</w:t>
      </w:r>
      <w:r>
        <w:rPr>
          <w:rFonts w:ascii="Courier New" w:hAnsi="Courier New" w:cs="Courier New"/>
        </w:rPr>
        <w:t>É</w:t>
      </w:r>
      <w:r>
        <w:t>CURIT</w:t>
      </w:r>
      <w:r>
        <w:rPr>
          <w:rFonts w:ascii="Courier New" w:hAnsi="Courier New" w:cs="Courier New"/>
        </w:rPr>
        <w:t>É</w:t>
      </w:r>
      <w:r>
        <w:t xml:space="preserve">  (repeated three times)</w:t>
      </w:r>
    </w:p>
    <w:p w14:paraId="04DF10D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ALL STATIONS (or all ships in a specific geographical area, or to a specific station)</w:t>
      </w:r>
    </w:p>
    <w:p w14:paraId="7C94A0A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(repeated three times)</w:t>
      </w:r>
    </w:p>
    <w:p w14:paraId="6CE3FD2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THIS IS</w:t>
      </w:r>
    </w:p>
    <w:p w14:paraId="0172F2D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r>
      <w:r>
        <w:tab/>
        <w:t>-</w:t>
      </w:r>
      <w:r>
        <w:tab/>
        <w:t>the 9-digit MMSI of the vessel plus name / call sign or other identification</w:t>
      </w:r>
    </w:p>
    <w:p w14:paraId="31DC0FA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r>
      <w:r>
        <w:tab/>
        <w:t>-</w:t>
      </w:r>
      <w:r>
        <w:tab/>
        <w:t>the text of the safety message.</w:t>
      </w:r>
    </w:p>
    <w:p w14:paraId="625268AB" w14:textId="77777777" w:rsidR="000A7CDE" w:rsidRDefault="000A7CDE">
      <w:pPr>
        <w:pStyle w:val="Header"/>
        <w:tabs>
          <w:tab w:val="clear" w:pos="4153"/>
          <w:tab w:val="clear" w:pos="8306"/>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p>
    <w:p w14:paraId="0E86410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rPr>
          <w:lang w:val="fr-FR"/>
        </w:rPr>
      </w:pPr>
      <w:r>
        <w:t xml:space="preserve"> </w:t>
      </w:r>
      <w:r>
        <w:rPr>
          <w:lang w:val="fr-FR"/>
        </w:rPr>
        <w:t>.3</w:t>
      </w:r>
      <w:r>
        <w:rPr>
          <w:lang w:val="fr-FR"/>
        </w:rPr>
        <w:tab/>
      </w:r>
      <w:r>
        <w:rPr>
          <w:b/>
          <w:lang w:val="fr-FR"/>
        </w:rPr>
        <w:t>Example</w:t>
      </w:r>
    </w:p>
    <w:p w14:paraId="4F795DB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rPr>
          <w:lang w:val="fr-FR"/>
        </w:rPr>
      </w:pPr>
      <w:r>
        <w:rPr>
          <w:lang w:val="fr-FR"/>
        </w:rPr>
        <w:tab/>
      </w:r>
      <w:r>
        <w:rPr>
          <w:lang w:val="fr-FR"/>
        </w:rPr>
        <w:tab/>
      </w:r>
    </w:p>
    <w:p w14:paraId="7E0C395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rPr>
          <w:lang w:val="fr-FR"/>
        </w:rPr>
      </w:pPr>
      <w:r>
        <w:rPr>
          <w:lang w:val="fr-FR"/>
        </w:rPr>
        <w:tab/>
      </w:r>
      <w:r>
        <w:rPr>
          <w:lang w:val="fr-FR"/>
        </w:rPr>
        <w:tab/>
        <w:t>S</w:t>
      </w:r>
      <w:r>
        <w:rPr>
          <w:rFonts w:ascii="Courier New" w:hAnsi="Courier New" w:cs="Courier New"/>
          <w:lang w:val="fr-FR"/>
        </w:rPr>
        <w:t>É</w:t>
      </w:r>
      <w:r>
        <w:rPr>
          <w:lang w:val="fr-FR"/>
        </w:rPr>
        <w:t>CURIT</w:t>
      </w:r>
      <w:r>
        <w:rPr>
          <w:rFonts w:ascii="Courier New" w:hAnsi="Courier New" w:cs="Courier New"/>
          <w:lang w:val="fr-FR"/>
        </w:rPr>
        <w:t>É</w:t>
      </w:r>
      <w:r>
        <w:rPr>
          <w:lang w:val="fr-FR"/>
        </w:rPr>
        <w:t xml:space="preserve">   S</w:t>
      </w:r>
      <w:r>
        <w:rPr>
          <w:rFonts w:ascii="Courier New" w:hAnsi="Courier New" w:cs="Courier New"/>
          <w:lang w:val="fr-FR"/>
        </w:rPr>
        <w:t>É</w:t>
      </w:r>
      <w:r>
        <w:rPr>
          <w:lang w:val="fr-FR"/>
        </w:rPr>
        <w:t>CURIT</w:t>
      </w:r>
      <w:r>
        <w:rPr>
          <w:rFonts w:ascii="Courier New" w:hAnsi="Courier New" w:cs="Courier New"/>
          <w:lang w:val="fr-FR"/>
        </w:rPr>
        <w:t>É</w:t>
      </w:r>
      <w:r>
        <w:rPr>
          <w:lang w:val="fr-FR"/>
        </w:rPr>
        <w:t xml:space="preserve">   S</w:t>
      </w:r>
      <w:r>
        <w:rPr>
          <w:rFonts w:ascii="Courier New" w:hAnsi="Courier New" w:cs="Courier New"/>
          <w:lang w:val="fr-FR"/>
        </w:rPr>
        <w:t>É</w:t>
      </w:r>
      <w:r>
        <w:rPr>
          <w:lang w:val="fr-FR"/>
        </w:rPr>
        <w:t>CURIT</w:t>
      </w:r>
      <w:r>
        <w:rPr>
          <w:rFonts w:ascii="Courier New" w:hAnsi="Courier New" w:cs="Courier New"/>
          <w:lang w:val="fr-FR"/>
        </w:rPr>
        <w:t>É</w:t>
      </w:r>
    </w:p>
    <w:p w14:paraId="35FFFFD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rPr>
          <w:lang w:val="fr-FR"/>
        </w:rPr>
        <w:tab/>
      </w:r>
      <w:r>
        <w:rPr>
          <w:lang w:val="fr-FR"/>
        </w:rPr>
        <w:tab/>
      </w:r>
      <w:r>
        <w:t>ALL SHIPS   ALL SHIPS   ALL SHIPS  IN AREA PETER REEF</w:t>
      </w:r>
    </w:p>
    <w:p w14:paraId="3905C6A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 THIS IS  TWO-ONE-ONE-TWO-THREE-NINE-SIX-EIGHT-ZERO</w:t>
      </w:r>
    </w:p>
    <w:p w14:paraId="2DA394D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 xml:space="preserve">  MOTORVESSEL "BIRTE"  CALL SIGN DELTA ALPHA MIKE KILO</w:t>
      </w:r>
    </w:p>
    <w:p w14:paraId="7791EC9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 xml:space="preserve">- DANGEROUS WRECK LOCATED IN POSITION TWO NAUTICAL   MILES </w:t>
      </w:r>
    </w:p>
    <w:p w14:paraId="342D8F8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r>
        <w:tab/>
      </w:r>
      <w:r>
        <w:tab/>
        <w:t xml:space="preserve">  SOUTH OF PETER REEF     OVER</w:t>
      </w:r>
    </w:p>
    <w:p w14:paraId="52E81CD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720"/>
        </w:tabs>
        <w:spacing w:line="287" w:lineRule="auto"/>
      </w:pPr>
    </w:p>
    <w:p w14:paraId="2DA81690" w14:textId="77777777" w:rsidR="000A7CDE" w:rsidRDefault="000A7CDE">
      <w:pPr>
        <w:tabs>
          <w:tab w:val="left" w:pos="720"/>
          <w:tab w:val="left" w:pos="1080"/>
          <w:tab w:val="left" w:pos="1440"/>
          <w:tab w:val="left" w:pos="1800"/>
          <w:tab w:val="left" w:pos="2160"/>
          <w:tab w:val="left" w:pos="2520"/>
          <w:tab w:val="left" w:pos="2880"/>
          <w:tab w:val="left" w:pos="3240"/>
          <w:tab w:val="left" w:pos="6120"/>
        </w:tabs>
        <w:rPr>
          <w:sz w:val="23"/>
          <w:lang w:val="de-DE"/>
        </w:rPr>
      </w:pPr>
      <w:r>
        <w:rPr>
          <w:sz w:val="23"/>
        </w:rPr>
        <w:br w:type="page"/>
      </w:r>
      <w:r>
        <w:rPr>
          <w:b/>
          <w:sz w:val="23"/>
          <w:lang w:val="de-DE"/>
        </w:rPr>
        <w:lastRenderedPageBreak/>
        <w:t>A2</w:t>
      </w:r>
      <w:r>
        <w:rPr>
          <w:b/>
          <w:sz w:val="23"/>
          <w:lang w:val="de-DE"/>
        </w:rPr>
        <w:tab/>
        <w:t>ON-BOARD COMMUNICATION PHRASES</w:t>
      </w:r>
    </w:p>
    <w:p w14:paraId="247668B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sz w:val="23"/>
          <w:lang w:val="de-DE"/>
        </w:rPr>
      </w:pPr>
    </w:p>
    <w:p w14:paraId="6D9BABC9" w14:textId="77777777" w:rsidR="000A7CDE" w:rsidRDefault="000A7CDE">
      <w:pPr>
        <w:pStyle w:val="Heading5"/>
        <w:tabs>
          <w:tab w:val="left" w:pos="0"/>
          <w:tab w:val="left" w:pos="360"/>
          <w:tab w:val="left" w:pos="720"/>
          <w:tab w:val="left" w:pos="1080"/>
          <w:tab w:val="left" w:pos="1800"/>
          <w:tab w:val="left" w:pos="2520"/>
          <w:tab w:val="left" w:pos="3240"/>
          <w:tab w:val="left" w:pos="3600"/>
          <w:tab w:val="left" w:pos="3960"/>
          <w:tab w:val="left" w:pos="4320"/>
          <w:tab w:val="left" w:pos="5040"/>
          <w:tab w:val="left" w:pos="5760"/>
          <w:tab w:val="left" w:pos="6480"/>
          <w:tab w:val="left" w:pos="7200"/>
          <w:tab w:val="left" w:pos="7920"/>
          <w:tab w:val="left" w:pos="8640"/>
        </w:tabs>
        <w:jc w:val="both"/>
        <w:rPr>
          <w:lang w:val="de-DE"/>
        </w:rPr>
      </w:pPr>
      <w:r>
        <w:rPr>
          <w:lang w:val="de-DE"/>
        </w:rPr>
        <w:t>A2/1</w:t>
      </w:r>
      <w:r>
        <w:rPr>
          <w:lang w:val="de-DE"/>
        </w:rPr>
        <w:tab/>
        <w:t>Standard wheel orders</w:t>
      </w:r>
    </w:p>
    <w:p w14:paraId="081A3B87" w14:textId="77777777" w:rsidR="000A7CDE" w:rsidRDefault="000A7CDE">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 w:val="left" w:pos="8640"/>
        </w:tabs>
        <w:ind w:left="720"/>
        <w:rPr>
          <w:sz w:val="23"/>
          <w:lang w:val="de-DE"/>
        </w:rPr>
      </w:pPr>
      <w:r>
        <w:rPr>
          <w:sz w:val="23"/>
          <w:lang w:val="de-DE"/>
        </w:rPr>
        <w:t>All wheel orders given should be repeated by the helmsman and the officer of the watch should ensure that they are carried out correctly and immediately. All wheel orders should be held until countermanded. The helmsman should report immediately if the vessel does not answer the wheel.</w:t>
      </w:r>
    </w:p>
    <w:p w14:paraId="716A671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When there is concern that the helmsman is inattentive s/he should be questioned:</w:t>
      </w:r>
    </w:p>
    <w:p w14:paraId="1A02787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1800"/>
        <w:rPr>
          <w:sz w:val="23"/>
          <w:lang w:val="de-DE"/>
        </w:rPr>
      </w:pPr>
      <w:r>
        <w:rPr>
          <w:sz w:val="23"/>
          <w:lang w:val="de-DE"/>
        </w:rPr>
        <w:t xml:space="preserve">"What is your heading ?" </w:t>
      </w:r>
      <w:r>
        <w:rPr>
          <w:sz w:val="23"/>
          <w:lang w:val="de-DE"/>
        </w:rPr>
        <w:tab/>
        <w:t xml:space="preserve"> And he/she should respond:</w:t>
      </w:r>
    </w:p>
    <w:p w14:paraId="6BD31D7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1800"/>
        <w:rPr>
          <w:sz w:val="23"/>
          <w:lang w:val="de-DE"/>
        </w:rPr>
      </w:pPr>
      <w:r>
        <w:rPr>
          <w:sz w:val="23"/>
          <w:lang w:val="de-DE"/>
        </w:rPr>
        <w:t>"My heading is ... degrees."</w:t>
      </w:r>
    </w:p>
    <w:p w14:paraId="1D1DD0E5" w14:textId="77777777" w:rsidR="000A7CDE" w:rsidRDefault="000A7CDE">
      <w:pPr>
        <w:pStyle w:val="FootnoteT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lang w:val="de-DE"/>
        </w:rPr>
      </w:pPr>
    </w:p>
    <w:p w14:paraId="1BE3AE7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1440"/>
        <w:rPr>
          <w:sz w:val="23"/>
          <w:lang w:val="de-DE"/>
        </w:rPr>
      </w:pPr>
      <w:r>
        <w:rPr>
          <w:b/>
          <w:sz w:val="23"/>
          <w:lang w:val="de-DE"/>
        </w:rPr>
        <w:t>Order</w:t>
      </w:r>
      <w:r>
        <w:rPr>
          <w:b/>
          <w:sz w:val="23"/>
          <w:lang w:val="de-DE"/>
        </w:rPr>
        <w:tab/>
      </w:r>
      <w:r>
        <w:rPr>
          <w:b/>
          <w:sz w:val="23"/>
          <w:lang w:val="de-DE"/>
        </w:rPr>
        <w:tab/>
      </w:r>
      <w:r>
        <w:rPr>
          <w:b/>
          <w:sz w:val="23"/>
          <w:lang w:val="de-DE"/>
        </w:rPr>
        <w:tab/>
      </w:r>
      <w:r>
        <w:rPr>
          <w:b/>
          <w:sz w:val="23"/>
          <w:lang w:val="de-DE"/>
        </w:rPr>
        <w:tab/>
      </w:r>
      <w:r>
        <w:rPr>
          <w:b/>
          <w:sz w:val="23"/>
          <w:lang w:val="de-DE"/>
        </w:rPr>
        <w:tab/>
      </w:r>
      <w:r>
        <w:rPr>
          <w:b/>
          <w:sz w:val="23"/>
          <w:lang w:val="de-DE"/>
        </w:rPr>
        <w:tab/>
      </w:r>
      <w:r>
        <w:rPr>
          <w:b/>
          <w:sz w:val="23"/>
          <w:lang w:val="de-DE"/>
        </w:rPr>
        <w:tab/>
        <w:t>Meaning</w:t>
      </w:r>
    </w:p>
    <w:p w14:paraId="08A8094F" w14:textId="77777777" w:rsidR="000A7CDE" w:rsidRDefault="000A7CDE">
      <w:pPr>
        <w:pStyle w:val="FootnoteT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lang w:val="de-DE"/>
        </w:rPr>
      </w:pPr>
    </w:p>
    <w:p w14:paraId="3179D08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 xml:space="preserve"> 1. Midships</w:t>
      </w:r>
      <w:r>
        <w:rPr>
          <w:sz w:val="23"/>
          <w:lang w:val="de-DE"/>
        </w:rPr>
        <w:tab/>
      </w:r>
      <w:r>
        <w:rPr>
          <w:sz w:val="23"/>
          <w:lang w:val="de-DE"/>
        </w:rPr>
        <w:tab/>
      </w:r>
      <w:r>
        <w:rPr>
          <w:sz w:val="23"/>
          <w:lang w:val="de-DE"/>
        </w:rPr>
        <w:tab/>
      </w:r>
      <w:r>
        <w:rPr>
          <w:sz w:val="23"/>
          <w:lang w:val="de-DE"/>
        </w:rPr>
        <w:tab/>
      </w:r>
      <w:r>
        <w:rPr>
          <w:sz w:val="23"/>
          <w:lang w:val="de-DE"/>
        </w:rPr>
        <w:tab/>
      </w:r>
      <w:r>
        <w:rPr>
          <w:sz w:val="23"/>
          <w:lang w:val="de-DE"/>
        </w:rPr>
        <w:tab/>
      </w:r>
      <w:r>
        <w:rPr>
          <w:sz w:val="23"/>
          <w:lang w:val="de-DE"/>
        </w:rPr>
        <w:tab/>
        <w:t>Rudder to be held in the fore and aft position.</w:t>
      </w:r>
    </w:p>
    <w:p w14:paraId="294180B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 xml:space="preserve"> 2. Port / starboard five</w:t>
      </w:r>
      <w:r>
        <w:rPr>
          <w:sz w:val="23"/>
          <w:lang w:val="de-DE"/>
        </w:rPr>
        <w:tab/>
      </w:r>
      <w:r>
        <w:rPr>
          <w:sz w:val="23"/>
          <w:lang w:val="de-DE"/>
        </w:rPr>
        <w:tab/>
      </w:r>
      <w:r>
        <w:rPr>
          <w:sz w:val="23"/>
          <w:lang w:val="de-DE"/>
        </w:rPr>
        <w:tab/>
      </w:r>
      <w:r>
        <w:rPr>
          <w:sz w:val="23"/>
          <w:lang w:val="de-DE"/>
        </w:rPr>
        <w:tab/>
      </w:r>
      <w:r>
        <w:rPr>
          <w:sz w:val="23"/>
          <w:lang w:val="de-DE"/>
        </w:rPr>
        <w:tab/>
        <w:t>5</w:t>
      </w:r>
      <w:r>
        <w:rPr>
          <w:rFonts w:ascii="Symbol" w:hAnsi="Symbol"/>
          <w:sz w:val="23"/>
          <w:lang w:val="de-DE"/>
        </w:rPr>
        <w:t></w:t>
      </w:r>
      <w:r>
        <w:rPr>
          <w:sz w:val="23"/>
          <w:lang w:val="de-DE"/>
        </w:rPr>
        <w:t xml:space="preserve"> of port / starboard rudder to be held.</w:t>
      </w:r>
    </w:p>
    <w:p w14:paraId="50F2E23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 xml:space="preserve"> 3. Port / starboard ten</w:t>
      </w:r>
      <w:r>
        <w:rPr>
          <w:sz w:val="23"/>
          <w:lang w:val="de-DE"/>
        </w:rPr>
        <w:tab/>
      </w:r>
      <w:r>
        <w:rPr>
          <w:sz w:val="23"/>
          <w:lang w:val="de-DE"/>
        </w:rPr>
        <w:tab/>
      </w:r>
      <w:r>
        <w:rPr>
          <w:sz w:val="23"/>
          <w:lang w:val="de-DE"/>
        </w:rPr>
        <w:tab/>
      </w:r>
      <w:r>
        <w:rPr>
          <w:sz w:val="23"/>
          <w:lang w:val="de-DE"/>
        </w:rPr>
        <w:tab/>
      </w:r>
      <w:r>
        <w:rPr>
          <w:sz w:val="23"/>
          <w:lang w:val="de-DE"/>
        </w:rPr>
        <w:tab/>
        <w:t>10</w:t>
      </w:r>
      <w:r>
        <w:rPr>
          <w:rFonts w:ascii="Symbol" w:hAnsi="Symbol"/>
          <w:sz w:val="23"/>
          <w:lang w:val="de-DE"/>
        </w:rPr>
        <w:t></w:t>
      </w:r>
      <w:r>
        <w:rPr>
          <w:sz w:val="23"/>
          <w:lang w:val="de-DE"/>
        </w:rPr>
        <w:t>of port / starboard rudder to be held.</w:t>
      </w:r>
    </w:p>
    <w:p w14:paraId="10DE132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 xml:space="preserve"> 4. Port / starboard fifteen</w:t>
      </w:r>
      <w:r>
        <w:rPr>
          <w:sz w:val="23"/>
          <w:lang w:val="de-DE"/>
        </w:rPr>
        <w:tab/>
      </w:r>
      <w:r>
        <w:rPr>
          <w:sz w:val="23"/>
          <w:lang w:val="de-DE"/>
        </w:rPr>
        <w:tab/>
      </w:r>
      <w:r>
        <w:rPr>
          <w:sz w:val="23"/>
          <w:lang w:val="de-DE"/>
        </w:rPr>
        <w:tab/>
      </w:r>
      <w:r>
        <w:rPr>
          <w:sz w:val="23"/>
          <w:lang w:val="de-DE"/>
        </w:rPr>
        <w:tab/>
        <w:t>15</w:t>
      </w:r>
      <w:r>
        <w:rPr>
          <w:rFonts w:ascii="Symbol" w:hAnsi="Symbol"/>
          <w:sz w:val="23"/>
          <w:lang w:val="de-DE"/>
        </w:rPr>
        <w:t></w:t>
      </w:r>
      <w:r>
        <w:rPr>
          <w:sz w:val="23"/>
          <w:lang w:val="de-DE"/>
        </w:rPr>
        <w:t>of port / starboard rudder to be held.</w:t>
      </w:r>
    </w:p>
    <w:p w14:paraId="3290B21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 xml:space="preserve"> 5. Port / starboard twenty                     20</w:t>
      </w:r>
      <w:r>
        <w:rPr>
          <w:rFonts w:ascii="Symbol" w:hAnsi="Symbol"/>
          <w:sz w:val="23"/>
          <w:lang w:val="de-DE"/>
        </w:rPr>
        <w:t></w:t>
      </w:r>
      <w:r>
        <w:rPr>
          <w:sz w:val="23"/>
          <w:vertAlign w:val="superscript"/>
          <w:lang w:val="de-DE"/>
        </w:rPr>
        <w:t xml:space="preserve"> </w:t>
      </w:r>
      <w:r>
        <w:rPr>
          <w:sz w:val="23"/>
          <w:lang w:val="de-DE"/>
        </w:rPr>
        <w:t>of port / starboard rudder to be held.</w:t>
      </w:r>
    </w:p>
    <w:p w14:paraId="740C81F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 xml:space="preserve"> 6. Port / starboard twenty-five</w:t>
      </w:r>
      <w:r>
        <w:rPr>
          <w:sz w:val="23"/>
          <w:lang w:val="de-DE"/>
        </w:rPr>
        <w:tab/>
      </w:r>
      <w:r>
        <w:rPr>
          <w:sz w:val="23"/>
          <w:lang w:val="de-DE"/>
        </w:rPr>
        <w:tab/>
      </w:r>
      <w:r>
        <w:rPr>
          <w:sz w:val="23"/>
          <w:lang w:val="de-DE"/>
        </w:rPr>
        <w:tab/>
        <w:t>25</w:t>
      </w:r>
      <w:r>
        <w:rPr>
          <w:rFonts w:ascii="Symbol" w:hAnsi="Symbol"/>
          <w:sz w:val="23"/>
          <w:lang w:val="de-DE"/>
        </w:rPr>
        <w:t></w:t>
      </w:r>
      <w:r>
        <w:rPr>
          <w:sz w:val="23"/>
          <w:lang w:val="de-DE"/>
        </w:rPr>
        <w:t>of port / starboard rudder to be held.</w:t>
      </w:r>
    </w:p>
    <w:p w14:paraId="1EE3566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 xml:space="preserve"> 7. Hard -a-port / starboard</w:t>
      </w:r>
      <w:r>
        <w:rPr>
          <w:sz w:val="23"/>
          <w:lang w:val="de-DE"/>
        </w:rPr>
        <w:tab/>
      </w:r>
      <w:r>
        <w:rPr>
          <w:sz w:val="23"/>
          <w:lang w:val="de-DE"/>
        </w:rPr>
        <w:tab/>
      </w:r>
      <w:r>
        <w:rPr>
          <w:sz w:val="23"/>
          <w:lang w:val="de-DE"/>
        </w:rPr>
        <w:tab/>
      </w:r>
      <w:r>
        <w:rPr>
          <w:sz w:val="23"/>
          <w:lang w:val="de-DE"/>
        </w:rPr>
        <w:tab/>
        <w:t>Rudder to be held fully over to port / starboard.</w:t>
      </w:r>
    </w:p>
    <w:p w14:paraId="127737C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4320" w:hanging="3600"/>
        <w:rPr>
          <w:sz w:val="23"/>
          <w:lang w:val="de-DE"/>
        </w:rPr>
      </w:pPr>
      <w:r>
        <w:rPr>
          <w:sz w:val="23"/>
          <w:lang w:val="de-DE"/>
        </w:rPr>
        <w:t xml:space="preserve"> 8. Nothing to port/starboard</w:t>
      </w:r>
      <w:r>
        <w:rPr>
          <w:sz w:val="23"/>
          <w:lang w:val="de-DE"/>
        </w:rPr>
        <w:tab/>
      </w:r>
      <w:r>
        <w:rPr>
          <w:sz w:val="23"/>
          <w:lang w:val="de-DE"/>
        </w:rPr>
        <w:tab/>
      </w:r>
      <w:r>
        <w:rPr>
          <w:sz w:val="23"/>
          <w:lang w:val="de-DE"/>
        </w:rPr>
        <w:tab/>
        <w:t>Avoid allowing the vessel’s head to go to port/starboard</w:t>
      </w:r>
    </w:p>
    <w:p w14:paraId="02A40FF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 xml:space="preserve"> 9. Meet her</w:t>
      </w:r>
      <w:r>
        <w:rPr>
          <w:sz w:val="23"/>
          <w:lang w:val="de-DE"/>
        </w:rPr>
        <w:tab/>
      </w:r>
      <w:r>
        <w:rPr>
          <w:sz w:val="23"/>
          <w:lang w:val="de-DE"/>
        </w:rPr>
        <w:tab/>
      </w:r>
      <w:r>
        <w:rPr>
          <w:sz w:val="23"/>
          <w:lang w:val="de-DE"/>
        </w:rPr>
        <w:tab/>
      </w:r>
      <w:r>
        <w:rPr>
          <w:sz w:val="23"/>
          <w:lang w:val="de-DE"/>
        </w:rPr>
        <w:tab/>
      </w:r>
      <w:r>
        <w:rPr>
          <w:sz w:val="23"/>
          <w:lang w:val="de-DE"/>
        </w:rPr>
        <w:tab/>
      </w:r>
      <w:r>
        <w:rPr>
          <w:sz w:val="23"/>
          <w:lang w:val="de-DE"/>
        </w:rPr>
        <w:tab/>
      </w:r>
      <w:r>
        <w:rPr>
          <w:sz w:val="23"/>
          <w:lang w:val="de-DE"/>
        </w:rPr>
        <w:tab/>
        <w:t>Check the swing of the vessel´s head in a turn.</w:t>
      </w:r>
    </w:p>
    <w:p w14:paraId="6B05001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sz w:val="23"/>
          <w:lang w:val="de-DE"/>
        </w:rPr>
      </w:pPr>
      <w:r>
        <w:rPr>
          <w:sz w:val="23"/>
          <w:lang w:val="de-DE"/>
        </w:rPr>
        <w:tab/>
      </w:r>
      <w:r>
        <w:rPr>
          <w:sz w:val="23"/>
          <w:lang w:val="de-DE"/>
        </w:rPr>
        <w:tab/>
        <w:t>10. Steady</w:t>
      </w:r>
      <w:r>
        <w:rPr>
          <w:sz w:val="23"/>
          <w:lang w:val="de-DE"/>
        </w:rPr>
        <w:tab/>
      </w:r>
      <w:r>
        <w:rPr>
          <w:sz w:val="23"/>
          <w:lang w:val="de-DE"/>
        </w:rPr>
        <w:tab/>
      </w:r>
      <w:r>
        <w:rPr>
          <w:sz w:val="23"/>
          <w:lang w:val="de-DE"/>
        </w:rPr>
        <w:tab/>
      </w:r>
      <w:r>
        <w:rPr>
          <w:sz w:val="23"/>
          <w:lang w:val="de-DE"/>
        </w:rPr>
        <w:tab/>
      </w:r>
      <w:r>
        <w:rPr>
          <w:sz w:val="23"/>
          <w:lang w:val="de-DE"/>
        </w:rPr>
        <w:tab/>
      </w:r>
      <w:r>
        <w:rPr>
          <w:sz w:val="23"/>
          <w:lang w:val="de-DE"/>
        </w:rPr>
        <w:tab/>
      </w:r>
      <w:r>
        <w:rPr>
          <w:sz w:val="23"/>
          <w:lang w:val="de-DE"/>
        </w:rPr>
        <w:tab/>
      </w:r>
      <w:r>
        <w:rPr>
          <w:sz w:val="23"/>
          <w:lang w:val="de-DE"/>
        </w:rPr>
        <w:tab/>
        <w:t>Reduce swing as rapidly as possible.</w:t>
      </w:r>
    </w:p>
    <w:p w14:paraId="39E18D9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right="26" w:firstLine="720"/>
        <w:rPr>
          <w:sz w:val="23"/>
          <w:lang w:val="de-DE"/>
        </w:rPr>
      </w:pPr>
      <w:r>
        <w:rPr>
          <w:sz w:val="23"/>
          <w:lang w:val="de-DE"/>
        </w:rPr>
        <w:t xml:space="preserve">11. Ease to five / ten </w:t>
      </w:r>
      <w:r>
        <w:rPr>
          <w:sz w:val="23"/>
          <w:lang w:val="de-DE"/>
        </w:rPr>
        <w:tab/>
      </w:r>
      <w:r>
        <w:rPr>
          <w:sz w:val="23"/>
          <w:lang w:val="de-DE"/>
        </w:rPr>
        <w:tab/>
      </w:r>
      <w:r>
        <w:rPr>
          <w:sz w:val="23"/>
          <w:lang w:val="de-DE"/>
        </w:rPr>
        <w:tab/>
      </w:r>
      <w:r>
        <w:rPr>
          <w:sz w:val="23"/>
          <w:lang w:val="de-DE"/>
        </w:rPr>
        <w:tab/>
      </w:r>
      <w:r>
        <w:rPr>
          <w:sz w:val="23"/>
          <w:lang w:val="de-DE"/>
        </w:rPr>
        <w:tab/>
        <w:t>Reduce amount of rudder to 5</w:t>
      </w:r>
      <w:r>
        <w:rPr>
          <w:rFonts w:ascii="Symbol" w:hAnsi="Symbol"/>
          <w:sz w:val="23"/>
          <w:lang w:val="de-DE"/>
        </w:rPr>
        <w:t></w:t>
      </w:r>
      <w:r>
        <w:rPr>
          <w:sz w:val="23"/>
          <w:lang w:val="de-DE"/>
        </w:rPr>
        <w:t>/10</w:t>
      </w:r>
      <w:r>
        <w:rPr>
          <w:rFonts w:ascii="Symbol" w:hAnsi="Symbol"/>
          <w:sz w:val="23"/>
          <w:lang w:val="de-DE"/>
        </w:rPr>
        <w:t></w:t>
      </w:r>
      <w:r>
        <w:rPr>
          <w:sz w:val="23"/>
          <w:lang w:val="de-DE"/>
        </w:rPr>
        <w:t>/15</w:t>
      </w:r>
      <w:r>
        <w:rPr>
          <w:rFonts w:ascii="Symbol" w:hAnsi="Symbol"/>
          <w:sz w:val="23"/>
          <w:lang w:val="de-DE"/>
        </w:rPr>
        <w:t></w:t>
      </w:r>
      <w:r>
        <w:rPr>
          <w:sz w:val="23"/>
          <w:lang w:val="de-DE"/>
        </w:rPr>
        <w:t>/20</w:t>
      </w:r>
      <w:r>
        <w:rPr>
          <w:rFonts w:ascii="Symbol" w:hAnsi="Symbol"/>
          <w:sz w:val="23"/>
          <w:lang w:val="de-DE"/>
        </w:rPr>
        <w:t></w:t>
      </w:r>
      <w:r>
        <w:rPr>
          <w:sz w:val="23"/>
          <w:lang w:val="de-DE"/>
        </w:rPr>
        <w:t xml:space="preserve"> and hold. </w:t>
      </w:r>
    </w:p>
    <w:p w14:paraId="1D02720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right="26" w:firstLine="720"/>
        <w:rPr>
          <w:sz w:val="23"/>
          <w:lang w:val="de-DE"/>
        </w:rPr>
      </w:pPr>
      <w:r>
        <w:rPr>
          <w:sz w:val="23"/>
          <w:lang w:val="de-DE"/>
        </w:rPr>
        <w:tab/>
        <w:t>/ fifteen / twenty</w:t>
      </w:r>
    </w:p>
    <w:p w14:paraId="01DCBCD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4320" w:right="26" w:hanging="3600"/>
        <w:rPr>
          <w:sz w:val="23"/>
          <w:lang w:val="de-DE"/>
        </w:rPr>
      </w:pPr>
      <w:r>
        <w:rPr>
          <w:sz w:val="23"/>
          <w:lang w:val="de-DE"/>
        </w:rPr>
        <w:t>12. Steady as she goes</w:t>
      </w:r>
      <w:r>
        <w:rPr>
          <w:sz w:val="23"/>
          <w:lang w:val="de-DE"/>
        </w:rPr>
        <w:tab/>
      </w:r>
      <w:r>
        <w:rPr>
          <w:sz w:val="23"/>
          <w:lang w:val="de-DE"/>
        </w:rPr>
        <w:tab/>
      </w:r>
      <w:r>
        <w:rPr>
          <w:sz w:val="23"/>
          <w:lang w:val="de-DE"/>
        </w:rPr>
        <w:tab/>
      </w:r>
      <w:r>
        <w:rPr>
          <w:sz w:val="23"/>
          <w:lang w:val="de-DE"/>
        </w:rPr>
        <w:tab/>
      </w:r>
      <w:r>
        <w:rPr>
          <w:sz w:val="23"/>
          <w:lang w:val="de-DE"/>
        </w:rPr>
        <w:tab/>
        <w:t>Steer a steady course on the compass heading indicated at the time of the order. The helmsman is to repeat the order and call out the compass heading on receiving the order. When the vessel is steady on that heading, the  helmsman is to call out: "Steady on ..."</w:t>
      </w:r>
    </w:p>
    <w:p w14:paraId="0C45AFE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13. Keep  the buoy/ mark/ beacon/ ...  on port side / starboard side.</w:t>
      </w:r>
    </w:p>
    <w:p w14:paraId="687A911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14. Report if she does not answer the wheel.</w:t>
      </w:r>
    </w:p>
    <w:p w14:paraId="411D954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15. Finished with wheel, no more steering.</w:t>
      </w:r>
    </w:p>
    <w:p w14:paraId="26F3FB71" w14:textId="77777777" w:rsidR="000A7CDE" w:rsidRDefault="000A7CDE">
      <w:pPr>
        <w:pStyle w:val="FootnoteT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lang w:val="de-DE"/>
        </w:rPr>
      </w:pPr>
      <w:r>
        <w:rPr>
          <w:lang w:val="de-DE"/>
        </w:rPr>
        <w:t xml:space="preserve"> </w:t>
      </w:r>
    </w:p>
    <w:p w14:paraId="7901D83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sz w:val="23"/>
          <w:lang w:val="de-DE"/>
        </w:rPr>
      </w:pPr>
      <w:r>
        <w:rPr>
          <w:sz w:val="23"/>
          <w:lang w:val="de-DE"/>
        </w:rPr>
        <w:t>When the officer of the watch requires a course to be steered by compass, the direction in which  s/he wants the wheel turned should be stated followed by each numeral being said separately, including zero, for example:</w:t>
      </w:r>
    </w:p>
    <w:p w14:paraId="56CFCE34" w14:textId="77777777" w:rsidR="000A7CDE" w:rsidRDefault="000A7CDE">
      <w:pPr>
        <w:pStyle w:val="FootnoteT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lang w:val="de-DE"/>
        </w:rPr>
      </w:pPr>
    </w:p>
    <w:p w14:paraId="7D268B3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1080"/>
        <w:rPr>
          <w:b/>
          <w:sz w:val="23"/>
          <w:lang w:val="de-DE"/>
        </w:rPr>
      </w:pPr>
      <w:r>
        <w:rPr>
          <w:b/>
          <w:sz w:val="23"/>
          <w:lang w:val="de-DE"/>
        </w:rPr>
        <w:t>Order</w:t>
      </w:r>
      <w:r>
        <w:rPr>
          <w:b/>
          <w:sz w:val="23"/>
          <w:lang w:val="de-DE"/>
        </w:rPr>
        <w:tab/>
      </w:r>
      <w:r>
        <w:rPr>
          <w:b/>
          <w:sz w:val="23"/>
          <w:lang w:val="de-DE"/>
        </w:rPr>
        <w:tab/>
      </w:r>
      <w:r>
        <w:rPr>
          <w:b/>
          <w:sz w:val="23"/>
          <w:lang w:val="de-DE"/>
        </w:rPr>
        <w:tab/>
      </w:r>
      <w:r>
        <w:rPr>
          <w:b/>
          <w:sz w:val="23"/>
          <w:lang w:val="de-DE"/>
        </w:rPr>
        <w:tab/>
      </w:r>
      <w:r>
        <w:rPr>
          <w:b/>
          <w:sz w:val="23"/>
          <w:lang w:val="de-DE"/>
        </w:rPr>
        <w:tab/>
      </w:r>
      <w:r>
        <w:rPr>
          <w:b/>
          <w:sz w:val="23"/>
          <w:lang w:val="de-DE"/>
        </w:rPr>
        <w:tab/>
      </w:r>
      <w:r>
        <w:rPr>
          <w:b/>
          <w:sz w:val="23"/>
          <w:lang w:val="de-DE"/>
        </w:rPr>
        <w:tab/>
        <w:t>Course to be steered</w:t>
      </w:r>
    </w:p>
    <w:p w14:paraId="4AB78D2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360"/>
        <w:rPr>
          <w:b/>
          <w:sz w:val="20"/>
          <w:lang w:val="de-DE"/>
        </w:rPr>
      </w:pPr>
    </w:p>
    <w:p w14:paraId="7EAEF8C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Port, steer one eight two</w:t>
      </w:r>
      <w:r>
        <w:rPr>
          <w:sz w:val="23"/>
          <w:lang w:val="de-DE"/>
        </w:rPr>
        <w:tab/>
      </w:r>
      <w:r>
        <w:rPr>
          <w:sz w:val="23"/>
          <w:lang w:val="de-DE"/>
        </w:rPr>
        <w:tab/>
      </w:r>
      <w:r>
        <w:rPr>
          <w:sz w:val="23"/>
          <w:lang w:val="de-DE"/>
        </w:rPr>
        <w:tab/>
      </w:r>
      <w:r>
        <w:rPr>
          <w:sz w:val="23"/>
          <w:lang w:val="de-DE"/>
        </w:rPr>
        <w:tab/>
      </w:r>
      <w:r>
        <w:rPr>
          <w:sz w:val="23"/>
          <w:lang w:val="de-DE"/>
        </w:rPr>
        <w:tab/>
        <w:t>182</w:t>
      </w:r>
      <w:r>
        <w:rPr>
          <w:rFonts w:ascii="Symbol" w:hAnsi="Symbol"/>
          <w:sz w:val="23"/>
          <w:lang w:val="de-DE"/>
        </w:rPr>
        <w:t></w:t>
      </w:r>
    </w:p>
    <w:p w14:paraId="198B659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Starboard, steer zero eight two</w:t>
      </w:r>
      <w:r>
        <w:rPr>
          <w:sz w:val="23"/>
          <w:lang w:val="de-DE"/>
        </w:rPr>
        <w:tab/>
      </w:r>
      <w:r>
        <w:rPr>
          <w:sz w:val="23"/>
          <w:lang w:val="de-DE"/>
        </w:rPr>
        <w:tab/>
      </w:r>
      <w:r>
        <w:rPr>
          <w:sz w:val="23"/>
          <w:lang w:val="de-DE"/>
        </w:rPr>
        <w:tab/>
      </w:r>
      <w:r>
        <w:rPr>
          <w:sz w:val="23"/>
          <w:lang w:val="de-DE"/>
        </w:rPr>
        <w:tab/>
        <w:t>082</w:t>
      </w:r>
      <w:r>
        <w:rPr>
          <w:rFonts w:ascii="Symbol" w:hAnsi="Symbol"/>
          <w:sz w:val="23"/>
          <w:lang w:val="de-DE"/>
        </w:rPr>
        <w:t></w:t>
      </w:r>
    </w:p>
    <w:p w14:paraId="13C5A77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firstLine="720"/>
        <w:rPr>
          <w:sz w:val="23"/>
          <w:lang w:val="de-DE"/>
        </w:rPr>
      </w:pPr>
      <w:r>
        <w:rPr>
          <w:sz w:val="23"/>
          <w:lang w:val="de-DE"/>
        </w:rPr>
        <w:t>Port, steer three zero five</w:t>
      </w:r>
      <w:r>
        <w:rPr>
          <w:sz w:val="23"/>
          <w:lang w:val="de-DE"/>
        </w:rPr>
        <w:tab/>
      </w:r>
      <w:r>
        <w:rPr>
          <w:sz w:val="23"/>
          <w:lang w:val="de-DE"/>
        </w:rPr>
        <w:tab/>
      </w:r>
      <w:r>
        <w:rPr>
          <w:sz w:val="23"/>
          <w:lang w:val="de-DE"/>
        </w:rPr>
        <w:tab/>
      </w:r>
      <w:r>
        <w:rPr>
          <w:sz w:val="23"/>
          <w:lang w:val="de-DE"/>
        </w:rPr>
        <w:tab/>
      </w:r>
      <w:r>
        <w:rPr>
          <w:sz w:val="23"/>
          <w:lang w:val="de-DE"/>
        </w:rPr>
        <w:tab/>
        <w:t>305</w:t>
      </w:r>
      <w:r>
        <w:rPr>
          <w:rFonts w:ascii="Symbol" w:hAnsi="Symbol"/>
          <w:sz w:val="23"/>
          <w:lang w:val="de-DE"/>
        </w:rPr>
        <w:t></w:t>
      </w:r>
    </w:p>
    <w:p w14:paraId="20B6C7B1" w14:textId="77777777" w:rsidR="000A7CDE" w:rsidRDefault="000A7CDE">
      <w:pPr>
        <w:pStyle w:val="FootnoteT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1F17990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On receipt of an order to steer, for example, 182</w:t>
      </w:r>
      <w:r>
        <w:rPr>
          <w:sz w:val="23"/>
          <w:vertAlign w:val="superscript"/>
          <w:lang w:val="de-DE"/>
        </w:rPr>
        <w:t>0</w:t>
      </w:r>
      <w:r>
        <w:rPr>
          <w:sz w:val="23"/>
          <w:lang w:val="de-DE"/>
        </w:rPr>
        <w:t>, the helmsman should repeat it and bring the vessel round steadily to the course ordered. When the vessel is steady on the course ordered, the helmsman is to call out:</w:t>
      </w:r>
    </w:p>
    <w:p w14:paraId="6755B50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2520"/>
        <w:rPr>
          <w:sz w:val="23"/>
          <w:lang w:val="de-DE"/>
        </w:rPr>
      </w:pPr>
      <w:r>
        <w:rPr>
          <w:sz w:val="23"/>
          <w:lang w:val="de-DE"/>
        </w:rPr>
        <w:t>"Steady on one eight two".</w:t>
      </w:r>
    </w:p>
    <w:p w14:paraId="5E0F669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 xml:space="preserve">The person giving the order should acknowledge the helmsman's reply. </w:t>
      </w:r>
    </w:p>
    <w:p w14:paraId="0FDFE23D" w14:textId="77777777" w:rsidR="000A7CDE" w:rsidRDefault="000A7CDE">
      <w:pPr>
        <w:pStyle w:val="FootnoteT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1AF6EBC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If it is desired to steer on a selected mark the helmsman should be ordered to:</w:t>
      </w:r>
    </w:p>
    <w:p w14:paraId="0DC095F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2520"/>
        <w:rPr>
          <w:sz w:val="23"/>
          <w:lang w:val="de-DE"/>
        </w:rPr>
      </w:pPr>
      <w:r>
        <w:rPr>
          <w:sz w:val="23"/>
          <w:lang w:val="de-DE"/>
        </w:rPr>
        <w:t>"Steer on ... buoy / ... mark / ... beacon".</w:t>
      </w:r>
    </w:p>
    <w:p w14:paraId="30465962" w14:textId="77777777" w:rsidR="000A7CDE" w:rsidRDefault="000A7CDE">
      <w:pPr>
        <w:jc w:val="left"/>
        <w:rPr>
          <w:sz w:val="23"/>
          <w:lang w:val="de-DE"/>
        </w:rPr>
      </w:pPr>
      <w:r>
        <w:rPr>
          <w:sz w:val="23"/>
          <w:lang w:val="de-DE"/>
        </w:rPr>
        <w:t>The person giving the order should acknowledge the helmsman's reply.</w:t>
      </w:r>
    </w:p>
    <w:p w14:paraId="15DFDBF9" w14:textId="77777777" w:rsidR="000A7CDE" w:rsidRDefault="000A7CDE">
      <w:pPr>
        <w:jc w:val="left"/>
        <w:rPr>
          <w:sz w:val="23"/>
          <w:lang w:val="de-DE"/>
        </w:rPr>
      </w:pPr>
    </w:p>
    <w:p w14:paraId="48068AF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b/>
          <w:sz w:val="23"/>
          <w:lang w:val="de-DE"/>
        </w:rPr>
        <w:t>A2/2</w:t>
      </w:r>
      <w:r>
        <w:rPr>
          <w:b/>
          <w:sz w:val="23"/>
          <w:lang w:val="de-DE"/>
        </w:rPr>
        <w:tab/>
        <w:t>Standard engine orders</w:t>
      </w:r>
    </w:p>
    <w:p w14:paraId="3E0EFA3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5FA1851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Any engine order given should be repeated by the person operating the bridge telegraph(s) and the officer of the watch should ensure the order is carried out correctly and immediately.</w:t>
      </w:r>
    </w:p>
    <w:p w14:paraId="527C9CC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11973FB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080"/>
        <w:rPr>
          <w:sz w:val="23"/>
          <w:lang w:val="de-DE"/>
        </w:rPr>
      </w:pPr>
      <w:r>
        <w:rPr>
          <w:b/>
          <w:sz w:val="23"/>
          <w:lang w:val="de-DE"/>
        </w:rPr>
        <w:t>Order</w:t>
      </w:r>
    </w:p>
    <w:p w14:paraId="7273CC2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5F6D013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080"/>
        <w:rPr>
          <w:sz w:val="23"/>
          <w:lang w:val="de-DE"/>
        </w:rPr>
      </w:pPr>
      <w:r>
        <w:rPr>
          <w:sz w:val="23"/>
          <w:lang w:val="de-DE"/>
        </w:rPr>
        <w:t xml:space="preserve"> 1. (Port / starboard engines) Full ahead / astern</w:t>
      </w:r>
    </w:p>
    <w:p w14:paraId="73D4623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080"/>
        <w:rPr>
          <w:sz w:val="23"/>
          <w:lang w:val="de-DE"/>
        </w:rPr>
      </w:pPr>
      <w:r>
        <w:rPr>
          <w:sz w:val="23"/>
          <w:lang w:val="de-DE"/>
        </w:rPr>
        <w:t xml:space="preserve"> 2. (Port / starboard engines) Half ahead / astern</w:t>
      </w:r>
    </w:p>
    <w:p w14:paraId="35C98E0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080"/>
        <w:rPr>
          <w:sz w:val="23"/>
          <w:lang w:val="de-DE"/>
        </w:rPr>
      </w:pPr>
      <w:r>
        <w:rPr>
          <w:sz w:val="23"/>
          <w:lang w:val="de-DE"/>
        </w:rPr>
        <w:t xml:space="preserve"> 3. (Port / starboard engines) Slow ahead / astern</w:t>
      </w:r>
    </w:p>
    <w:p w14:paraId="105ABB0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080"/>
        <w:rPr>
          <w:sz w:val="23"/>
          <w:lang w:val="de-DE"/>
        </w:rPr>
      </w:pPr>
      <w:r>
        <w:rPr>
          <w:sz w:val="23"/>
          <w:lang w:val="de-DE"/>
        </w:rPr>
        <w:t xml:space="preserve"> 4. (Port / starboard engines) Dead slow ahead / astern</w:t>
      </w:r>
    </w:p>
    <w:p w14:paraId="03C5A12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080"/>
        <w:rPr>
          <w:sz w:val="23"/>
          <w:lang w:val="de-DE"/>
        </w:rPr>
      </w:pPr>
      <w:r>
        <w:rPr>
          <w:sz w:val="23"/>
          <w:lang w:val="de-DE"/>
        </w:rPr>
        <w:t xml:space="preserve"> 5. Stop (port / starboard) engines</w:t>
      </w:r>
    </w:p>
    <w:p w14:paraId="4FC45C6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080"/>
        <w:rPr>
          <w:sz w:val="23"/>
          <w:lang w:val="de-DE"/>
        </w:rPr>
      </w:pPr>
      <w:r>
        <w:rPr>
          <w:sz w:val="23"/>
          <w:lang w:val="de-DE"/>
        </w:rPr>
        <w:t xml:space="preserve"> 6. Emergency full ahead / astern</w:t>
      </w:r>
    </w:p>
    <w:p w14:paraId="3B1A230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 xml:space="preserve">                   7. Stand by engine</w:t>
      </w:r>
    </w:p>
    <w:p w14:paraId="74BE992F" w14:textId="77777777" w:rsidR="000A7CDE" w:rsidRDefault="000A7CDE">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930"/>
          <w:tab w:val="left" w:pos="7200"/>
          <w:tab w:val="left" w:pos="7920"/>
          <w:tab w:val="left" w:pos="8640"/>
        </w:tabs>
        <w:ind w:left="1440" w:firstLine="360"/>
        <w:rPr>
          <w:sz w:val="23"/>
          <w:lang w:val="de-DE"/>
        </w:rPr>
      </w:pPr>
      <w:r>
        <w:rPr>
          <w:sz w:val="23"/>
          <w:lang w:val="de-DE"/>
        </w:rPr>
        <w:t xml:space="preserve">(Engine-room personnel fully ready to manoeuvre and bridge manned to relay </w:t>
      </w:r>
    </w:p>
    <w:p w14:paraId="4F079184" w14:textId="77777777" w:rsidR="000A7CDE" w:rsidRDefault="000A7CDE">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930"/>
          <w:tab w:val="left" w:pos="7200"/>
          <w:tab w:val="left" w:pos="7920"/>
          <w:tab w:val="left" w:pos="8640"/>
        </w:tabs>
        <w:ind w:left="1440" w:firstLine="360"/>
        <w:rPr>
          <w:sz w:val="23"/>
          <w:lang w:val="de-DE"/>
        </w:rPr>
      </w:pPr>
      <w:r>
        <w:rPr>
          <w:sz w:val="23"/>
          <w:lang w:val="de-DE"/>
        </w:rPr>
        <w:t>engine orders.)</w:t>
      </w:r>
    </w:p>
    <w:p w14:paraId="70664F1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080"/>
        <w:rPr>
          <w:sz w:val="23"/>
          <w:lang w:val="de-DE"/>
        </w:rPr>
      </w:pPr>
      <w:r>
        <w:rPr>
          <w:sz w:val="23"/>
          <w:lang w:val="de-DE"/>
        </w:rPr>
        <w:t xml:space="preserve"> 8. Finished with engines – no more manoeuvring.</w:t>
      </w:r>
    </w:p>
    <w:p w14:paraId="1FF512E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440"/>
        <w:rPr>
          <w:sz w:val="23"/>
          <w:lang w:val="de-DE"/>
        </w:rPr>
      </w:pPr>
      <w:r>
        <w:rPr>
          <w:sz w:val="23"/>
          <w:lang w:val="de-DE"/>
        </w:rPr>
        <w:t>(Operation of engines no longer required.)</w:t>
      </w:r>
    </w:p>
    <w:p w14:paraId="17E2F0F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78435E1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In vessels fitted with twin propellers, the word "both" should be added to all orders affecting both shafts, e.g. "Full ahead both", and "Slow astern both", except that the words "Stop all engines" should be used, when appropriate. When required to manoeuvre twin propellers independently, this should be indicated, i.e. "Full  ahead starboard", "Half astern port", etc.</w:t>
      </w:r>
    </w:p>
    <w:p w14:paraId="4B7E80A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4F1BA70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Where bow thrusters are used, the following orders are used:</w:t>
      </w:r>
    </w:p>
    <w:p w14:paraId="72E4394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3876EC7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080"/>
        <w:rPr>
          <w:sz w:val="23"/>
          <w:lang w:val="de-DE"/>
        </w:rPr>
      </w:pPr>
      <w:r>
        <w:rPr>
          <w:sz w:val="23"/>
          <w:lang w:val="de-DE"/>
        </w:rPr>
        <w:t xml:space="preserve">9. Bow thruster full / half to port / starboard. </w:t>
      </w:r>
    </w:p>
    <w:p w14:paraId="455A01D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 xml:space="preserve">                 10. Stern thruster full / half to port / starboard.</w:t>
      </w:r>
      <w:r>
        <w:rPr>
          <w:sz w:val="23"/>
          <w:lang w:val="de-DE"/>
        </w:rPr>
        <w:tab/>
      </w:r>
    </w:p>
    <w:p w14:paraId="290698C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 xml:space="preserve">                 11. Bow / stern thruster stop</w:t>
      </w:r>
    </w:p>
    <w:p w14:paraId="7D20298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55E5864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b/>
          <w:sz w:val="23"/>
          <w:lang w:val="de-DE"/>
        </w:rPr>
      </w:pPr>
      <w:r>
        <w:rPr>
          <w:b/>
          <w:sz w:val="23"/>
          <w:lang w:val="de-DE"/>
        </w:rPr>
        <w:t>A2/3</w:t>
      </w:r>
      <w:r>
        <w:rPr>
          <w:b/>
          <w:sz w:val="23"/>
          <w:lang w:val="de-DE"/>
        </w:rPr>
        <w:tab/>
      </w:r>
      <w:r>
        <w:rPr>
          <w:b/>
          <w:sz w:val="23"/>
          <w:lang w:val="de-DE"/>
        </w:rPr>
        <w:tab/>
        <w:t>Pilot on the bridge</w:t>
      </w:r>
    </w:p>
    <w:p w14:paraId="615CCC5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b/>
          <w:sz w:val="23"/>
          <w:lang w:val="de-DE"/>
        </w:rPr>
      </w:pPr>
    </w:p>
    <w:p w14:paraId="40175C0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b/>
          <w:sz w:val="23"/>
          <w:lang w:val="de-DE"/>
        </w:rPr>
        <w:t>A2/3.1</w:t>
      </w:r>
      <w:r>
        <w:rPr>
          <w:b/>
          <w:sz w:val="23"/>
          <w:lang w:val="de-DE"/>
        </w:rPr>
        <w:tab/>
      </w:r>
      <w:r>
        <w:rPr>
          <w:b/>
          <w:sz w:val="23"/>
          <w:lang w:val="de-DE"/>
        </w:rPr>
        <w:tab/>
        <w:t>Propulsion system</w:t>
      </w:r>
    </w:p>
    <w:p w14:paraId="5B32442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326D23D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1</w:t>
      </w:r>
      <w:r>
        <w:rPr>
          <w:sz w:val="23"/>
          <w:lang w:val="de-DE"/>
        </w:rPr>
        <w:tab/>
      </w:r>
      <w:r>
        <w:rPr>
          <w:sz w:val="23"/>
          <w:lang w:val="de-DE"/>
        </w:rPr>
        <w:tab/>
        <w:t>Is the engine a diesel or a turbine?</w:t>
      </w:r>
    </w:p>
    <w:p w14:paraId="2004FE9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1.1</w:t>
      </w:r>
      <w:r>
        <w:rPr>
          <w:sz w:val="23"/>
          <w:lang w:val="de-DE"/>
        </w:rPr>
        <w:tab/>
      </w:r>
      <w:r>
        <w:rPr>
          <w:sz w:val="23"/>
          <w:lang w:val="de-DE"/>
        </w:rPr>
        <w:tab/>
        <w:t>The engine is a diesel / turbine.</w:t>
      </w:r>
    </w:p>
    <w:p w14:paraId="7AA7E0F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2</w:t>
      </w:r>
      <w:r>
        <w:rPr>
          <w:sz w:val="23"/>
          <w:lang w:val="de-DE"/>
        </w:rPr>
        <w:tab/>
      </w:r>
      <w:r>
        <w:rPr>
          <w:sz w:val="23"/>
          <w:lang w:val="de-DE"/>
        </w:rPr>
        <w:tab/>
        <w:t>Is the engine-room manned or is the engine on bridge control?</w:t>
      </w:r>
    </w:p>
    <w:p w14:paraId="156F269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2.1</w:t>
      </w:r>
      <w:r>
        <w:rPr>
          <w:sz w:val="23"/>
          <w:lang w:val="de-DE"/>
        </w:rPr>
        <w:tab/>
      </w:r>
      <w:r>
        <w:rPr>
          <w:sz w:val="23"/>
          <w:lang w:val="de-DE"/>
        </w:rPr>
        <w:tab/>
        <w:t>The engine-room is manned.</w:t>
      </w:r>
    </w:p>
    <w:p w14:paraId="6428899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2.2</w:t>
      </w:r>
      <w:r>
        <w:rPr>
          <w:sz w:val="23"/>
          <w:lang w:val="de-DE"/>
        </w:rPr>
        <w:tab/>
      </w:r>
      <w:r>
        <w:rPr>
          <w:sz w:val="23"/>
          <w:lang w:val="de-DE"/>
        </w:rPr>
        <w:tab/>
        <w:t>The engine is on bridge control.</w:t>
      </w:r>
    </w:p>
    <w:p w14:paraId="0232F65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3</w:t>
      </w:r>
      <w:r>
        <w:rPr>
          <w:sz w:val="23"/>
          <w:lang w:val="de-DE"/>
        </w:rPr>
        <w:tab/>
      </w:r>
      <w:r>
        <w:rPr>
          <w:sz w:val="23"/>
          <w:lang w:val="de-DE"/>
        </w:rPr>
        <w:tab/>
        <w:t>How long does it take to change the engines from ahead  to astern?</w:t>
      </w:r>
    </w:p>
    <w:p w14:paraId="78213FF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3.1</w:t>
      </w:r>
      <w:r>
        <w:rPr>
          <w:sz w:val="23"/>
          <w:lang w:val="de-DE"/>
        </w:rPr>
        <w:tab/>
      </w:r>
      <w:r>
        <w:rPr>
          <w:sz w:val="23"/>
          <w:lang w:val="de-DE"/>
        </w:rPr>
        <w:tab/>
        <w:t>It takes ... seconds to change the engines (from ahead to astern).</w:t>
      </w:r>
    </w:p>
    <w:p w14:paraId="2E9F06A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4</w:t>
      </w:r>
      <w:r>
        <w:rPr>
          <w:sz w:val="23"/>
          <w:lang w:val="de-DE"/>
        </w:rPr>
        <w:tab/>
      </w:r>
      <w:r>
        <w:rPr>
          <w:sz w:val="23"/>
          <w:lang w:val="de-DE"/>
        </w:rPr>
        <w:tab/>
        <w:t>How long does it take to start the engines from stopped?</w:t>
      </w:r>
    </w:p>
    <w:p w14:paraId="25CFEAA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4.1.</w:t>
      </w:r>
      <w:r>
        <w:rPr>
          <w:sz w:val="23"/>
          <w:lang w:val="de-DE"/>
        </w:rPr>
        <w:tab/>
      </w:r>
      <w:r>
        <w:rPr>
          <w:sz w:val="23"/>
          <w:lang w:val="de-DE"/>
        </w:rPr>
        <w:tab/>
        <w:t>It takes ... seconds to start the engines (from stopped).</w:t>
      </w:r>
    </w:p>
    <w:p w14:paraId="3469A6F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5</w:t>
      </w:r>
      <w:r>
        <w:rPr>
          <w:sz w:val="23"/>
          <w:lang w:val="de-DE"/>
        </w:rPr>
        <w:tab/>
      </w:r>
      <w:r>
        <w:rPr>
          <w:sz w:val="23"/>
          <w:lang w:val="de-DE"/>
        </w:rPr>
        <w:tab/>
        <w:t>Is extra power available in an emergency?</w:t>
      </w:r>
    </w:p>
    <w:p w14:paraId="54362DB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5.1</w:t>
      </w:r>
      <w:r>
        <w:rPr>
          <w:sz w:val="23"/>
          <w:lang w:val="de-DE"/>
        </w:rPr>
        <w:tab/>
      </w:r>
      <w:r>
        <w:rPr>
          <w:sz w:val="23"/>
          <w:lang w:val="de-DE"/>
        </w:rPr>
        <w:tab/>
        <w:t>Yes, extra power is available.</w:t>
      </w:r>
    </w:p>
    <w:p w14:paraId="3D8487D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5.2</w:t>
      </w:r>
      <w:r>
        <w:rPr>
          <w:sz w:val="23"/>
          <w:lang w:val="de-DE"/>
        </w:rPr>
        <w:tab/>
      </w:r>
      <w:r>
        <w:rPr>
          <w:sz w:val="23"/>
          <w:lang w:val="de-DE"/>
        </w:rPr>
        <w:tab/>
        <w:t>No, extra power is not available.</w:t>
      </w:r>
    </w:p>
    <w:p w14:paraId="205D26F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6</w:t>
      </w:r>
      <w:r>
        <w:rPr>
          <w:sz w:val="23"/>
          <w:lang w:val="de-DE"/>
        </w:rPr>
        <w:tab/>
      </w:r>
      <w:r>
        <w:rPr>
          <w:sz w:val="23"/>
          <w:lang w:val="de-DE"/>
        </w:rPr>
        <w:tab/>
        <w:t>Do you have a controllable or fixed pitch propeller?</w:t>
      </w:r>
    </w:p>
    <w:p w14:paraId="30ABB67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6.1</w:t>
      </w:r>
      <w:r>
        <w:rPr>
          <w:sz w:val="23"/>
          <w:lang w:val="de-DE"/>
        </w:rPr>
        <w:tab/>
      </w:r>
      <w:r>
        <w:rPr>
          <w:sz w:val="23"/>
          <w:lang w:val="de-DE"/>
        </w:rPr>
        <w:tab/>
        <w:t>We have  a controllable pitch propeller.</w:t>
      </w:r>
    </w:p>
    <w:p w14:paraId="468458B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6.2</w:t>
      </w:r>
      <w:r>
        <w:rPr>
          <w:sz w:val="23"/>
          <w:lang w:val="de-DE"/>
        </w:rPr>
        <w:tab/>
      </w:r>
      <w:r>
        <w:rPr>
          <w:sz w:val="23"/>
          <w:lang w:val="de-DE"/>
        </w:rPr>
        <w:tab/>
        <w:t>We have  a fixed pitch propeller.</w:t>
      </w:r>
    </w:p>
    <w:p w14:paraId="5E4D0C2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7</w:t>
      </w:r>
      <w:r>
        <w:rPr>
          <w:sz w:val="23"/>
          <w:lang w:val="de-DE"/>
        </w:rPr>
        <w:tab/>
      </w:r>
      <w:r>
        <w:rPr>
          <w:sz w:val="23"/>
          <w:lang w:val="de-DE"/>
        </w:rPr>
        <w:tab/>
        <w:t>Do you have a right-hand or left-hand propeller?</w:t>
      </w:r>
    </w:p>
    <w:p w14:paraId="4CD7DE3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7.1</w:t>
      </w:r>
      <w:r>
        <w:rPr>
          <w:sz w:val="23"/>
          <w:lang w:val="de-DE"/>
        </w:rPr>
        <w:tab/>
      </w:r>
      <w:r>
        <w:rPr>
          <w:sz w:val="23"/>
          <w:lang w:val="de-DE"/>
        </w:rPr>
        <w:tab/>
        <w:t>We have a right-hand / left-hand propeller.</w:t>
      </w:r>
    </w:p>
    <w:p w14:paraId="107446E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8</w:t>
      </w:r>
      <w:r>
        <w:rPr>
          <w:sz w:val="23"/>
          <w:lang w:val="de-DE"/>
        </w:rPr>
        <w:tab/>
      </w:r>
      <w:r>
        <w:rPr>
          <w:sz w:val="23"/>
          <w:lang w:val="de-DE"/>
        </w:rPr>
        <w:tab/>
        <w:t>Do you have a single propeller or twin propellers?</w:t>
      </w:r>
    </w:p>
    <w:p w14:paraId="57D1203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8.1</w:t>
      </w:r>
      <w:r>
        <w:rPr>
          <w:sz w:val="23"/>
          <w:lang w:val="de-DE"/>
        </w:rPr>
        <w:tab/>
      </w:r>
      <w:r>
        <w:rPr>
          <w:sz w:val="23"/>
          <w:lang w:val="de-DE"/>
        </w:rPr>
        <w:tab/>
        <w:t>We have a single propeller / twin propellers.</w:t>
      </w:r>
    </w:p>
    <w:p w14:paraId="0CCD304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lastRenderedPageBreak/>
        <w:t>. 9</w:t>
      </w:r>
      <w:r>
        <w:rPr>
          <w:sz w:val="23"/>
          <w:lang w:val="de-DE"/>
        </w:rPr>
        <w:tab/>
      </w:r>
      <w:r>
        <w:rPr>
          <w:sz w:val="23"/>
          <w:lang w:val="de-DE"/>
        </w:rPr>
        <w:tab/>
        <w:t>Do you have a bow thruster / stern thruster?</w:t>
      </w:r>
    </w:p>
    <w:p w14:paraId="36C1CEE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9.1</w:t>
      </w:r>
      <w:r>
        <w:rPr>
          <w:sz w:val="23"/>
          <w:lang w:val="de-DE"/>
        </w:rPr>
        <w:tab/>
      </w:r>
      <w:r>
        <w:rPr>
          <w:sz w:val="23"/>
          <w:lang w:val="de-DE"/>
        </w:rPr>
        <w:tab/>
        <w:t>We have one /two/.. bow thruster(s) / stern thruster(s).</w:t>
      </w:r>
    </w:p>
    <w:p w14:paraId="442BA68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.10</w:t>
      </w:r>
      <w:r>
        <w:rPr>
          <w:sz w:val="23"/>
          <w:lang w:val="de-DE"/>
        </w:rPr>
        <w:tab/>
      </w:r>
      <w:r>
        <w:rPr>
          <w:sz w:val="23"/>
          <w:lang w:val="de-DE"/>
        </w:rPr>
        <w:tab/>
        <w:t>What is the maximum manoeuvring power ahead / astern?</w:t>
      </w:r>
    </w:p>
    <w:p w14:paraId="59A123E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.10.1</w:t>
      </w:r>
      <w:r>
        <w:rPr>
          <w:sz w:val="23"/>
          <w:lang w:val="de-DE"/>
        </w:rPr>
        <w:tab/>
      </w:r>
      <w:r>
        <w:rPr>
          <w:sz w:val="23"/>
          <w:lang w:val="de-DE"/>
        </w:rPr>
        <w:tab/>
        <w:t xml:space="preserve"> The maximum manoeuvring power ahead / astern is ... kilowatts.</w:t>
      </w:r>
    </w:p>
    <w:p w14:paraId="15EAFCA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t>What are the maximum revolutions ahead / astern?</w:t>
      </w:r>
    </w:p>
    <w:p w14:paraId="72EA90A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.11.1</w:t>
      </w:r>
      <w:r>
        <w:rPr>
          <w:sz w:val="23"/>
          <w:lang w:val="de-DE"/>
        </w:rPr>
        <w:tab/>
      </w:r>
      <w:r>
        <w:rPr>
          <w:sz w:val="23"/>
          <w:lang w:val="de-DE"/>
        </w:rPr>
        <w:tab/>
        <w:t>The maximum revolutions ahead / astern are ... .</w:t>
      </w:r>
    </w:p>
    <w:p w14:paraId="2BBCC45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.12</w:t>
      </w:r>
      <w:r>
        <w:rPr>
          <w:sz w:val="23"/>
          <w:lang w:val="de-DE"/>
        </w:rPr>
        <w:tab/>
      </w:r>
      <w:r>
        <w:rPr>
          <w:sz w:val="23"/>
          <w:lang w:val="de-DE"/>
        </w:rPr>
        <w:tab/>
        <w:t>Do the twin propellers turn inward or outward when going ahead?</w:t>
      </w:r>
    </w:p>
    <w:p w14:paraId="03C51DB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.12.1</w:t>
      </w:r>
      <w:r>
        <w:rPr>
          <w:sz w:val="23"/>
          <w:lang w:val="de-DE"/>
        </w:rPr>
        <w:tab/>
      </w:r>
      <w:r>
        <w:rPr>
          <w:sz w:val="23"/>
          <w:lang w:val="de-DE"/>
        </w:rPr>
        <w:tab/>
        <w:t>The twin propellers turn inward / outward (when going ahead).</w:t>
      </w:r>
    </w:p>
    <w:p w14:paraId="3C12B73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350BDE3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b/>
          <w:sz w:val="23"/>
          <w:lang w:val="de-DE"/>
        </w:rPr>
        <w:t>A2/3.2</w:t>
      </w:r>
      <w:r>
        <w:rPr>
          <w:b/>
          <w:sz w:val="23"/>
          <w:lang w:val="de-DE"/>
        </w:rPr>
        <w:tab/>
      </w:r>
      <w:r>
        <w:rPr>
          <w:b/>
          <w:sz w:val="23"/>
          <w:lang w:val="de-DE"/>
        </w:rPr>
        <w:tab/>
        <w:t>Manoeuvring</w:t>
      </w:r>
    </w:p>
    <w:p w14:paraId="235811DC" w14:textId="77777777" w:rsidR="000A7CDE" w:rsidRDefault="000A7CDE">
      <w:pPr>
        <w:pStyle w:val="FootnoteT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04B1FBC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1</w:t>
      </w:r>
      <w:r>
        <w:rPr>
          <w:sz w:val="23"/>
          <w:lang w:val="de-DE"/>
        </w:rPr>
        <w:tab/>
      </w:r>
      <w:r>
        <w:rPr>
          <w:sz w:val="23"/>
          <w:lang w:val="de-DE"/>
        </w:rPr>
        <w:tab/>
        <w:t>I require the pilot card / manoeuvring data.</w:t>
      </w:r>
    </w:p>
    <w:p w14:paraId="3B1455A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2</w:t>
      </w:r>
      <w:r>
        <w:rPr>
          <w:sz w:val="23"/>
          <w:lang w:val="de-DE"/>
        </w:rPr>
        <w:tab/>
      </w:r>
      <w:r>
        <w:rPr>
          <w:sz w:val="23"/>
          <w:lang w:val="de-DE"/>
        </w:rPr>
        <w:tab/>
        <w:t>What is the diameter of the turning circle?</w:t>
      </w:r>
    </w:p>
    <w:p w14:paraId="1627FF5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2.1</w:t>
      </w:r>
      <w:r>
        <w:rPr>
          <w:sz w:val="23"/>
          <w:lang w:val="de-DE"/>
        </w:rPr>
        <w:tab/>
      </w:r>
      <w:r>
        <w:rPr>
          <w:sz w:val="23"/>
          <w:lang w:val="de-DE"/>
        </w:rPr>
        <w:tab/>
        <w:t>The diameter of  the turning circle is ... metres.</w:t>
      </w:r>
    </w:p>
    <w:p w14:paraId="177C054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3</w:t>
      </w:r>
      <w:r>
        <w:rPr>
          <w:sz w:val="23"/>
          <w:lang w:val="de-DE"/>
        </w:rPr>
        <w:tab/>
      </w:r>
      <w:r>
        <w:rPr>
          <w:sz w:val="23"/>
          <w:lang w:val="de-DE"/>
        </w:rPr>
        <w:tab/>
        <w:t>What is the advance and transfer distance in a crash-stop?</w:t>
      </w:r>
    </w:p>
    <w:p w14:paraId="0BE41A2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3.1</w:t>
      </w:r>
      <w:r>
        <w:rPr>
          <w:sz w:val="23"/>
          <w:lang w:val="de-DE"/>
        </w:rPr>
        <w:tab/>
      </w:r>
      <w:r>
        <w:rPr>
          <w:sz w:val="23"/>
          <w:lang w:val="de-DE"/>
        </w:rPr>
        <w:tab/>
        <w:t xml:space="preserve">The advance distance is ... kilometres / nautical miles, </w:t>
      </w:r>
    </w:p>
    <w:p w14:paraId="48CB8F4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440"/>
        <w:rPr>
          <w:sz w:val="23"/>
          <w:lang w:val="de-DE"/>
        </w:rPr>
      </w:pPr>
      <w:r>
        <w:rPr>
          <w:sz w:val="23"/>
          <w:lang w:val="de-DE"/>
        </w:rPr>
        <w:t>the transfer distance is ... degrees (in a crash-stop).</w:t>
      </w:r>
    </w:p>
    <w:p w14:paraId="4444531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4</w:t>
      </w:r>
      <w:r>
        <w:rPr>
          <w:sz w:val="23"/>
          <w:lang w:val="de-DE"/>
        </w:rPr>
        <w:tab/>
      </w:r>
      <w:r>
        <w:rPr>
          <w:sz w:val="23"/>
          <w:lang w:val="de-DE"/>
        </w:rPr>
        <w:tab/>
        <w:t>How long does it take from hard-a-port to hard-a-starboard?</w:t>
      </w:r>
    </w:p>
    <w:p w14:paraId="0C353B7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4.1</w:t>
      </w:r>
      <w:r>
        <w:rPr>
          <w:sz w:val="23"/>
          <w:lang w:val="de-DE"/>
        </w:rPr>
        <w:tab/>
      </w:r>
      <w:r>
        <w:rPr>
          <w:sz w:val="23"/>
          <w:lang w:val="de-DE"/>
        </w:rPr>
        <w:tab/>
        <w:t>It takes ... seconds (from hard-a-port to hard-a-starboard).</w:t>
      </w:r>
    </w:p>
    <w:p w14:paraId="71379D2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5</w:t>
      </w:r>
      <w:r>
        <w:rPr>
          <w:sz w:val="23"/>
          <w:lang w:val="de-DE"/>
        </w:rPr>
        <w:tab/>
      </w:r>
      <w:r>
        <w:rPr>
          <w:sz w:val="23"/>
          <w:lang w:val="de-DE"/>
        </w:rPr>
        <w:tab/>
        <w:t>Is the turning effect of the propeller very strong?</w:t>
      </w:r>
    </w:p>
    <w:p w14:paraId="7D948ED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5.1</w:t>
      </w:r>
      <w:r>
        <w:rPr>
          <w:sz w:val="23"/>
          <w:lang w:val="de-DE"/>
        </w:rPr>
        <w:tab/>
      </w:r>
      <w:r>
        <w:rPr>
          <w:sz w:val="23"/>
          <w:lang w:val="de-DE"/>
        </w:rPr>
        <w:tab/>
        <w:t>Yes, the turning effect (of the propeller) is very strong.</w:t>
      </w:r>
    </w:p>
    <w:p w14:paraId="4739F9B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5.2</w:t>
      </w:r>
      <w:r>
        <w:rPr>
          <w:sz w:val="23"/>
          <w:lang w:val="de-DE"/>
        </w:rPr>
        <w:tab/>
      </w:r>
      <w:r>
        <w:rPr>
          <w:sz w:val="23"/>
          <w:lang w:val="de-DE"/>
        </w:rPr>
        <w:tab/>
        <w:t>No, the turning effect (of the propeller) is  not very strong.</w:t>
      </w:r>
    </w:p>
    <w:p w14:paraId="162DF9A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6</w:t>
      </w:r>
      <w:r>
        <w:rPr>
          <w:sz w:val="23"/>
          <w:lang w:val="de-DE"/>
        </w:rPr>
        <w:tab/>
      </w:r>
      <w:r>
        <w:rPr>
          <w:sz w:val="23"/>
          <w:lang w:val="de-DE"/>
        </w:rPr>
        <w:tab/>
        <w:t>Where is the whistle control?</w:t>
      </w:r>
    </w:p>
    <w:p w14:paraId="7CCF9ED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6.1</w:t>
      </w:r>
      <w:r>
        <w:rPr>
          <w:sz w:val="23"/>
          <w:lang w:val="de-DE"/>
        </w:rPr>
        <w:tab/>
      </w:r>
      <w:r>
        <w:rPr>
          <w:sz w:val="23"/>
          <w:lang w:val="de-DE"/>
        </w:rPr>
        <w:tab/>
        <w:t>The whistle control is on the console / on ... .</w:t>
      </w:r>
    </w:p>
    <w:p w14:paraId="440E4F4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7</w:t>
      </w:r>
      <w:r>
        <w:rPr>
          <w:sz w:val="23"/>
          <w:lang w:val="de-DE"/>
        </w:rPr>
        <w:tab/>
      </w:r>
      <w:r>
        <w:rPr>
          <w:sz w:val="23"/>
          <w:lang w:val="de-DE"/>
        </w:rPr>
        <w:tab/>
        <w:t>What notice is required to reduce from full sea speed to manoeuvring speed?</w:t>
      </w:r>
    </w:p>
    <w:p w14:paraId="74049CF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left="1416" w:hanging="1056"/>
        <w:rPr>
          <w:sz w:val="23"/>
          <w:lang w:val="de-DE"/>
        </w:rPr>
      </w:pPr>
      <w:r>
        <w:rPr>
          <w:sz w:val="23"/>
          <w:lang w:val="de-DE"/>
        </w:rPr>
        <w:t>. 7.1</w:t>
      </w:r>
      <w:r>
        <w:rPr>
          <w:sz w:val="23"/>
          <w:lang w:val="de-DE"/>
        </w:rPr>
        <w:tab/>
      </w:r>
      <w:r>
        <w:rPr>
          <w:sz w:val="23"/>
          <w:lang w:val="de-DE"/>
        </w:rPr>
        <w:tab/>
        <w:t xml:space="preserve"> ... minutes notice is required (to reduce from full sea speed </w:t>
      </w:r>
    </w:p>
    <w:p w14:paraId="70070D8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left="1416" w:hanging="1056"/>
        <w:rPr>
          <w:sz w:val="23"/>
          <w:lang w:val="de-DE"/>
        </w:rPr>
      </w:pPr>
      <w:r>
        <w:rPr>
          <w:sz w:val="23"/>
          <w:lang w:val="de-DE"/>
        </w:rPr>
        <w:tab/>
      </w:r>
      <w:r>
        <w:rPr>
          <w:sz w:val="23"/>
          <w:lang w:val="de-DE"/>
        </w:rPr>
        <w:tab/>
      </w:r>
      <w:r>
        <w:rPr>
          <w:sz w:val="23"/>
          <w:lang w:val="de-DE"/>
        </w:rPr>
        <w:tab/>
        <w:t>to manoeuvring speed).</w:t>
      </w:r>
    </w:p>
    <w:p w14:paraId="599E73F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8</w:t>
      </w:r>
      <w:r>
        <w:rPr>
          <w:sz w:val="23"/>
          <w:lang w:val="de-DE"/>
        </w:rPr>
        <w:tab/>
      </w:r>
      <w:r>
        <w:rPr>
          <w:sz w:val="23"/>
          <w:lang w:val="de-DE"/>
        </w:rPr>
        <w:tab/>
        <w:t>Do you have an automatic pilot?</w:t>
      </w:r>
    </w:p>
    <w:p w14:paraId="2ED3C40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8.1</w:t>
      </w:r>
      <w:r>
        <w:rPr>
          <w:sz w:val="23"/>
          <w:lang w:val="de-DE"/>
        </w:rPr>
        <w:tab/>
      </w:r>
      <w:r>
        <w:rPr>
          <w:sz w:val="23"/>
          <w:lang w:val="de-DE"/>
        </w:rPr>
        <w:tab/>
        <w:t>Yes, we have  an automatic pilot.</w:t>
      </w:r>
    </w:p>
    <w:p w14:paraId="0D14906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8.2</w:t>
      </w:r>
      <w:r>
        <w:rPr>
          <w:sz w:val="23"/>
          <w:lang w:val="de-DE"/>
        </w:rPr>
        <w:tab/>
      </w:r>
      <w:r>
        <w:rPr>
          <w:sz w:val="23"/>
          <w:lang w:val="de-DE"/>
        </w:rPr>
        <w:tab/>
        <w:t>No, we do not have an automatic pilot.</w:t>
      </w:r>
    </w:p>
    <w:p w14:paraId="68F4479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9</w:t>
      </w:r>
      <w:r>
        <w:rPr>
          <w:sz w:val="23"/>
          <w:lang w:val="de-DE"/>
        </w:rPr>
        <w:tab/>
      </w:r>
      <w:r>
        <w:rPr>
          <w:sz w:val="23"/>
          <w:lang w:val="de-DE"/>
        </w:rPr>
        <w:tab/>
        <w:t>Give ... short / prolonged blast(s) (on the whistle).</w:t>
      </w:r>
    </w:p>
    <w:p w14:paraId="7E6B179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.10</w:t>
      </w:r>
      <w:r>
        <w:rPr>
          <w:sz w:val="23"/>
          <w:lang w:val="de-DE"/>
        </w:rPr>
        <w:tab/>
        <w:t xml:space="preserve"> </w:t>
      </w:r>
      <w:r>
        <w:rPr>
          <w:sz w:val="23"/>
          <w:lang w:val="de-DE"/>
        </w:rPr>
        <w:tab/>
        <w:t>Stand by lookout.</w:t>
      </w:r>
    </w:p>
    <w:p w14:paraId="6D75BED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ab/>
      </w:r>
      <w:r>
        <w:rPr>
          <w:sz w:val="23"/>
          <w:lang w:val="de-DE"/>
        </w:rPr>
        <w:tab/>
      </w:r>
      <w:r>
        <w:rPr>
          <w:sz w:val="23"/>
          <w:lang w:val="de-DE"/>
        </w:rPr>
        <w:tab/>
        <w:t>~ on the bridge</w:t>
      </w:r>
    </w:p>
    <w:p w14:paraId="59284CF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ab/>
      </w:r>
      <w:r>
        <w:rPr>
          <w:sz w:val="23"/>
          <w:lang w:val="de-DE"/>
        </w:rPr>
        <w:tab/>
      </w:r>
      <w:r>
        <w:rPr>
          <w:sz w:val="23"/>
          <w:lang w:val="de-DE"/>
        </w:rPr>
        <w:tab/>
        <w:t>~ on the forecastle</w:t>
      </w:r>
    </w:p>
    <w:p w14:paraId="7A1CDB5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ab/>
      </w:r>
      <w:r>
        <w:rPr>
          <w:sz w:val="23"/>
          <w:lang w:val="de-DE"/>
        </w:rPr>
        <w:tab/>
      </w:r>
      <w:r>
        <w:rPr>
          <w:sz w:val="23"/>
          <w:lang w:val="de-DE"/>
        </w:rPr>
        <w:tab/>
        <w:t>~ in the port/starboard wing</w:t>
      </w:r>
    </w:p>
    <w:p w14:paraId="4016B8D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.11</w:t>
      </w:r>
      <w:r>
        <w:rPr>
          <w:sz w:val="23"/>
          <w:lang w:val="de-DE"/>
        </w:rPr>
        <w:tab/>
        <w:t xml:space="preserve"> </w:t>
      </w:r>
      <w:r>
        <w:rPr>
          <w:sz w:val="23"/>
          <w:lang w:val="de-DE"/>
        </w:rPr>
        <w:tab/>
        <w:t>Maintain a speed of ... knots.</w:t>
      </w:r>
    </w:p>
    <w:p w14:paraId="42BE319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.12</w:t>
      </w:r>
      <w:r>
        <w:rPr>
          <w:sz w:val="23"/>
          <w:lang w:val="de-DE"/>
        </w:rPr>
        <w:tab/>
        <w:t xml:space="preserve"> </w:t>
      </w:r>
      <w:r>
        <w:rPr>
          <w:sz w:val="23"/>
          <w:lang w:val="de-DE"/>
        </w:rPr>
        <w:tab/>
        <w:t>What is the (manoeuvring) speed at full / half / slow / dead slow ahead?</w:t>
      </w:r>
    </w:p>
    <w:p w14:paraId="1580BEF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xml:space="preserve">.12.1 </w:t>
      </w:r>
      <w:r>
        <w:rPr>
          <w:sz w:val="23"/>
          <w:lang w:val="de-DE"/>
        </w:rPr>
        <w:tab/>
      </w:r>
      <w:r>
        <w:rPr>
          <w:sz w:val="23"/>
          <w:lang w:val="de-DE"/>
        </w:rPr>
        <w:tab/>
        <w:t>The manoeuvring speed at full / half / slow / dead slow ahead is ... knots.</w:t>
      </w:r>
    </w:p>
    <w:p w14:paraId="072A555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.13</w:t>
      </w:r>
      <w:r>
        <w:rPr>
          <w:sz w:val="23"/>
          <w:lang w:val="de-DE"/>
        </w:rPr>
        <w:tab/>
        <w:t xml:space="preserve"> </w:t>
      </w:r>
      <w:r>
        <w:rPr>
          <w:sz w:val="23"/>
          <w:lang w:val="de-DE"/>
        </w:rPr>
        <w:tab/>
        <w:t>What is the full sea speed / fairway speed?</w:t>
      </w:r>
    </w:p>
    <w:p w14:paraId="7E195F2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xml:space="preserve">.13.1 </w:t>
      </w:r>
      <w:r>
        <w:rPr>
          <w:sz w:val="23"/>
          <w:lang w:val="de-DE"/>
        </w:rPr>
        <w:tab/>
      </w:r>
      <w:r>
        <w:rPr>
          <w:sz w:val="23"/>
          <w:lang w:val="de-DE"/>
        </w:rPr>
        <w:tab/>
        <w:t>The full sea speed / fairway speed is … knots.</w:t>
      </w:r>
    </w:p>
    <w:p w14:paraId="2E64F008" w14:textId="77777777" w:rsidR="000A7CDE" w:rsidRDefault="000A7CDE">
      <w:pPr>
        <w:pStyle w:val="FootnoteT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71591CA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lang w:val="de-DE"/>
        </w:rPr>
        <w:t>A2/3.3</w:t>
      </w:r>
      <w:r>
        <w:rPr>
          <w:b/>
          <w:sz w:val="23"/>
          <w:lang w:val="de-DE"/>
        </w:rPr>
        <w:tab/>
      </w:r>
      <w:r>
        <w:rPr>
          <w:b/>
          <w:sz w:val="23"/>
          <w:lang w:val="de-DE"/>
        </w:rPr>
        <w:tab/>
      </w:r>
      <w:commentRangeStart w:id="1329"/>
      <w:r>
        <w:rPr>
          <w:b/>
          <w:sz w:val="23"/>
          <w:lang w:val="de-DE"/>
        </w:rPr>
        <w:t>Radar</w:t>
      </w:r>
      <w:commentRangeEnd w:id="1329"/>
      <w:r w:rsidR="005F39A8">
        <w:rPr>
          <w:rStyle w:val="CommentReference"/>
        </w:rPr>
        <w:commentReference w:id="1329"/>
      </w:r>
    </w:p>
    <w:p w14:paraId="02ADF46A" w14:textId="77777777" w:rsidR="000A7CDE" w:rsidRDefault="000A7CDE">
      <w:pPr>
        <w:pStyle w:val="FootnoteT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lang w:val="de-DE"/>
        </w:rPr>
      </w:pPr>
    </w:p>
    <w:p w14:paraId="668638C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Is the radar operational?</w:t>
      </w:r>
    </w:p>
    <w:p w14:paraId="463D4C4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r>
      <w:r>
        <w:rPr>
          <w:sz w:val="23"/>
          <w:lang w:val="de-DE"/>
        </w:rPr>
        <w:tab/>
        <w:t>Yes, the radar is operational.</w:t>
      </w:r>
    </w:p>
    <w:p w14:paraId="38A4987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.1.2</w:t>
      </w:r>
      <w:r>
        <w:rPr>
          <w:sz w:val="23"/>
          <w:lang w:val="de-DE"/>
        </w:rPr>
        <w:tab/>
      </w:r>
      <w:r>
        <w:rPr>
          <w:sz w:val="23"/>
          <w:lang w:val="de-DE"/>
        </w:rPr>
        <w:tab/>
      </w:r>
      <w:r>
        <w:rPr>
          <w:sz w:val="23"/>
          <w:lang w:val="de-DE"/>
        </w:rPr>
        <w:tab/>
        <w:t>No, the radar is not operational.</w:t>
      </w:r>
    </w:p>
    <w:p w14:paraId="1D7AB29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Where is the radar antenna?</w:t>
      </w:r>
    </w:p>
    <w:p w14:paraId="07218FF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.2.1</w:t>
      </w:r>
      <w:r>
        <w:rPr>
          <w:sz w:val="23"/>
          <w:lang w:val="de-DE"/>
        </w:rPr>
        <w:tab/>
      </w:r>
      <w:r>
        <w:rPr>
          <w:sz w:val="23"/>
          <w:lang w:val="de-DE"/>
        </w:rPr>
        <w:tab/>
      </w:r>
      <w:r>
        <w:rPr>
          <w:sz w:val="23"/>
          <w:lang w:val="de-DE"/>
        </w:rPr>
        <w:tab/>
        <w:t>The radar antanna is on … .</w:t>
      </w:r>
    </w:p>
    <w:p w14:paraId="2D9CB30D"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Does the radar have any blind sectors?</w:t>
      </w:r>
    </w:p>
    <w:p w14:paraId="6F8DB5AA"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.3.1</w:t>
      </w:r>
      <w:r>
        <w:rPr>
          <w:sz w:val="23"/>
          <w:lang w:val="de-DE"/>
        </w:rPr>
        <w:tab/>
      </w:r>
      <w:r>
        <w:rPr>
          <w:sz w:val="23"/>
          <w:lang w:val="de-DE"/>
        </w:rPr>
        <w:tab/>
      </w:r>
      <w:r>
        <w:rPr>
          <w:sz w:val="23"/>
          <w:lang w:val="de-DE"/>
        </w:rPr>
        <w:tab/>
        <w:t>Yes, the radar has  blind sectors from … to … degrees and from … to … degrees.</w:t>
      </w:r>
    </w:p>
    <w:p w14:paraId="2A7F2096"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.3.2</w:t>
      </w:r>
      <w:r>
        <w:rPr>
          <w:sz w:val="23"/>
          <w:lang w:val="de-DE"/>
        </w:rPr>
        <w:tab/>
      </w:r>
      <w:r>
        <w:rPr>
          <w:sz w:val="23"/>
          <w:lang w:val="de-DE"/>
        </w:rPr>
        <w:tab/>
      </w:r>
      <w:r>
        <w:rPr>
          <w:sz w:val="23"/>
          <w:lang w:val="de-DE"/>
        </w:rPr>
        <w:tab/>
        <w:t>No, the radar does not have any blind sectors.</w:t>
      </w:r>
    </w:p>
    <w:p w14:paraId="6A11EEA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Change the radar to</w:t>
      </w:r>
    </w:p>
    <w:p w14:paraId="4CFCBC6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 miles range scale.</w:t>
      </w:r>
    </w:p>
    <w:p w14:paraId="16D3B4E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relative head-up / north-up / course-up.</w:t>
      </w:r>
    </w:p>
    <w:p w14:paraId="52D099D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true-motion north-up / course-up.</w:t>
      </w:r>
    </w:p>
    <w:p w14:paraId="27AB0B0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67D3B6C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lang w:val="de-DE"/>
        </w:rPr>
        <w:t>A2/3.4</w:t>
      </w:r>
      <w:r>
        <w:rPr>
          <w:b/>
          <w:sz w:val="23"/>
          <w:lang w:val="de-DE"/>
        </w:rPr>
        <w:tab/>
      </w:r>
      <w:r>
        <w:rPr>
          <w:b/>
          <w:sz w:val="23"/>
          <w:lang w:val="de-DE"/>
        </w:rPr>
        <w:tab/>
        <w:t xml:space="preserve">Draft and air draft </w:t>
      </w:r>
    </w:p>
    <w:p w14:paraId="4018E8C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080"/>
        <w:rPr>
          <w:sz w:val="23"/>
          <w:lang w:val="de-DE"/>
        </w:rPr>
      </w:pPr>
    </w:p>
    <w:p w14:paraId="16A81D3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What is your present maximum draft?</w:t>
      </w:r>
    </w:p>
    <w:p w14:paraId="4A75ED3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r>
      <w:r>
        <w:rPr>
          <w:sz w:val="23"/>
          <w:lang w:val="de-DE"/>
        </w:rPr>
        <w:tab/>
        <w:t>My present maximum draft is … metres.</w:t>
      </w:r>
    </w:p>
    <w:p w14:paraId="291B660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.1.2</w:t>
      </w:r>
      <w:r>
        <w:rPr>
          <w:sz w:val="23"/>
          <w:lang w:val="de-DE"/>
        </w:rPr>
        <w:tab/>
      </w:r>
      <w:r>
        <w:rPr>
          <w:sz w:val="23"/>
          <w:lang w:val="de-DE"/>
        </w:rPr>
        <w:tab/>
      </w:r>
      <w:r>
        <w:rPr>
          <w:sz w:val="23"/>
          <w:lang w:val="de-DE"/>
        </w:rPr>
        <w:tab/>
        <w:t>My draft forward / aft is … metres.</w:t>
      </w:r>
    </w:p>
    <w:p w14:paraId="1B26C43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What is your air draft?</w:t>
      </w:r>
    </w:p>
    <w:p w14:paraId="3942FE8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.2.1</w:t>
      </w:r>
      <w:r>
        <w:rPr>
          <w:sz w:val="23"/>
          <w:lang w:val="de-DE"/>
        </w:rPr>
        <w:tab/>
      </w:r>
      <w:r>
        <w:rPr>
          <w:sz w:val="23"/>
          <w:lang w:val="de-DE"/>
        </w:rPr>
        <w:tab/>
        <w:t>My air draft is … metres.</w:t>
      </w:r>
    </w:p>
    <w:p w14:paraId="5A2B348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720"/>
        <w:rPr>
          <w:sz w:val="23"/>
          <w:lang w:val="de-DE"/>
        </w:rPr>
      </w:pPr>
    </w:p>
    <w:p w14:paraId="468AA3F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lang w:val="de-DE"/>
        </w:rPr>
        <w:t>A2/3.5</w:t>
      </w:r>
      <w:r>
        <w:rPr>
          <w:b/>
          <w:sz w:val="23"/>
          <w:lang w:val="de-DE"/>
        </w:rPr>
        <w:tab/>
      </w:r>
      <w:r>
        <w:rPr>
          <w:b/>
          <w:sz w:val="23"/>
          <w:lang w:val="de-DE"/>
        </w:rPr>
        <w:tab/>
        <w:t>Anchoring</w:t>
      </w:r>
    </w:p>
    <w:p w14:paraId="4FC1FA4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5FAC2A3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.1</w:t>
      </w:r>
      <w:r>
        <w:rPr>
          <w:sz w:val="23"/>
          <w:lang w:val="de-DE"/>
        </w:rPr>
        <w:tab/>
      </w:r>
      <w:r>
        <w:rPr>
          <w:sz w:val="23"/>
          <w:lang w:val="de-DE"/>
        </w:rPr>
        <w:tab/>
      </w:r>
      <w:r>
        <w:rPr>
          <w:b/>
          <w:sz w:val="23"/>
          <w:lang w:val="de-DE"/>
        </w:rPr>
        <w:tab/>
        <w:t>Going to anchor</w:t>
      </w:r>
    </w:p>
    <w:p w14:paraId="6ADBB24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0953402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Stand by port / starboard / both anchor(s) for letting go.</w:t>
      </w:r>
    </w:p>
    <w:p w14:paraId="59D0396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Walk out the anchor(s).</w:t>
      </w:r>
    </w:p>
    <w:p w14:paraId="2436470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We are going to anchorage.</w:t>
      </w:r>
    </w:p>
    <w:p w14:paraId="5150D7D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We will let go port / starboard / both anchor(s).</w:t>
      </w:r>
    </w:p>
    <w:p w14:paraId="2575920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Put … shackles  in the water / in the pipe / on deck.</w:t>
      </w:r>
    </w:p>
    <w:p w14:paraId="2A6FC32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w:t>
      </w:r>
      <w:r>
        <w:rPr>
          <w:sz w:val="23"/>
          <w:lang w:val="de-DE"/>
        </w:rPr>
        <w:tab/>
      </w:r>
      <w:r>
        <w:rPr>
          <w:sz w:val="23"/>
          <w:lang w:val="de-DE"/>
        </w:rPr>
        <w:tab/>
        <w:t>Walk back port / starboard / both anchor(s) one / one and a half shackle(s).</w:t>
      </w:r>
    </w:p>
    <w:p w14:paraId="1C9D7F6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w:t>
      </w:r>
      <w:r>
        <w:rPr>
          <w:sz w:val="23"/>
          <w:lang w:val="de-DE"/>
        </w:rPr>
        <w:tab/>
      </w:r>
      <w:r>
        <w:rPr>
          <w:sz w:val="23"/>
          <w:lang w:val="de-DE"/>
        </w:rPr>
        <w:tab/>
        <w:t>We will let go port / starboard / both anchor(s) … shackle(s) and dredge it / them.</w:t>
      </w:r>
    </w:p>
    <w:p w14:paraId="612CCDD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.8</w:t>
      </w:r>
      <w:r>
        <w:rPr>
          <w:sz w:val="23"/>
          <w:lang w:val="de-DE"/>
        </w:rPr>
        <w:tab/>
      </w:r>
      <w:r>
        <w:rPr>
          <w:sz w:val="23"/>
          <w:lang w:val="de-DE"/>
        </w:rPr>
        <w:tab/>
        <w:t>Let go port / starboard / both anchor(s).</w:t>
      </w:r>
    </w:p>
    <w:p w14:paraId="0EE2430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 xml:space="preserve">.9 </w:t>
      </w:r>
      <w:r>
        <w:rPr>
          <w:sz w:val="23"/>
          <w:lang w:val="de-DE"/>
        </w:rPr>
        <w:tab/>
      </w:r>
      <w:r>
        <w:rPr>
          <w:sz w:val="23"/>
          <w:lang w:val="de-DE"/>
        </w:rPr>
        <w:tab/>
        <w:t>Slack out the cable(s).</w:t>
      </w:r>
    </w:p>
    <w:p w14:paraId="1932D9D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.9.1</w:t>
      </w:r>
      <w:r>
        <w:rPr>
          <w:sz w:val="23"/>
          <w:lang w:val="de-DE"/>
        </w:rPr>
        <w:tab/>
      </w:r>
      <w:r>
        <w:rPr>
          <w:sz w:val="23"/>
          <w:lang w:val="de-DE"/>
        </w:rPr>
        <w:tab/>
      </w:r>
      <w:r>
        <w:rPr>
          <w:sz w:val="23"/>
          <w:lang w:val="de-DE"/>
        </w:rPr>
        <w:tab/>
        <w:t>Check the cable(s).</w:t>
      </w:r>
    </w:p>
    <w:p w14:paraId="4EDB9C3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.9.2</w:t>
      </w:r>
      <w:r>
        <w:rPr>
          <w:sz w:val="23"/>
          <w:lang w:val="de-DE"/>
        </w:rPr>
        <w:tab/>
      </w:r>
      <w:r>
        <w:rPr>
          <w:sz w:val="23"/>
          <w:lang w:val="de-DE"/>
        </w:rPr>
        <w:tab/>
      </w:r>
      <w:r>
        <w:rPr>
          <w:sz w:val="23"/>
          <w:lang w:val="de-DE"/>
        </w:rPr>
        <w:tab/>
        <w:t>Hold on the port / the starboard / both cable(s).</w:t>
      </w:r>
    </w:p>
    <w:p w14:paraId="5A05C48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.10</w:t>
      </w:r>
      <w:r>
        <w:rPr>
          <w:sz w:val="23"/>
          <w:lang w:val="de-DE"/>
        </w:rPr>
        <w:tab/>
      </w:r>
      <w:r>
        <w:rPr>
          <w:sz w:val="23"/>
          <w:lang w:val="de-DE"/>
        </w:rPr>
        <w:tab/>
        <w:t>How is the cable leading?</w:t>
      </w:r>
    </w:p>
    <w:p w14:paraId="2A5125E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.10.1</w:t>
      </w:r>
      <w:r>
        <w:rPr>
          <w:sz w:val="23"/>
          <w:lang w:val="de-DE"/>
        </w:rPr>
        <w:tab/>
      </w:r>
      <w:r>
        <w:rPr>
          <w:sz w:val="23"/>
          <w:lang w:val="de-DE"/>
        </w:rPr>
        <w:tab/>
        <w:t xml:space="preserve">The cable is leading </w:t>
      </w:r>
    </w:p>
    <w:p w14:paraId="0627742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ahead / astern.</w:t>
      </w:r>
    </w:p>
    <w:p w14:paraId="32A0756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to port / to starboard.</w:t>
      </w:r>
    </w:p>
    <w:p w14:paraId="50C3E95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xml:space="preserve">~ round the bow. </w:t>
      </w:r>
    </w:p>
    <w:p w14:paraId="06DADBE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up and down.</w:t>
      </w:r>
    </w:p>
    <w:p w14:paraId="153258E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t>How is the cable growing?</w:t>
      </w:r>
    </w:p>
    <w:p w14:paraId="478A3E2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.11.1</w:t>
      </w:r>
      <w:r>
        <w:rPr>
          <w:sz w:val="23"/>
          <w:lang w:val="de-DE"/>
        </w:rPr>
        <w:tab/>
      </w:r>
      <w:r>
        <w:rPr>
          <w:sz w:val="23"/>
          <w:lang w:val="de-DE"/>
        </w:rPr>
        <w:tab/>
        <w:t>The cable is slack / tight / coming tight.</w:t>
      </w:r>
    </w:p>
    <w:p w14:paraId="1D8072D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.12</w:t>
      </w:r>
      <w:r>
        <w:rPr>
          <w:sz w:val="23"/>
          <w:lang w:val="de-DE"/>
        </w:rPr>
        <w:tab/>
      </w:r>
      <w:r>
        <w:rPr>
          <w:sz w:val="23"/>
          <w:lang w:val="de-DE"/>
        </w:rPr>
        <w:tab/>
        <w:t xml:space="preserve">Is / are the anchor(s) holding. </w:t>
      </w:r>
    </w:p>
    <w:p w14:paraId="63C316F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.12.1</w:t>
      </w:r>
      <w:r>
        <w:rPr>
          <w:sz w:val="23"/>
          <w:lang w:val="de-DE"/>
        </w:rPr>
        <w:tab/>
      </w:r>
      <w:r>
        <w:rPr>
          <w:sz w:val="23"/>
          <w:lang w:val="de-DE"/>
        </w:rPr>
        <w:tab/>
        <w:t>Yes, the anchor(s) is / are holding.</w:t>
      </w:r>
    </w:p>
    <w:p w14:paraId="4E55190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.12.2</w:t>
      </w:r>
      <w:r>
        <w:rPr>
          <w:sz w:val="23"/>
          <w:lang w:val="de-DE"/>
        </w:rPr>
        <w:tab/>
      </w:r>
      <w:r>
        <w:rPr>
          <w:sz w:val="23"/>
          <w:lang w:val="de-DE"/>
        </w:rPr>
        <w:tab/>
        <w:t>No, the anchor(s) is / are not holding.</w:t>
      </w:r>
    </w:p>
    <w:p w14:paraId="31AD57A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.13</w:t>
      </w:r>
      <w:r>
        <w:rPr>
          <w:sz w:val="23"/>
          <w:lang w:val="de-DE"/>
        </w:rPr>
        <w:tab/>
      </w:r>
      <w:r>
        <w:rPr>
          <w:sz w:val="23"/>
          <w:lang w:val="de-DE"/>
        </w:rPr>
        <w:tab/>
        <w:t>Is she brought up?</w:t>
      </w:r>
    </w:p>
    <w:p w14:paraId="6208EAD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.13.1</w:t>
      </w:r>
      <w:r>
        <w:rPr>
          <w:sz w:val="23"/>
          <w:lang w:val="de-DE"/>
        </w:rPr>
        <w:tab/>
      </w:r>
      <w:r>
        <w:rPr>
          <w:sz w:val="23"/>
          <w:lang w:val="de-DE"/>
        </w:rPr>
        <w:tab/>
        <w:t>Yes, she is brought up in position … .</w:t>
      </w:r>
    </w:p>
    <w:p w14:paraId="0B267BB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.13.2</w:t>
      </w:r>
      <w:r>
        <w:rPr>
          <w:sz w:val="23"/>
          <w:lang w:val="de-DE"/>
        </w:rPr>
        <w:tab/>
      </w:r>
      <w:r>
        <w:rPr>
          <w:sz w:val="23"/>
          <w:lang w:val="de-DE"/>
        </w:rPr>
        <w:tab/>
        <w:t>No, she is not brought up (yet).</w:t>
      </w:r>
    </w:p>
    <w:p w14:paraId="5E65297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.14</w:t>
      </w:r>
      <w:r>
        <w:rPr>
          <w:sz w:val="23"/>
          <w:lang w:val="de-DE"/>
        </w:rPr>
        <w:tab/>
      </w:r>
      <w:r>
        <w:rPr>
          <w:sz w:val="23"/>
          <w:lang w:val="de-DE"/>
        </w:rPr>
        <w:tab/>
        <w:t>Switch on the anchor light(s).</w:t>
      </w:r>
    </w:p>
    <w:p w14:paraId="69F4C27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.15</w:t>
      </w:r>
      <w:r>
        <w:rPr>
          <w:sz w:val="23"/>
          <w:lang w:val="de-DE"/>
        </w:rPr>
        <w:tab/>
      </w:r>
      <w:r>
        <w:rPr>
          <w:sz w:val="23"/>
          <w:lang w:val="de-DE"/>
        </w:rPr>
        <w:tab/>
        <w:t xml:space="preserve">Hoist the anchor ball. </w:t>
      </w:r>
    </w:p>
    <w:p w14:paraId="6DD4982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.16</w:t>
      </w:r>
      <w:r>
        <w:rPr>
          <w:sz w:val="23"/>
          <w:lang w:val="de-DE"/>
        </w:rPr>
        <w:tab/>
      </w:r>
      <w:r>
        <w:rPr>
          <w:sz w:val="23"/>
          <w:lang w:val="de-DE"/>
        </w:rPr>
        <w:tab/>
        <w:t>Check the anchor position by bearings / by … .</w:t>
      </w:r>
    </w:p>
    <w:p w14:paraId="0FDE235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.16.1</w:t>
      </w:r>
      <w:r>
        <w:rPr>
          <w:sz w:val="23"/>
          <w:lang w:val="de-DE"/>
        </w:rPr>
        <w:tab/>
      </w:r>
      <w:r>
        <w:rPr>
          <w:sz w:val="23"/>
          <w:lang w:val="de-DE"/>
        </w:rPr>
        <w:tab/>
        <w:t>The anchor position is bearing … degrees,</w:t>
      </w:r>
    </w:p>
    <w:p w14:paraId="57FE1D7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ab/>
      </w:r>
      <w:r>
        <w:rPr>
          <w:sz w:val="23"/>
          <w:lang w:val="de-DE"/>
        </w:rPr>
        <w:tab/>
      </w:r>
      <w:r>
        <w:rPr>
          <w:sz w:val="23"/>
          <w:lang w:val="de-DE"/>
        </w:rPr>
        <w:tab/>
        <w:t xml:space="preserve"> distance … kilometres / nautical miles to … .</w:t>
      </w:r>
    </w:p>
    <w:p w14:paraId="4ABD30C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.16.2</w:t>
      </w:r>
      <w:r>
        <w:rPr>
          <w:sz w:val="23"/>
          <w:lang w:val="de-DE"/>
        </w:rPr>
        <w:tab/>
      </w:r>
      <w:r>
        <w:rPr>
          <w:sz w:val="23"/>
          <w:lang w:val="de-DE"/>
        </w:rPr>
        <w:tab/>
        <w:t>Check the anchor position every … minutes.</w:t>
      </w:r>
    </w:p>
    <w:p w14:paraId="570608C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1D8ABD9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.2</w:t>
      </w:r>
      <w:r>
        <w:rPr>
          <w:sz w:val="23"/>
          <w:lang w:val="de-DE"/>
        </w:rPr>
        <w:tab/>
      </w:r>
      <w:r>
        <w:rPr>
          <w:sz w:val="23"/>
          <w:lang w:val="de-DE"/>
        </w:rPr>
        <w:tab/>
      </w:r>
      <w:r>
        <w:rPr>
          <w:sz w:val="23"/>
          <w:lang w:val="de-DE"/>
        </w:rPr>
        <w:tab/>
      </w:r>
      <w:r>
        <w:rPr>
          <w:b/>
          <w:sz w:val="23"/>
          <w:lang w:val="de-DE"/>
        </w:rPr>
        <w:t>Leaving the anchorage</w:t>
      </w:r>
    </w:p>
    <w:p w14:paraId="6E99004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7EACB89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How much cable is out?</w:t>
      </w:r>
    </w:p>
    <w:p w14:paraId="4332BBE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r>
      <w:r>
        <w:rPr>
          <w:sz w:val="23"/>
          <w:lang w:val="de-DE"/>
        </w:rPr>
        <w:tab/>
        <w:t>… shackle(s) is / are  out.</w:t>
      </w:r>
    </w:p>
    <w:p w14:paraId="0C5F12D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Stand by for heaving up.</w:t>
      </w:r>
    </w:p>
    <w:p w14:paraId="366282F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Put the windlass in gear.</w:t>
      </w:r>
    </w:p>
    <w:p w14:paraId="7C482FA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.3.1</w:t>
      </w:r>
      <w:r>
        <w:rPr>
          <w:sz w:val="23"/>
          <w:lang w:val="de-DE"/>
        </w:rPr>
        <w:tab/>
      </w:r>
      <w:r>
        <w:rPr>
          <w:sz w:val="23"/>
          <w:lang w:val="de-DE"/>
        </w:rPr>
        <w:tab/>
      </w:r>
      <w:r>
        <w:rPr>
          <w:sz w:val="23"/>
          <w:lang w:val="de-DE"/>
        </w:rPr>
        <w:tab/>
        <w:t>The windlass is in gear.</w:t>
      </w:r>
    </w:p>
    <w:p w14:paraId="7858EA4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How is the cable leading?</w:t>
      </w:r>
    </w:p>
    <w:p w14:paraId="062103C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.4.1</w:t>
      </w:r>
      <w:r>
        <w:rPr>
          <w:sz w:val="23"/>
          <w:lang w:val="de-DE"/>
        </w:rPr>
        <w:tab/>
      </w:r>
      <w:r>
        <w:rPr>
          <w:sz w:val="23"/>
          <w:lang w:val="de-DE"/>
        </w:rPr>
        <w:tab/>
      </w:r>
      <w:r>
        <w:rPr>
          <w:sz w:val="23"/>
          <w:lang w:val="de-DE"/>
        </w:rPr>
        <w:tab/>
        <w:t>The cable is leading</w:t>
      </w:r>
    </w:p>
    <w:p w14:paraId="3B9BD77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lastRenderedPageBreak/>
        <w:t>~ ahead / astern.</w:t>
      </w:r>
    </w:p>
    <w:p w14:paraId="64A5E41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to port / to starboard.</w:t>
      </w:r>
    </w:p>
    <w:p w14:paraId="4B2B595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round the bow.</w:t>
      </w:r>
    </w:p>
    <w:p w14:paraId="590F071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xml:space="preserve"> </w:t>
      </w:r>
      <w:r>
        <w:rPr>
          <w:sz w:val="23"/>
          <w:lang w:val="de-DE"/>
        </w:rPr>
        <w:tab/>
        <w:t>~ up and down.</w:t>
      </w:r>
    </w:p>
    <w:p w14:paraId="308EF45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Heave up port / starboard / both cable(s).</w:t>
      </w:r>
    </w:p>
    <w:p w14:paraId="773F726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w:t>
      </w:r>
      <w:r>
        <w:rPr>
          <w:sz w:val="23"/>
          <w:lang w:val="de-DE"/>
        </w:rPr>
        <w:tab/>
      </w:r>
      <w:r>
        <w:rPr>
          <w:sz w:val="23"/>
          <w:lang w:val="de-DE"/>
        </w:rPr>
        <w:tab/>
        <w:t>How much weight is on the cable?</w:t>
      </w:r>
    </w:p>
    <w:p w14:paraId="5815F03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.6.1</w:t>
      </w:r>
      <w:r>
        <w:rPr>
          <w:sz w:val="23"/>
          <w:lang w:val="de-DE"/>
        </w:rPr>
        <w:tab/>
      </w:r>
      <w:r>
        <w:rPr>
          <w:sz w:val="23"/>
          <w:lang w:val="de-DE"/>
        </w:rPr>
        <w:tab/>
      </w:r>
      <w:r>
        <w:rPr>
          <w:sz w:val="23"/>
          <w:lang w:val="de-DE"/>
        </w:rPr>
        <w:tab/>
        <w:t>Much / too much weight is on the cable.</w:t>
      </w:r>
    </w:p>
    <w:p w14:paraId="5CACD9A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.6.2</w:t>
      </w:r>
      <w:r>
        <w:rPr>
          <w:sz w:val="23"/>
          <w:lang w:val="de-DE"/>
        </w:rPr>
        <w:tab/>
      </w:r>
      <w:r>
        <w:rPr>
          <w:sz w:val="23"/>
          <w:lang w:val="de-DE"/>
        </w:rPr>
        <w:tab/>
      </w:r>
      <w:r>
        <w:rPr>
          <w:sz w:val="23"/>
          <w:lang w:val="de-DE"/>
        </w:rPr>
        <w:tab/>
        <w:t>No weight is on the cable.</w:t>
      </w:r>
    </w:p>
    <w:p w14:paraId="6E27931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w:t>
      </w:r>
      <w:r>
        <w:rPr>
          <w:sz w:val="23"/>
          <w:lang w:val="de-DE"/>
        </w:rPr>
        <w:tab/>
      </w:r>
      <w:r>
        <w:rPr>
          <w:sz w:val="23"/>
          <w:lang w:val="de-DE"/>
        </w:rPr>
        <w:tab/>
        <w:t>Stop heaving.</w:t>
      </w:r>
    </w:p>
    <w:p w14:paraId="7F41EF7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.8</w:t>
      </w:r>
      <w:r>
        <w:rPr>
          <w:sz w:val="23"/>
          <w:lang w:val="de-DE"/>
        </w:rPr>
        <w:tab/>
      </w:r>
      <w:r>
        <w:rPr>
          <w:sz w:val="23"/>
          <w:lang w:val="de-DE"/>
        </w:rPr>
        <w:tab/>
        <w:t>How many shackles are left (to come in)?</w:t>
      </w:r>
    </w:p>
    <w:p w14:paraId="1F8D28B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.8.1</w:t>
      </w:r>
      <w:r>
        <w:rPr>
          <w:sz w:val="23"/>
          <w:lang w:val="de-DE"/>
        </w:rPr>
        <w:tab/>
      </w:r>
      <w:r>
        <w:rPr>
          <w:sz w:val="23"/>
          <w:lang w:val="de-DE"/>
        </w:rPr>
        <w:tab/>
      </w:r>
      <w:r>
        <w:rPr>
          <w:sz w:val="23"/>
          <w:lang w:val="de-DE"/>
        </w:rPr>
        <w:tab/>
        <w:t>... shackles are left (to come in).</w:t>
      </w:r>
    </w:p>
    <w:p w14:paraId="055F9EA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.9</w:t>
      </w:r>
      <w:r>
        <w:rPr>
          <w:sz w:val="23"/>
          <w:lang w:val="de-DE"/>
        </w:rPr>
        <w:tab/>
      </w:r>
      <w:r>
        <w:rPr>
          <w:sz w:val="23"/>
          <w:lang w:val="de-DE"/>
        </w:rPr>
        <w:tab/>
        <w:t>Attention! Turn in cable(s).</w:t>
      </w:r>
    </w:p>
    <w:p w14:paraId="4056C3B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.10</w:t>
      </w:r>
      <w:r>
        <w:rPr>
          <w:sz w:val="23"/>
          <w:lang w:val="de-DE"/>
        </w:rPr>
        <w:tab/>
      </w:r>
      <w:r>
        <w:rPr>
          <w:sz w:val="23"/>
          <w:lang w:val="de-DE"/>
        </w:rPr>
        <w:tab/>
      </w:r>
      <w:commentRangeStart w:id="1330"/>
      <w:r>
        <w:rPr>
          <w:sz w:val="23"/>
          <w:lang w:val="de-DE"/>
        </w:rPr>
        <w:t>The anchor(s) is / are aweigh.</w:t>
      </w:r>
      <w:commentRangeEnd w:id="1330"/>
      <w:r w:rsidR="006E55F4">
        <w:rPr>
          <w:rStyle w:val="CommentReference"/>
        </w:rPr>
        <w:commentReference w:id="1330"/>
      </w:r>
    </w:p>
    <w:p w14:paraId="5B9F02C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.10.1</w:t>
      </w:r>
      <w:r>
        <w:rPr>
          <w:sz w:val="23"/>
          <w:lang w:val="de-DE"/>
        </w:rPr>
        <w:tab/>
      </w:r>
      <w:r>
        <w:rPr>
          <w:sz w:val="23"/>
          <w:lang w:val="de-DE"/>
        </w:rPr>
        <w:tab/>
        <w:t>The cables are clear.</w:t>
      </w:r>
    </w:p>
    <w:p w14:paraId="7E3B123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r>
      <w:commentRangeStart w:id="1331"/>
      <w:r>
        <w:rPr>
          <w:sz w:val="23"/>
          <w:lang w:val="de-DE"/>
        </w:rPr>
        <w:t xml:space="preserve">The anchor(s) is / are  </w:t>
      </w:r>
      <w:commentRangeEnd w:id="1331"/>
      <w:r w:rsidR="001B3F0F">
        <w:rPr>
          <w:rStyle w:val="CommentReference"/>
        </w:rPr>
        <w:commentReference w:id="1331"/>
      </w:r>
      <w:r>
        <w:rPr>
          <w:sz w:val="23"/>
          <w:lang w:val="de-DE"/>
        </w:rPr>
        <w:t>clear of the water / home / foul / secured.</w:t>
      </w:r>
    </w:p>
    <w:p w14:paraId="3B37AEF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623FF67F" w14:textId="57BDA2F5"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lang w:val="de-DE"/>
        </w:rPr>
        <w:t>A2/3.6</w:t>
      </w:r>
      <w:r>
        <w:rPr>
          <w:b/>
          <w:sz w:val="23"/>
          <w:lang w:val="de-DE"/>
        </w:rPr>
        <w:tab/>
      </w:r>
      <w:r>
        <w:rPr>
          <w:b/>
          <w:sz w:val="23"/>
          <w:lang w:val="de-DE"/>
        </w:rPr>
        <w:tab/>
        <w:t xml:space="preserve">Tug </w:t>
      </w:r>
      <w:ins w:id="1332" w:author="Heidi Clevett" w:date="2024-03-14T11:29:00Z">
        <w:r w:rsidR="008E6B22">
          <w:rPr>
            <w:b/>
            <w:sz w:val="23"/>
            <w:lang w:val="de-DE"/>
          </w:rPr>
          <w:t>Se</w:t>
        </w:r>
      </w:ins>
      <w:ins w:id="1333" w:author="Heidi Clevett" w:date="2024-03-14T11:30:00Z">
        <w:r w:rsidR="008E6B22">
          <w:rPr>
            <w:b/>
            <w:sz w:val="23"/>
            <w:lang w:val="de-DE"/>
          </w:rPr>
          <w:t>rvices</w:t>
        </w:r>
      </w:ins>
      <w:del w:id="1334" w:author="Heidi Clevett" w:date="2024-03-14T11:29:00Z">
        <w:r w:rsidDel="008E6B22">
          <w:rPr>
            <w:b/>
            <w:sz w:val="23"/>
            <w:lang w:val="de-DE"/>
          </w:rPr>
          <w:delText>assistance</w:delText>
        </w:r>
      </w:del>
    </w:p>
    <w:p w14:paraId="4AE04BE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ins w:id="1335" w:author="Heidi Clevett" w:date="2024-03-14T11:35:00Z"/>
          <w:sz w:val="23"/>
          <w:lang w:val="de-DE"/>
        </w:rPr>
      </w:pPr>
    </w:p>
    <w:p w14:paraId="7F0D4555" w14:textId="4AFCA6BB" w:rsidR="006462AB" w:rsidRDefault="006462AB">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ins w:id="1336" w:author="Heidi Clevett" w:date="2024-03-14T11:36:00Z"/>
          <w:b/>
          <w:bCs/>
          <w:sz w:val="23"/>
          <w:lang w:val="de-DE"/>
        </w:rPr>
      </w:pPr>
      <w:ins w:id="1337" w:author="Heidi Clevett" w:date="2024-03-14T11:36:00Z">
        <w:r w:rsidRPr="006462AB">
          <w:rPr>
            <w:b/>
            <w:bCs/>
            <w:sz w:val="23"/>
            <w:lang w:val="de-DE"/>
            <w:rPrChange w:id="1338" w:author="Heidi Clevett" w:date="2024-03-14T11:36:00Z">
              <w:rPr>
                <w:sz w:val="23"/>
                <w:lang w:val="de-DE"/>
              </w:rPr>
            </w:rPrChange>
          </w:rPr>
          <w:t>Tug Request</w:t>
        </w:r>
      </w:ins>
    </w:p>
    <w:p w14:paraId="04177543" w14:textId="77777777" w:rsidR="00920EFF" w:rsidRPr="006462AB" w:rsidRDefault="00920EFF">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b/>
          <w:bCs/>
          <w:sz w:val="23"/>
          <w:lang w:val="de-DE"/>
          <w:rPrChange w:id="1339" w:author="Heidi Clevett" w:date="2024-03-14T11:36:00Z">
            <w:rPr>
              <w:sz w:val="23"/>
              <w:lang w:val="de-DE"/>
            </w:rPr>
          </w:rPrChange>
        </w:rPr>
      </w:pPr>
    </w:p>
    <w:p w14:paraId="49DBB7BB" w14:textId="47FAF7BA" w:rsidR="007A6A0D" w:rsidRDefault="007A6A0D" w:rsidP="007A6A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340" w:author="Heidi Clevett" w:date="2024-03-14T11:26:00Z"/>
          <w:sz w:val="23"/>
        </w:rPr>
      </w:pPr>
      <w:ins w:id="1341" w:author="Heidi Clevett" w:date="2024-03-14T11:26:00Z">
        <w:r>
          <w:rPr>
            <w:sz w:val="23"/>
          </w:rPr>
          <w:tab/>
        </w:r>
        <w:r>
          <w:rPr>
            <w:sz w:val="23"/>
          </w:rPr>
          <w:tab/>
          <w:t>.1</w:t>
        </w:r>
        <w:r>
          <w:rPr>
            <w:sz w:val="23"/>
          </w:rPr>
          <w:tab/>
        </w:r>
        <w:r>
          <w:rPr>
            <w:sz w:val="23"/>
          </w:rPr>
          <w:tab/>
          <w:t>How many tugs do you require?</w:t>
        </w:r>
      </w:ins>
    </w:p>
    <w:p w14:paraId="0D244ECA" w14:textId="02046D2D" w:rsidR="007A6A0D" w:rsidRDefault="007A6A0D" w:rsidP="007A6A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342" w:author="Heidi Clevett" w:date="2024-03-14T11:32:00Z"/>
          <w:sz w:val="23"/>
        </w:rPr>
      </w:pPr>
      <w:ins w:id="1343" w:author="Heidi Clevett" w:date="2024-03-14T11:26:00Z">
        <w:r>
          <w:rPr>
            <w:sz w:val="23"/>
          </w:rPr>
          <w:tab/>
        </w:r>
        <w:r>
          <w:rPr>
            <w:sz w:val="23"/>
          </w:rPr>
          <w:tab/>
          <w:t>.1.1</w:t>
        </w:r>
        <w:r>
          <w:rPr>
            <w:sz w:val="23"/>
          </w:rPr>
          <w:tab/>
        </w:r>
        <w:r>
          <w:rPr>
            <w:sz w:val="23"/>
          </w:rPr>
          <w:tab/>
        </w:r>
        <w:r>
          <w:rPr>
            <w:sz w:val="23"/>
          </w:rPr>
          <w:tab/>
          <w:t>I require ... tug(s).</w:t>
        </w:r>
      </w:ins>
    </w:p>
    <w:p w14:paraId="3041B98E" w14:textId="77777777" w:rsidR="00BD586D" w:rsidRDefault="00BD586D" w:rsidP="00BD586D">
      <w:pPr>
        <w:rPr>
          <w:ins w:id="1344" w:author="Heidi Clevett" w:date="2024-03-14T11:32:00Z"/>
          <w:sz w:val="23"/>
        </w:rPr>
      </w:pPr>
      <w:ins w:id="1345" w:author="Heidi Clevett" w:date="2024-03-14T11:32:00Z">
        <w:r>
          <w:rPr>
            <w:sz w:val="23"/>
          </w:rPr>
          <w:tab/>
          <w:t>.2</w:t>
        </w:r>
        <w:r>
          <w:rPr>
            <w:sz w:val="23"/>
          </w:rPr>
          <w:tab/>
          <w:t>How many tugs must I take?</w:t>
        </w:r>
      </w:ins>
    </w:p>
    <w:p w14:paraId="44EF444B" w14:textId="3C285511" w:rsidR="007A6A0D" w:rsidRDefault="007A6A0D" w:rsidP="007A6A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346" w:author="Heidi Clevett" w:date="2024-03-14T11:26:00Z"/>
          <w:sz w:val="23"/>
        </w:rPr>
      </w:pPr>
      <w:ins w:id="1347" w:author="Heidi Clevett" w:date="2024-03-14T11:26:00Z">
        <w:r>
          <w:rPr>
            <w:sz w:val="23"/>
          </w:rPr>
          <w:tab/>
        </w:r>
        <w:r>
          <w:rPr>
            <w:sz w:val="23"/>
          </w:rPr>
          <w:tab/>
          <w:t>.2</w:t>
        </w:r>
        <w:r>
          <w:rPr>
            <w:sz w:val="23"/>
          </w:rPr>
          <w:tab/>
        </w:r>
        <w:r>
          <w:rPr>
            <w:sz w:val="23"/>
          </w:rPr>
          <w:tab/>
          <w:t>You must take</w:t>
        </w:r>
      </w:ins>
    </w:p>
    <w:p w14:paraId="2A1BD1D5" w14:textId="451D1CF1" w:rsidR="007A6A0D" w:rsidRDefault="007A6A0D" w:rsidP="007A6A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348" w:author="Heidi Clevett" w:date="2024-03-14T11:26:00Z"/>
          <w:sz w:val="23"/>
        </w:rPr>
      </w:pPr>
      <w:ins w:id="1349" w:author="Heidi Clevett" w:date="2024-03-14T11:26:00Z">
        <w:r>
          <w:rPr>
            <w:sz w:val="23"/>
          </w:rPr>
          <w:tab/>
        </w:r>
        <w:r>
          <w:rPr>
            <w:sz w:val="23"/>
          </w:rPr>
          <w:tab/>
        </w:r>
        <w:r>
          <w:rPr>
            <w:sz w:val="23"/>
          </w:rPr>
          <w:tab/>
        </w:r>
        <w:r>
          <w:rPr>
            <w:sz w:val="23"/>
          </w:rPr>
          <w:tab/>
        </w:r>
        <w:r>
          <w:rPr>
            <w:sz w:val="23"/>
          </w:rPr>
          <w:tab/>
        </w:r>
        <w:r>
          <w:rPr>
            <w:sz w:val="23"/>
          </w:rPr>
          <w:t>~ ... tug(s) according to port regulations.</w:t>
        </w:r>
      </w:ins>
    </w:p>
    <w:p w14:paraId="084D9107" w14:textId="21DC2B16" w:rsidR="007A6A0D" w:rsidRDefault="007A6A0D" w:rsidP="007A6A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350" w:author="Heidi Clevett" w:date="2024-03-14T11:30:00Z"/>
          <w:sz w:val="23"/>
        </w:rPr>
      </w:pPr>
      <w:ins w:id="1351" w:author="Heidi Clevett" w:date="2024-03-14T11:26:00Z">
        <w:r>
          <w:rPr>
            <w:sz w:val="23"/>
          </w:rPr>
          <w:tab/>
        </w:r>
        <w:r>
          <w:rPr>
            <w:sz w:val="23"/>
          </w:rPr>
          <w:tab/>
        </w:r>
        <w:r>
          <w:rPr>
            <w:sz w:val="23"/>
          </w:rPr>
          <w:tab/>
        </w:r>
        <w:r>
          <w:rPr>
            <w:sz w:val="23"/>
          </w:rPr>
          <w:tab/>
        </w:r>
        <w:r>
          <w:rPr>
            <w:sz w:val="23"/>
          </w:rPr>
          <w:tab/>
        </w:r>
        <w:r>
          <w:rPr>
            <w:sz w:val="23"/>
          </w:rPr>
          <w:t>~ ... tug(s) fore and ... tug(s) aft.</w:t>
        </w:r>
      </w:ins>
    </w:p>
    <w:p w14:paraId="63FAB6A6" w14:textId="77777777" w:rsidR="00447DCA" w:rsidRDefault="00447DCA" w:rsidP="00447DCA">
      <w:pPr>
        <w:rPr>
          <w:ins w:id="1352" w:author="Heidi Clevett" w:date="2024-03-14T11:31:00Z"/>
          <w:sz w:val="23"/>
        </w:rPr>
      </w:pPr>
      <w:ins w:id="1353" w:author="Heidi Clevett" w:date="2024-03-14T11:31:00Z">
        <w:r>
          <w:rPr>
            <w:sz w:val="23"/>
          </w:rPr>
          <w:tab/>
          <w:t>.4</w:t>
        </w:r>
        <w:r>
          <w:rPr>
            <w:sz w:val="23"/>
          </w:rPr>
          <w:tab/>
          <w:t>In what position will the tug(s) meet me?</w:t>
        </w:r>
      </w:ins>
    </w:p>
    <w:p w14:paraId="22C1794F" w14:textId="6EC290EE" w:rsidR="007A6A0D" w:rsidRDefault="007A6A0D" w:rsidP="007A6A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354" w:author="Heidi Clevett" w:date="2024-03-14T11:26:00Z"/>
          <w:sz w:val="23"/>
        </w:rPr>
      </w:pPr>
      <w:ins w:id="1355" w:author="Heidi Clevett" w:date="2024-03-14T11:26:00Z">
        <w:r>
          <w:rPr>
            <w:sz w:val="23"/>
          </w:rPr>
          <w:tab/>
        </w:r>
        <w:r>
          <w:rPr>
            <w:sz w:val="23"/>
          </w:rPr>
          <w:tab/>
        </w:r>
        <w:r>
          <w:rPr>
            <w:sz w:val="23"/>
          </w:rPr>
          <w:t>.3</w:t>
        </w:r>
        <w:r>
          <w:rPr>
            <w:sz w:val="23"/>
          </w:rPr>
          <w:tab/>
        </w:r>
        <w:r>
          <w:rPr>
            <w:sz w:val="23"/>
          </w:rPr>
          <w:tab/>
          <w:t>Wait for the tug(s) in position ... .</w:t>
        </w:r>
      </w:ins>
    </w:p>
    <w:p w14:paraId="73579547" w14:textId="5FA943C7" w:rsidR="007A6A0D" w:rsidRDefault="007A6A0D" w:rsidP="007A6A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356" w:author="Heidi Clevett" w:date="2024-03-14T11:26:00Z"/>
          <w:sz w:val="23"/>
        </w:rPr>
      </w:pPr>
      <w:ins w:id="1357" w:author="Heidi Clevett" w:date="2024-03-14T11:26:00Z">
        <w:r>
          <w:rPr>
            <w:sz w:val="23"/>
          </w:rPr>
          <w:tab/>
        </w:r>
        <w:r>
          <w:rPr>
            <w:sz w:val="23"/>
          </w:rPr>
          <w:tab/>
          <w:t>.4</w:t>
        </w:r>
        <w:r>
          <w:rPr>
            <w:sz w:val="23"/>
          </w:rPr>
          <w:tab/>
        </w:r>
        <w:r>
          <w:rPr>
            <w:sz w:val="23"/>
          </w:rPr>
          <w:tab/>
          <w:t>The tugs will meet you in position ... at ... UTC.</w:t>
        </w:r>
      </w:ins>
    </w:p>
    <w:p w14:paraId="0206ACDF" w14:textId="25165FDB" w:rsidR="007A6A0D" w:rsidRDefault="007A6A0D" w:rsidP="007A6A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358" w:author="Heidi Clevett" w:date="2024-03-14T11:30:00Z"/>
          <w:sz w:val="23"/>
        </w:rPr>
      </w:pPr>
      <w:ins w:id="1359" w:author="Heidi Clevett" w:date="2024-03-14T11:26:00Z">
        <w:r>
          <w:rPr>
            <w:sz w:val="23"/>
          </w:rPr>
          <w:tab/>
        </w:r>
        <w:r>
          <w:rPr>
            <w:sz w:val="23"/>
          </w:rPr>
          <w:tab/>
          <w:t>.6</w:t>
        </w:r>
        <w:r>
          <w:rPr>
            <w:sz w:val="23"/>
          </w:rPr>
          <w:tab/>
        </w:r>
        <w:r>
          <w:rPr>
            <w:sz w:val="23"/>
          </w:rPr>
          <w:tab/>
          <w:t>Tug services have been suspended until ...</w:t>
        </w:r>
        <w:r>
          <w:rPr>
            <w:i/>
            <w:sz w:val="23"/>
          </w:rPr>
          <w:t>(date and time)</w:t>
        </w:r>
        <w:r>
          <w:rPr>
            <w:sz w:val="23"/>
          </w:rPr>
          <w:t xml:space="preserve"> /  resumed on...</w:t>
        </w:r>
        <w:r>
          <w:rPr>
            <w:i/>
            <w:sz w:val="23"/>
          </w:rPr>
          <w:t>(date and time)</w:t>
        </w:r>
        <w:r>
          <w:rPr>
            <w:sz w:val="23"/>
          </w:rPr>
          <w:t>.</w:t>
        </w:r>
      </w:ins>
    </w:p>
    <w:p w14:paraId="480B1BFB" w14:textId="77777777" w:rsidR="008E6B22" w:rsidRDefault="008E6B22" w:rsidP="008E6B22">
      <w:pPr>
        <w:keepNext/>
        <w:keepLines/>
        <w:rPr>
          <w:ins w:id="1360" w:author="Heidi Clevett" w:date="2024-03-14T11:30:00Z"/>
          <w:sz w:val="23"/>
        </w:rPr>
      </w:pPr>
      <w:ins w:id="1361" w:author="Heidi Clevett" w:date="2024-03-14T11:30:00Z">
        <w:r>
          <w:rPr>
            <w:sz w:val="23"/>
          </w:rPr>
          <w:tab/>
          <w:t>.5</w:t>
        </w:r>
        <w:r>
          <w:rPr>
            <w:sz w:val="23"/>
          </w:rPr>
          <w:tab/>
          <w:t>Must I use the towing  lines of my vessel?</w:t>
        </w:r>
      </w:ins>
    </w:p>
    <w:p w14:paraId="6D3D4892" w14:textId="77777777" w:rsidR="008E6B22" w:rsidRDefault="008E6B22" w:rsidP="008E6B22">
      <w:pPr>
        <w:keepNext/>
        <w:keepLines/>
        <w:rPr>
          <w:ins w:id="1362" w:author="Heidi Clevett" w:date="2024-03-14T11:30:00Z"/>
          <w:sz w:val="23"/>
        </w:rPr>
      </w:pPr>
      <w:ins w:id="1363" w:author="Heidi Clevett" w:date="2024-03-14T11:30:00Z">
        <w:r>
          <w:rPr>
            <w:sz w:val="23"/>
          </w:rPr>
          <w:tab/>
          <w:t>.5.1</w:t>
        </w:r>
        <w:r>
          <w:rPr>
            <w:sz w:val="23"/>
          </w:rPr>
          <w:tab/>
        </w:r>
        <w:r>
          <w:rPr>
            <w:sz w:val="23"/>
          </w:rPr>
          <w:tab/>
          <w:t>Yes, you must use the towing lines.</w:t>
        </w:r>
      </w:ins>
    </w:p>
    <w:p w14:paraId="6315ECEB" w14:textId="77777777" w:rsidR="008E6B22" w:rsidRDefault="008E6B22" w:rsidP="008E6B22">
      <w:pPr>
        <w:keepNext/>
        <w:keepLines/>
        <w:rPr>
          <w:ins w:id="1364" w:author="Heidi Clevett" w:date="2024-03-14T11:30:00Z"/>
          <w:sz w:val="23"/>
        </w:rPr>
      </w:pPr>
      <w:ins w:id="1365" w:author="Heidi Clevett" w:date="2024-03-14T11:30:00Z">
        <w:r>
          <w:rPr>
            <w:sz w:val="23"/>
          </w:rPr>
          <w:tab/>
          <w:t>.5.2</w:t>
        </w:r>
        <w:r>
          <w:rPr>
            <w:sz w:val="23"/>
          </w:rPr>
          <w:tab/>
        </w:r>
        <w:r>
          <w:rPr>
            <w:sz w:val="23"/>
          </w:rPr>
          <w:tab/>
          <w:t xml:space="preserve">No, you must use the towing  lines of the tug.   </w:t>
        </w:r>
      </w:ins>
    </w:p>
    <w:p w14:paraId="1EC88081" w14:textId="77777777" w:rsidR="008E6B22" w:rsidRDefault="008E6B22" w:rsidP="007A6A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366" w:author="Heidi Clevett" w:date="2024-03-14T11:36:00Z"/>
          <w:sz w:val="23"/>
        </w:rPr>
      </w:pPr>
    </w:p>
    <w:p w14:paraId="2FA4321D" w14:textId="46464347" w:rsidR="006462AB" w:rsidRDefault="006462AB" w:rsidP="007A6A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367" w:author="Heidi Clevett" w:date="2024-03-14T11:36:00Z"/>
          <w:b/>
          <w:bCs/>
          <w:sz w:val="23"/>
        </w:rPr>
      </w:pPr>
      <w:ins w:id="1368" w:author="Heidi Clevett" w:date="2024-03-14T11:36:00Z">
        <w:r w:rsidRPr="006462AB">
          <w:rPr>
            <w:b/>
            <w:bCs/>
            <w:sz w:val="23"/>
            <w:rPrChange w:id="1369" w:author="Heidi Clevett" w:date="2024-03-14T11:36:00Z">
              <w:rPr>
                <w:sz w:val="23"/>
              </w:rPr>
            </w:rPrChange>
          </w:rPr>
          <w:t xml:space="preserve">Tug Assistance </w:t>
        </w:r>
      </w:ins>
    </w:p>
    <w:p w14:paraId="1310D446" w14:textId="77777777" w:rsidR="00920EFF" w:rsidRPr="006462AB" w:rsidRDefault="00920EFF" w:rsidP="007A6A0D">
      <w:pPr>
        <w:tabs>
          <w:tab w:val="left" w:pos="1"/>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s>
        <w:rPr>
          <w:ins w:id="1370" w:author="Heidi Clevett" w:date="2024-03-14T11:26:00Z"/>
          <w:b/>
          <w:bCs/>
          <w:sz w:val="23"/>
          <w:rPrChange w:id="1371" w:author="Heidi Clevett" w:date="2024-03-14T11:36:00Z">
            <w:rPr>
              <w:ins w:id="1372" w:author="Heidi Clevett" w:date="2024-03-14T11:26:00Z"/>
              <w:sz w:val="23"/>
            </w:rPr>
          </w:rPrChange>
        </w:rPr>
      </w:pPr>
    </w:p>
    <w:p w14:paraId="19CC36EF" w14:textId="3FCCBC73"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We will take ... tug(s).</w:t>
      </w:r>
    </w:p>
    <w:p w14:paraId="4A641EC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The tug(s) will pull / push.</w:t>
      </w:r>
    </w:p>
    <w:p w14:paraId="7DFD9BB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We use the towing line(s) of  your  vessel.</w:t>
      </w:r>
    </w:p>
    <w:p w14:paraId="054BE37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.3.1</w:t>
      </w:r>
      <w:r>
        <w:rPr>
          <w:sz w:val="23"/>
          <w:lang w:val="de-DE"/>
        </w:rPr>
        <w:tab/>
      </w:r>
      <w:r>
        <w:rPr>
          <w:sz w:val="23"/>
          <w:lang w:val="de-DE"/>
        </w:rPr>
        <w:tab/>
      </w:r>
      <w:r>
        <w:rPr>
          <w:sz w:val="23"/>
          <w:lang w:val="de-DE"/>
        </w:rPr>
        <w:tab/>
        <w:t>We use the towing line(s) of the tug(s).</w:t>
      </w:r>
    </w:p>
    <w:p w14:paraId="4B6255B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Stand by for making fast the tug(s).</w:t>
      </w:r>
    </w:p>
    <w:p w14:paraId="167F7FF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Use the centre lead / panama lead.</w:t>
      </w:r>
    </w:p>
    <w:p w14:paraId="345CCD7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.5.1</w:t>
      </w:r>
      <w:r>
        <w:rPr>
          <w:sz w:val="23"/>
          <w:lang w:val="de-DE"/>
        </w:rPr>
        <w:tab/>
      </w:r>
      <w:r>
        <w:rPr>
          <w:sz w:val="23"/>
          <w:lang w:val="de-DE"/>
        </w:rPr>
        <w:tab/>
      </w:r>
      <w:r>
        <w:rPr>
          <w:sz w:val="23"/>
          <w:lang w:val="de-DE"/>
        </w:rPr>
        <w:tab/>
        <w:t xml:space="preserve">Use the fairlead </w:t>
      </w:r>
    </w:p>
    <w:p w14:paraId="67434AE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2160"/>
        <w:rPr>
          <w:sz w:val="23"/>
          <w:lang w:val="de-DE"/>
        </w:rPr>
      </w:pPr>
      <w:r>
        <w:rPr>
          <w:sz w:val="23"/>
          <w:lang w:val="de-DE"/>
        </w:rPr>
        <w:t>~ on port side / starboard side.</w:t>
      </w:r>
    </w:p>
    <w:p w14:paraId="1B9DB01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2160"/>
        <w:rPr>
          <w:sz w:val="23"/>
          <w:lang w:val="de-DE"/>
        </w:rPr>
      </w:pPr>
      <w:r>
        <w:rPr>
          <w:sz w:val="23"/>
          <w:lang w:val="de-DE"/>
        </w:rPr>
        <w:t>~ amidships.</w:t>
      </w:r>
    </w:p>
    <w:p w14:paraId="0B78A42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2160"/>
        <w:rPr>
          <w:sz w:val="23"/>
          <w:lang w:val="de-DE"/>
        </w:rPr>
      </w:pPr>
      <w:r>
        <w:rPr>
          <w:sz w:val="23"/>
          <w:lang w:val="de-DE"/>
        </w:rPr>
        <w:t>~ on port bow / starboard bow.</w:t>
      </w:r>
    </w:p>
    <w:p w14:paraId="2E3EC23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2160"/>
        <w:rPr>
          <w:sz w:val="23"/>
          <w:lang w:val="de-DE"/>
        </w:rPr>
      </w:pPr>
      <w:r>
        <w:rPr>
          <w:sz w:val="23"/>
          <w:lang w:val="de-DE"/>
        </w:rPr>
        <w:t>~ on port / starboard quarter.</w:t>
      </w:r>
    </w:p>
    <w:p w14:paraId="38AE75F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w:t>
      </w:r>
      <w:r>
        <w:rPr>
          <w:sz w:val="23"/>
          <w:lang w:val="de-DE"/>
        </w:rPr>
        <w:tab/>
      </w:r>
      <w:r>
        <w:rPr>
          <w:sz w:val="23"/>
          <w:lang w:val="de-DE"/>
        </w:rPr>
        <w:tab/>
        <w:t>Send heaving line(s) to the tug(s).</w:t>
      </w:r>
    </w:p>
    <w:p w14:paraId="17F0CD2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w:t>
      </w:r>
      <w:r>
        <w:rPr>
          <w:sz w:val="23"/>
          <w:lang w:val="de-DE"/>
        </w:rPr>
        <w:tab/>
      </w:r>
      <w:r>
        <w:rPr>
          <w:sz w:val="23"/>
          <w:lang w:val="de-DE"/>
        </w:rPr>
        <w:tab/>
        <w:t>Send two towing line(s) to the tug(s).</w:t>
      </w:r>
    </w:p>
    <w:p w14:paraId="0BFB99D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.8</w:t>
      </w:r>
      <w:r>
        <w:rPr>
          <w:sz w:val="23"/>
          <w:lang w:val="de-DE"/>
        </w:rPr>
        <w:tab/>
      </w:r>
      <w:r>
        <w:rPr>
          <w:sz w:val="23"/>
          <w:lang w:val="de-DE"/>
        </w:rPr>
        <w:tab/>
        <w:t xml:space="preserve">Lower  towing line(s) </w:t>
      </w:r>
    </w:p>
    <w:p w14:paraId="4E491E2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to the tug(s).</w:t>
      </w:r>
    </w:p>
    <w:p w14:paraId="66158FB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 metre(s) from the water.</w:t>
      </w:r>
    </w:p>
    <w:p w14:paraId="6437FE8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.9</w:t>
      </w:r>
      <w:r>
        <w:rPr>
          <w:sz w:val="23"/>
          <w:lang w:val="de-DE"/>
        </w:rPr>
        <w:tab/>
      </w:r>
      <w:r>
        <w:rPr>
          <w:sz w:val="23"/>
          <w:lang w:val="de-DE"/>
        </w:rPr>
        <w:tab/>
        <w:t>Slack away towing line(s).</w:t>
      </w:r>
    </w:p>
    <w:p w14:paraId="532C7C1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.10</w:t>
      </w:r>
      <w:r>
        <w:rPr>
          <w:sz w:val="23"/>
          <w:lang w:val="de-DE"/>
        </w:rPr>
        <w:tab/>
      </w:r>
      <w:r>
        <w:rPr>
          <w:sz w:val="23"/>
          <w:lang w:val="de-DE"/>
        </w:rPr>
        <w:tab/>
        <w:t>Make fast the tug(s).</w:t>
      </w:r>
    </w:p>
    <w:p w14:paraId="6CA0C87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lastRenderedPageBreak/>
        <w:t>.10.1</w:t>
      </w:r>
      <w:r>
        <w:rPr>
          <w:sz w:val="23"/>
          <w:lang w:val="de-DE"/>
        </w:rPr>
        <w:tab/>
      </w:r>
      <w:r>
        <w:rPr>
          <w:sz w:val="23"/>
          <w:lang w:val="de-DE"/>
        </w:rPr>
        <w:tab/>
        <w:t>Make fast the tug(s)</w:t>
      </w:r>
    </w:p>
    <w:p w14:paraId="6F37FFE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forward / aft.</w:t>
      </w:r>
    </w:p>
    <w:p w14:paraId="52605BD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on port bow / starboard bow.</w:t>
      </w:r>
    </w:p>
    <w:p w14:paraId="55B01FB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on  port quarter / starboard quarter.</w:t>
      </w:r>
    </w:p>
    <w:p w14:paraId="60BEB7A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t>Make fast the forward / aft tug(s) alongside on  port side / starboard side.</w:t>
      </w:r>
    </w:p>
    <w:p w14:paraId="0F9876A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.12</w:t>
      </w:r>
      <w:r>
        <w:rPr>
          <w:sz w:val="23"/>
          <w:lang w:val="de-DE"/>
        </w:rPr>
        <w:tab/>
      </w:r>
      <w:r>
        <w:rPr>
          <w:sz w:val="23"/>
          <w:lang w:val="de-DE"/>
        </w:rPr>
        <w:tab/>
        <w:t>Make fast ... tug(s) on each bow / quarter.</w:t>
      </w:r>
    </w:p>
    <w:p w14:paraId="670BED1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.13</w:t>
      </w:r>
      <w:r>
        <w:rPr>
          <w:sz w:val="23"/>
          <w:lang w:val="de-DE"/>
        </w:rPr>
        <w:tab/>
      </w:r>
      <w:r>
        <w:rPr>
          <w:sz w:val="23"/>
          <w:lang w:val="de-DE"/>
        </w:rPr>
        <w:tab/>
        <w:t>Put the eyes of the towing line(s) on bitts.</w:t>
      </w:r>
    </w:p>
    <w:p w14:paraId="4F931C5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.14</w:t>
      </w:r>
      <w:r>
        <w:rPr>
          <w:sz w:val="23"/>
          <w:lang w:val="de-DE"/>
        </w:rPr>
        <w:tab/>
      </w:r>
      <w:r>
        <w:rPr>
          <w:sz w:val="23"/>
          <w:lang w:val="de-DE"/>
        </w:rPr>
        <w:tab/>
        <w:t>The tug(s) is / are fast (on ... ).</w:t>
      </w:r>
    </w:p>
    <w:p w14:paraId="59B3FE8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.15</w:t>
      </w:r>
      <w:r>
        <w:rPr>
          <w:sz w:val="23"/>
          <w:lang w:val="de-DE"/>
        </w:rPr>
        <w:tab/>
      </w:r>
      <w:r>
        <w:rPr>
          <w:sz w:val="23"/>
          <w:lang w:val="de-DE"/>
        </w:rPr>
        <w:tab/>
        <w:t>Keep clear of  towing line(s).</w:t>
      </w:r>
    </w:p>
    <w:p w14:paraId="6938DD6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.16</w:t>
      </w:r>
      <w:r>
        <w:rPr>
          <w:sz w:val="23"/>
          <w:lang w:val="de-DE"/>
        </w:rPr>
        <w:tab/>
      </w:r>
      <w:r>
        <w:rPr>
          <w:sz w:val="23"/>
          <w:lang w:val="de-DE"/>
        </w:rPr>
        <w:tab/>
        <w:t>Stand by for letting go the tug(s).</w:t>
      </w:r>
    </w:p>
    <w:p w14:paraId="4592C07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.17</w:t>
      </w:r>
      <w:r>
        <w:rPr>
          <w:sz w:val="23"/>
          <w:lang w:val="de-DE"/>
        </w:rPr>
        <w:tab/>
      </w:r>
      <w:r>
        <w:rPr>
          <w:sz w:val="23"/>
          <w:lang w:val="de-DE"/>
        </w:rPr>
        <w:tab/>
        <w:t>Let go the tug(s).</w:t>
      </w:r>
    </w:p>
    <w:p w14:paraId="29EF4FD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.18</w:t>
      </w:r>
      <w:r>
        <w:rPr>
          <w:sz w:val="23"/>
          <w:lang w:val="de-DE"/>
        </w:rPr>
        <w:tab/>
      </w:r>
      <w:r>
        <w:rPr>
          <w:sz w:val="23"/>
          <w:lang w:val="de-DE"/>
        </w:rPr>
        <w:tab/>
        <w:t>Towing line(s) is/are broken.</w:t>
      </w:r>
    </w:p>
    <w:p w14:paraId="5CD7533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4BA0F3FF" w14:textId="77777777" w:rsidR="000A7CDE" w:rsidRDefault="000A7CDE">
      <w:pPr>
        <w:pStyle w:val="Heading5"/>
        <w:tabs>
          <w:tab w:val="left" w:pos="0"/>
          <w:tab w:val="left" w:pos="360"/>
          <w:tab w:val="left" w:pos="720"/>
          <w:tab w:val="left" w:pos="1080"/>
          <w:tab w:val="left" w:pos="1800"/>
          <w:tab w:val="left" w:pos="2520"/>
          <w:tab w:val="left" w:pos="3240"/>
          <w:tab w:val="left" w:pos="3600"/>
          <w:tab w:val="left" w:pos="3960"/>
          <w:tab w:val="left" w:pos="4284"/>
          <w:tab w:val="left" w:pos="5040"/>
          <w:tab w:val="left" w:pos="5760"/>
          <w:tab w:val="left" w:pos="6480"/>
          <w:tab w:val="left" w:pos="7200"/>
          <w:tab w:val="left" w:pos="7920"/>
          <w:tab w:val="left" w:pos="8640"/>
        </w:tabs>
        <w:jc w:val="both"/>
        <w:rPr>
          <w:lang w:val="de-DE"/>
        </w:rPr>
      </w:pPr>
      <w:r>
        <w:rPr>
          <w:lang w:val="de-DE"/>
        </w:rPr>
        <w:br w:type="page"/>
      </w:r>
      <w:r>
        <w:rPr>
          <w:lang w:val="de-DE"/>
        </w:rPr>
        <w:lastRenderedPageBreak/>
        <w:t>A2/3.7</w:t>
      </w:r>
      <w:r>
        <w:rPr>
          <w:lang w:val="de-DE"/>
        </w:rPr>
        <w:tab/>
      </w:r>
      <w:r>
        <w:rPr>
          <w:lang w:val="de-DE"/>
        </w:rPr>
        <w:tab/>
      </w:r>
      <w:r>
        <w:rPr>
          <w:lang w:val="de-DE"/>
        </w:rPr>
        <w:tab/>
        <w:t>Berthing and unberthing</w:t>
      </w:r>
    </w:p>
    <w:p w14:paraId="78BD573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12C9156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.1</w:t>
      </w:r>
      <w:r>
        <w:rPr>
          <w:sz w:val="23"/>
          <w:lang w:val="de-DE"/>
        </w:rPr>
        <w:tab/>
      </w:r>
      <w:r>
        <w:rPr>
          <w:b/>
          <w:sz w:val="23"/>
          <w:lang w:val="de-DE"/>
        </w:rPr>
        <w:tab/>
      </w:r>
      <w:r>
        <w:rPr>
          <w:b/>
          <w:sz w:val="23"/>
          <w:lang w:val="de-DE"/>
        </w:rPr>
        <w:tab/>
        <w:t>General</w:t>
      </w:r>
    </w:p>
    <w:p w14:paraId="4746101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65E3303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Is/are the propeller(s) clear?</w:t>
      </w:r>
    </w:p>
    <w:p w14:paraId="57BEB31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r>
      <w:r>
        <w:rPr>
          <w:sz w:val="23"/>
          <w:lang w:val="de-DE"/>
        </w:rPr>
        <w:tab/>
        <w:t>Yes, the propeller(s)  is/are clear.</w:t>
      </w:r>
    </w:p>
    <w:p w14:paraId="49E9106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.1.2</w:t>
      </w:r>
      <w:r>
        <w:rPr>
          <w:sz w:val="23"/>
          <w:lang w:val="de-DE"/>
        </w:rPr>
        <w:tab/>
      </w:r>
      <w:r>
        <w:rPr>
          <w:sz w:val="23"/>
          <w:lang w:val="de-DE"/>
        </w:rPr>
        <w:tab/>
      </w:r>
      <w:r>
        <w:rPr>
          <w:sz w:val="23"/>
          <w:lang w:val="de-DE"/>
        </w:rPr>
        <w:tab/>
        <w:t>No, the propeller(s)  is/are not clear.</w:t>
      </w:r>
    </w:p>
    <w:p w14:paraId="0D284A1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.1.3</w:t>
      </w:r>
      <w:r>
        <w:rPr>
          <w:sz w:val="23"/>
          <w:lang w:val="de-DE"/>
        </w:rPr>
        <w:tab/>
      </w:r>
      <w:r>
        <w:rPr>
          <w:sz w:val="23"/>
          <w:lang w:val="de-DE"/>
        </w:rPr>
        <w:tab/>
      </w:r>
      <w:r>
        <w:rPr>
          <w:sz w:val="23"/>
          <w:lang w:val="de-DE"/>
        </w:rPr>
        <w:tab/>
        <w:t>Keep the propeller(s)  clear.</w:t>
      </w:r>
    </w:p>
    <w:p w14:paraId="5DAE3C8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t xml:space="preserve"> </w:t>
      </w:r>
      <w:r>
        <w:rPr>
          <w:sz w:val="23"/>
          <w:lang w:val="de-DE"/>
        </w:rPr>
        <w:tab/>
        <w:t>Are fenders on the berth?</w:t>
      </w:r>
    </w:p>
    <w:p w14:paraId="0055C6E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.2.1</w:t>
      </w:r>
      <w:r>
        <w:rPr>
          <w:sz w:val="23"/>
          <w:lang w:val="de-DE"/>
        </w:rPr>
        <w:tab/>
      </w:r>
      <w:r>
        <w:rPr>
          <w:sz w:val="23"/>
          <w:lang w:val="de-DE"/>
        </w:rPr>
        <w:tab/>
      </w:r>
      <w:r>
        <w:rPr>
          <w:sz w:val="23"/>
          <w:lang w:val="de-DE"/>
        </w:rPr>
        <w:tab/>
        <w:t>Yes, fenders are on the berth.</w:t>
      </w:r>
    </w:p>
    <w:p w14:paraId="75BCC2B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.2.2</w:t>
      </w:r>
      <w:r>
        <w:rPr>
          <w:sz w:val="23"/>
          <w:lang w:val="de-DE"/>
        </w:rPr>
        <w:tab/>
      </w:r>
      <w:r>
        <w:rPr>
          <w:sz w:val="23"/>
          <w:lang w:val="de-DE"/>
        </w:rPr>
        <w:tab/>
      </w:r>
      <w:r>
        <w:rPr>
          <w:sz w:val="23"/>
          <w:lang w:val="de-DE"/>
        </w:rPr>
        <w:tab/>
        <w:t>No, fenders are not on the berth.</w:t>
      </w:r>
    </w:p>
    <w:p w14:paraId="6587D4A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Have fenders ready fore and aft.</w:t>
      </w:r>
    </w:p>
    <w:p w14:paraId="26F60CF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485C5B1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.2</w:t>
      </w:r>
      <w:r>
        <w:rPr>
          <w:sz w:val="23"/>
          <w:lang w:val="de-DE"/>
        </w:rPr>
        <w:tab/>
      </w:r>
      <w:r>
        <w:rPr>
          <w:b/>
          <w:sz w:val="23"/>
          <w:lang w:val="de-DE"/>
        </w:rPr>
        <w:tab/>
      </w:r>
      <w:r>
        <w:rPr>
          <w:b/>
          <w:sz w:val="23"/>
          <w:lang w:val="de-DE"/>
        </w:rPr>
        <w:tab/>
        <w:t>Berthing</w:t>
      </w:r>
    </w:p>
    <w:p w14:paraId="1A1E4DE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179F6FA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We will berth port side / starboard side alongside.</w:t>
      </w:r>
    </w:p>
    <w:p w14:paraId="5A8A761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 xml:space="preserve">We will moor </w:t>
      </w:r>
    </w:p>
    <w:p w14:paraId="0CE11AD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to buoy(s) (ahead and astern).</w:t>
      </w:r>
    </w:p>
    <w:p w14:paraId="32CF4C5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alongside.</w:t>
      </w:r>
    </w:p>
    <w:p w14:paraId="55B0CC8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to dolphins.</w:t>
      </w:r>
    </w:p>
    <w:p w14:paraId="7AA3E50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 xml:space="preserve">Send out </w:t>
      </w:r>
    </w:p>
    <w:p w14:paraId="7C9568D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the head / stern / breast lines.</w:t>
      </w:r>
    </w:p>
    <w:p w14:paraId="0AE529A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the ... spring(s) forward / aft.</w:t>
      </w:r>
    </w:p>
    <w:p w14:paraId="147AA74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Do you have tension winches?</w:t>
      </w:r>
    </w:p>
    <w:p w14:paraId="40704BE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.4.1</w:t>
      </w:r>
      <w:r>
        <w:rPr>
          <w:sz w:val="23"/>
          <w:lang w:val="de-DE"/>
        </w:rPr>
        <w:tab/>
      </w:r>
      <w:r>
        <w:rPr>
          <w:sz w:val="23"/>
          <w:lang w:val="de-DE"/>
        </w:rPr>
        <w:tab/>
      </w:r>
      <w:r>
        <w:rPr>
          <w:sz w:val="23"/>
          <w:lang w:val="de-DE"/>
        </w:rPr>
        <w:tab/>
        <w:t>Yes, we have tension winches (forward and aft).</w:t>
      </w:r>
    </w:p>
    <w:p w14:paraId="2F1D839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 xml:space="preserve"> 4.2</w:t>
      </w:r>
      <w:r>
        <w:rPr>
          <w:sz w:val="23"/>
          <w:lang w:val="de-DE"/>
        </w:rPr>
        <w:tab/>
      </w:r>
      <w:r>
        <w:rPr>
          <w:sz w:val="23"/>
          <w:lang w:val="de-DE"/>
        </w:rPr>
        <w:tab/>
      </w:r>
      <w:r>
        <w:rPr>
          <w:sz w:val="23"/>
          <w:lang w:val="de-DE"/>
        </w:rPr>
        <w:tab/>
        <w:t>No, we do not have tension winches.</w:t>
      </w:r>
    </w:p>
    <w:p w14:paraId="1A4EE09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Have the heaving lines ready forward and aft.</w:t>
      </w:r>
    </w:p>
    <w:p w14:paraId="5F0A264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 xml:space="preserve"> 6 </w:t>
      </w:r>
      <w:r>
        <w:rPr>
          <w:sz w:val="23"/>
          <w:lang w:val="de-DE"/>
        </w:rPr>
        <w:tab/>
      </w:r>
      <w:r>
        <w:rPr>
          <w:sz w:val="23"/>
          <w:lang w:val="de-DE"/>
        </w:rPr>
        <w:tab/>
        <w:t>Send the heaving / head / stern / breast line(s) ashore.</w:t>
      </w:r>
    </w:p>
    <w:p w14:paraId="236AE7C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 xml:space="preserve">.7 </w:t>
      </w:r>
      <w:r>
        <w:rPr>
          <w:sz w:val="23"/>
          <w:lang w:val="de-DE"/>
        </w:rPr>
        <w:tab/>
      </w:r>
      <w:r>
        <w:rPr>
          <w:sz w:val="23"/>
          <w:lang w:val="de-DE"/>
        </w:rPr>
        <w:tab/>
        <w:t>The linesmen will use shackles / lashings for securing the mooring.</w:t>
      </w:r>
    </w:p>
    <w:p w14:paraId="5749A3E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.8</w:t>
      </w:r>
      <w:r>
        <w:rPr>
          <w:sz w:val="23"/>
          <w:lang w:val="de-DE"/>
        </w:rPr>
        <w:tab/>
      </w:r>
      <w:r>
        <w:rPr>
          <w:sz w:val="23"/>
          <w:lang w:val="de-DE"/>
        </w:rPr>
        <w:tab/>
        <w:t xml:space="preserve">Use </w:t>
      </w:r>
    </w:p>
    <w:p w14:paraId="3F2228D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the centre lead / panama lead .</w:t>
      </w:r>
    </w:p>
    <w:p w14:paraId="1C84A77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the bow lead.</w:t>
      </w:r>
    </w:p>
    <w:p w14:paraId="2819CD1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the port quarter / starboard  quarter lead.</w:t>
      </w:r>
    </w:p>
    <w:p w14:paraId="00DD8FB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.9</w:t>
      </w:r>
      <w:r>
        <w:rPr>
          <w:sz w:val="23"/>
          <w:lang w:val="de-DE"/>
        </w:rPr>
        <w:tab/>
      </w:r>
      <w:r>
        <w:rPr>
          <w:sz w:val="23"/>
          <w:lang w:val="de-DE"/>
        </w:rPr>
        <w:tab/>
        <w:t>Heave on the ... line(s) / ... spring(s)..</w:t>
      </w:r>
    </w:p>
    <w:p w14:paraId="4EDE7D2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.10</w:t>
      </w:r>
      <w:r>
        <w:rPr>
          <w:sz w:val="23"/>
          <w:lang w:val="de-DE"/>
        </w:rPr>
        <w:tab/>
      </w:r>
      <w:r>
        <w:rPr>
          <w:sz w:val="23"/>
          <w:lang w:val="de-DE"/>
        </w:rPr>
        <w:tab/>
        <w:t>Pick up the slack on the ... line(s) / ... spring(s)..</w:t>
      </w:r>
    </w:p>
    <w:p w14:paraId="4874F53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t>Heave away.</w:t>
      </w:r>
    </w:p>
    <w:p w14:paraId="49EF804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.11.1</w:t>
      </w:r>
      <w:r>
        <w:rPr>
          <w:sz w:val="23"/>
          <w:lang w:val="de-DE"/>
        </w:rPr>
        <w:tab/>
      </w:r>
      <w:r>
        <w:rPr>
          <w:sz w:val="23"/>
          <w:lang w:val="de-DE"/>
        </w:rPr>
        <w:tab/>
        <w:t>Stop heaving.</w:t>
      </w:r>
    </w:p>
    <w:p w14:paraId="0418894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.12</w:t>
      </w:r>
      <w:r>
        <w:rPr>
          <w:sz w:val="23"/>
          <w:lang w:val="de-DE"/>
        </w:rPr>
        <w:tab/>
      </w:r>
      <w:r>
        <w:rPr>
          <w:sz w:val="23"/>
          <w:lang w:val="de-DE"/>
        </w:rPr>
        <w:tab/>
        <w:t>Slack away / check the ... line(s) / ... spring(s)..</w:t>
      </w:r>
    </w:p>
    <w:p w14:paraId="3C56EA5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.13</w:t>
      </w:r>
      <w:r>
        <w:rPr>
          <w:sz w:val="23"/>
          <w:lang w:val="de-DE"/>
        </w:rPr>
        <w:tab/>
      </w:r>
      <w:r>
        <w:rPr>
          <w:sz w:val="23"/>
          <w:lang w:val="de-DE"/>
        </w:rPr>
        <w:tab/>
        <w:t>Hold on the ... line(s) / ... spring(s).</w:t>
      </w:r>
    </w:p>
    <w:p w14:paraId="6D69EAD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.14</w:t>
      </w:r>
      <w:r>
        <w:rPr>
          <w:sz w:val="23"/>
          <w:lang w:val="de-DE"/>
        </w:rPr>
        <w:tab/>
      </w:r>
      <w:r>
        <w:rPr>
          <w:sz w:val="23"/>
          <w:lang w:val="de-DE"/>
        </w:rPr>
        <w:tab/>
        <w:t>Heave in easy.</w:t>
      </w:r>
    </w:p>
    <w:p w14:paraId="136434D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.14.1</w:t>
      </w:r>
      <w:r>
        <w:rPr>
          <w:sz w:val="23"/>
          <w:lang w:val="de-DE"/>
        </w:rPr>
        <w:tab/>
      </w:r>
      <w:r>
        <w:rPr>
          <w:sz w:val="23"/>
          <w:lang w:val="de-DE"/>
        </w:rPr>
        <w:tab/>
        <w:t>Heave alongside.</w:t>
      </w:r>
    </w:p>
    <w:p w14:paraId="064D09F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.15</w:t>
      </w:r>
      <w:r>
        <w:rPr>
          <w:sz w:val="23"/>
          <w:lang w:val="de-DE"/>
        </w:rPr>
        <w:tab/>
      </w:r>
      <w:r>
        <w:rPr>
          <w:sz w:val="23"/>
          <w:lang w:val="de-DE"/>
        </w:rPr>
        <w:tab/>
        <w:t>Keep the ... line(s) / ... spring(s) tight.</w:t>
      </w:r>
    </w:p>
    <w:p w14:paraId="5484BA2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.16</w:t>
      </w:r>
      <w:r>
        <w:rPr>
          <w:sz w:val="23"/>
          <w:lang w:val="de-DE"/>
        </w:rPr>
        <w:tab/>
      </w:r>
      <w:r>
        <w:rPr>
          <w:sz w:val="23"/>
          <w:lang w:val="de-DE"/>
        </w:rPr>
        <w:tab/>
        <w:t>Report the forward / aft distance to ... .</w:t>
      </w:r>
    </w:p>
    <w:p w14:paraId="02E6271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.16.1</w:t>
      </w:r>
      <w:r>
        <w:rPr>
          <w:sz w:val="23"/>
          <w:lang w:val="de-DE"/>
        </w:rPr>
        <w:tab/>
      </w:r>
      <w:r>
        <w:rPr>
          <w:sz w:val="23"/>
          <w:lang w:val="de-DE"/>
        </w:rPr>
        <w:tab/>
        <w:t>The forward / aft distance to ... ... is metres.</w:t>
      </w:r>
    </w:p>
    <w:p w14:paraId="5276445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.17</w:t>
      </w:r>
      <w:r>
        <w:rPr>
          <w:sz w:val="23"/>
          <w:lang w:val="de-DE"/>
        </w:rPr>
        <w:tab/>
      </w:r>
      <w:r>
        <w:rPr>
          <w:sz w:val="23"/>
          <w:lang w:val="de-DE"/>
        </w:rPr>
        <w:tab/>
        <w:t>We have to move ... metres ahead / astern.</w:t>
      </w:r>
    </w:p>
    <w:p w14:paraId="1E27C2A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.18</w:t>
      </w:r>
      <w:r>
        <w:rPr>
          <w:sz w:val="23"/>
          <w:lang w:val="de-DE"/>
        </w:rPr>
        <w:tab/>
      </w:r>
      <w:r>
        <w:rPr>
          <w:sz w:val="23"/>
          <w:lang w:val="de-DE"/>
        </w:rPr>
        <w:tab/>
        <w:t>We are in position.</w:t>
      </w:r>
    </w:p>
    <w:p w14:paraId="7663485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.19</w:t>
      </w:r>
      <w:r>
        <w:rPr>
          <w:sz w:val="23"/>
          <w:lang w:val="de-DE"/>
        </w:rPr>
        <w:tab/>
      </w:r>
      <w:r>
        <w:rPr>
          <w:sz w:val="23"/>
          <w:lang w:val="de-DE"/>
        </w:rPr>
        <w:tab/>
        <w:t>Make fast fore and aft.</w:t>
      </w:r>
    </w:p>
    <w:p w14:paraId="59DC5E3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.20</w:t>
      </w:r>
      <w:r>
        <w:rPr>
          <w:sz w:val="23"/>
          <w:lang w:val="de-DE"/>
        </w:rPr>
        <w:tab/>
      </w:r>
      <w:r>
        <w:rPr>
          <w:sz w:val="23"/>
          <w:lang w:val="de-DE"/>
        </w:rPr>
        <w:tab/>
        <w:t>Finished with manoeuvring stations.</w:t>
      </w:r>
    </w:p>
    <w:p w14:paraId="76167D6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57D5BF1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.3</w:t>
      </w:r>
      <w:r>
        <w:rPr>
          <w:sz w:val="23"/>
          <w:lang w:val="de-DE"/>
        </w:rPr>
        <w:tab/>
      </w:r>
      <w:r>
        <w:rPr>
          <w:sz w:val="23"/>
          <w:lang w:val="de-DE"/>
        </w:rPr>
        <w:tab/>
      </w:r>
      <w:r>
        <w:rPr>
          <w:sz w:val="23"/>
          <w:lang w:val="de-DE"/>
        </w:rPr>
        <w:tab/>
      </w:r>
      <w:r>
        <w:rPr>
          <w:b/>
          <w:sz w:val="23"/>
          <w:lang w:val="de-DE"/>
        </w:rPr>
        <w:t>Unberthing</w:t>
      </w:r>
    </w:p>
    <w:p w14:paraId="3E0FE9A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0384B7B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Stand by engine(s).</w:t>
      </w:r>
    </w:p>
    <w:p w14:paraId="1589AD5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Are you ready to get underway?</w:t>
      </w:r>
    </w:p>
    <w:p w14:paraId="5DCBE11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.2.1</w:t>
      </w:r>
      <w:r>
        <w:rPr>
          <w:sz w:val="23"/>
          <w:lang w:val="de-DE"/>
        </w:rPr>
        <w:tab/>
      </w:r>
      <w:r>
        <w:rPr>
          <w:sz w:val="23"/>
          <w:lang w:val="de-DE"/>
        </w:rPr>
        <w:tab/>
      </w:r>
      <w:r>
        <w:rPr>
          <w:sz w:val="23"/>
          <w:lang w:val="de-DE"/>
        </w:rPr>
        <w:tab/>
        <w:t>Yes, we are ready (to get underway).</w:t>
      </w:r>
    </w:p>
    <w:p w14:paraId="7186D3D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lastRenderedPageBreak/>
        <w:t>.2.2</w:t>
      </w:r>
      <w:r>
        <w:rPr>
          <w:sz w:val="23"/>
          <w:lang w:val="de-DE"/>
        </w:rPr>
        <w:tab/>
      </w:r>
      <w:r>
        <w:rPr>
          <w:sz w:val="23"/>
          <w:lang w:val="de-DE"/>
        </w:rPr>
        <w:tab/>
      </w:r>
      <w:r>
        <w:rPr>
          <w:sz w:val="23"/>
          <w:lang w:val="de-DE"/>
        </w:rPr>
        <w:tab/>
        <w:t>No, we are not ready (yet) ( to get underway).</w:t>
      </w:r>
    </w:p>
    <w:p w14:paraId="5C79F0E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.2.3</w:t>
      </w:r>
      <w:r>
        <w:rPr>
          <w:sz w:val="23"/>
          <w:lang w:val="de-DE"/>
        </w:rPr>
        <w:tab/>
      </w:r>
      <w:r>
        <w:rPr>
          <w:sz w:val="23"/>
          <w:lang w:val="de-DE"/>
        </w:rPr>
        <w:tab/>
      </w:r>
      <w:r>
        <w:rPr>
          <w:sz w:val="23"/>
          <w:lang w:val="de-DE"/>
        </w:rPr>
        <w:tab/>
        <w:t>We will be ready to get underway in ... minutes.</w:t>
      </w:r>
    </w:p>
    <w:p w14:paraId="4D1C2D2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Stand by for letting go.</w:t>
      </w:r>
    </w:p>
    <w:p w14:paraId="4CFC28F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Single up the ... lines and  ... springs fore and aft.</w:t>
      </w:r>
    </w:p>
    <w:p w14:paraId="00BBC39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Slack away / hold on / heave on the</w:t>
      </w:r>
    </w:p>
    <w:p w14:paraId="3E4ABB5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head / stern line.</w:t>
      </w:r>
    </w:p>
    <w:p w14:paraId="5400CEE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breast line.</w:t>
      </w:r>
    </w:p>
    <w:p w14:paraId="3E0DFC8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fore / aft spring.</w:t>
      </w:r>
    </w:p>
    <w:p w14:paraId="399DE95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w:t>
      </w:r>
      <w:r>
        <w:rPr>
          <w:sz w:val="23"/>
          <w:lang w:val="de-DE"/>
        </w:rPr>
        <w:tab/>
      </w:r>
      <w:r>
        <w:rPr>
          <w:sz w:val="23"/>
          <w:lang w:val="de-DE"/>
        </w:rPr>
        <w:tab/>
        <w:t xml:space="preserve">Let go </w:t>
      </w:r>
    </w:p>
    <w:p w14:paraId="7A0D72B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the head / stern line.</w:t>
      </w:r>
    </w:p>
    <w:p w14:paraId="70F6B49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the breast line.</w:t>
      </w:r>
    </w:p>
    <w:p w14:paraId="437AE41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the fore / aft spring</w:t>
      </w:r>
      <w:r>
        <w:rPr>
          <w:sz w:val="23"/>
          <w:lang w:val="de-DE"/>
        </w:rPr>
        <w:tab/>
      </w:r>
      <w:r>
        <w:rPr>
          <w:sz w:val="23"/>
          <w:lang w:val="de-DE"/>
        </w:rPr>
        <w:tab/>
      </w:r>
    </w:p>
    <w:p w14:paraId="5C8D1B1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all (forward / aft).</w:t>
      </w:r>
    </w:p>
    <w:p w14:paraId="2C5578A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w:t>
      </w:r>
      <w:r>
        <w:rPr>
          <w:sz w:val="23"/>
          <w:lang w:val="de-DE"/>
        </w:rPr>
        <w:tab/>
      </w:r>
      <w:r>
        <w:rPr>
          <w:sz w:val="23"/>
          <w:lang w:val="de-DE"/>
        </w:rPr>
        <w:tab/>
        <w:t>Let go the towing line(s).</w:t>
      </w:r>
    </w:p>
    <w:p w14:paraId="66019D9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.8</w:t>
      </w:r>
      <w:r>
        <w:rPr>
          <w:sz w:val="23"/>
          <w:lang w:val="de-DE"/>
        </w:rPr>
        <w:tab/>
      </w:r>
      <w:r>
        <w:rPr>
          <w:sz w:val="23"/>
          <w:lang w:val="de-DE"/>
        </w:rPr>
        <w:tab/>
        <w:t>Stand by  bow anchor(s).</w:t>
      </w:r>
    </w:p>
    <w:p w14:paraId="67069EC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.9</w:t>
      </w:r>
      <w:r>
        <w:rPr>
          <w:sz w:val="23"/>
          <w:lang w:val="de-DE"/>
        </w:rPr>
        <w:tab/>
      </w:r>
      <w:r>
        <w:rPr>
          <w:sz w:val="23"/>
          <w:lang w:val="de-DE"/>
        </w:rPr>
        <w:tab/>
        <w:t>Finished with manoeuvring stations.</w:t>
      </w:r>
    </w:p>
    <w:p w14:paraId="0406806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p>
    <w:p w14:paraId="0879B5A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p>
    <w:p w14:paraId="403AC2A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294950B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pPr>
    </w:p>
    <w:p w14:paraId="7CAB299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u w:val="single"/>
          <w:lang w:val="de-DE"/>
        </w:rPr>
        <w:br w:type="page"/>
      </w:r>
      <w:r>
        <w:rPr>
          <w:b/>
          <w:sz w:val="23"/>
          <w:lang w:val="de-DE"/>
        </w:rPr>
        <w:lastRenderedPageBreak/>
        <w:t>IMO STANDARD  MARINE  COMMUNICATION  PHRASES:  PART B</w:t>
      </w:r>
    </w:p>
    <w:p w14:paraId="4D686CC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3A21511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Part B covers further on-board standard safety-related phrases which, supplementary  to Part A, may  assist mariners in meeting other basic on-board communication requirements and may be regarded useful for maritime English instruction.</w:t>
      </w:r>
    </w:p>
    <w:p w14:paraId="2B3036B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73B105F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lang w:val="de-DE"/>
        </w:rPr>
        <w:t>B</w:t>
      </w:r>
      <w:r>
        <w:rPr>
          <w:b/>
          <w:sz w:val="23"/>
          <w:lang w:val="de-DE"/>
        </w:rPr>
        <w:tab/>
      </w:r>
      <w:r>
        <w:rPr>
          <w:b/>
          <w:sz w:val="23"/>
          <w:lang w:val="de-DE"/>
        </w:rPr>
        <w:tab/>
      </w:r>
      <w:r>
        <w:rPr>
          <w:b/>
          <w:sz w:val="23"/>
          <w:lang w:val="de-DE"/>
        </w:rPr>
        <w:tab/>
        <w:t>ON-BOARD COMMUNICATION PHRASES</w:t>
      </w:r>
      <w:r>
        <w:rPr>
          <w:sz w:val="23"/>
          <w:lang w:val="de-DE"/>
        </w:rPr>
        <w:t xml:space="preserve"> </w:t>
      </w:r>
    </w:p>
    <w:p w14:paraId="693FBB7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b/>
          <w:sz w:val="23"/>
          <w:lang w:val="de-DE"/>
        </w:rPr>
      </w:pPr>
    </w:p>
    <w:p w14:paraId="4D08788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b/>
          <w:sz w:val="23"/>
          <w:lang w:val="de-DE"/>
        </w:rPr>
      </w:pPr>
      <w:r>
        <w:rPr>
          <w:b/>
          <w:sz w:val="23"/>
          <w:lang w:val="de-DE"/>
        </w:rPr>
        <w:t>B1</w:t>
      </w:r>
      <w:r>
        <w:rPr>
          <w:b/>
          <w:sz w:val="23"/>
          <w:lang w:val="de-DE"/>
        </w:rPr>
        <w:tab/>
      </w:r>
      <w:r>
        <w:rPr>
          <w:b/>
          <w:sz w:val="23"/>
          <w:lang w:val="de-DE"/>
        </w:rPr>
        <w:tab/>
      </w:r>
      <w:r>
        <w:rPr>
          <w:b/>
          <w:sz w:val="23"/>
          <w:lang w:val="de-DE"/>
        </w:rPr>
        <w:tab/>
        <w:t>Operative ship handling</w:t>
      </w:r>
    </w:p>
    <w:p w14:paraId="5905F11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b/>
          <w:sz w:val="23"/>
          <w:lang w:val="de-DE"/>
        </w:rPr>
      </w:pPr>
    </w:p>
    <w:p w14:paraId="53FF1C2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b/>
          <w:sz w:val="23"/>
          <w:lang w:val="de-DE"/>
        </w:rPr>
      </w:pPr>
      <w:r>
        <w:rPr>
          <w:b/>
          <w:sz w:val="23"/>
          <w:lang w:val="de-DE"/>
        </w:rPr>
        <w:t>B1/1</w:t>
      </w:r>
      <w:r>
        <w:rPr>
          <w:b/>
          <w:sz w:val="23"/>
          <w:lang w:val="de-DE"/>
        </w:rPr>
        <w:tab/>
      </w:r>
      <w:r>
        <w:rPr>
          <w:b/>
          <w:sz w:val="23"/>
          <w:lang w:val="de-DE"/>
        </w:rPr>
        <w:tab/>
        <w:t>Handing over the watch</w:t>
      </w:r>
    </w:p>
    <w:p w14:paraId="7CE8F13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b/>
          <w:sz w:val="23"/>
          <w:lang w:val="de-DE"/>
        </w:rPr>
      </w:pPr>
    </w:p>
    <w:p w14:paraId="0F7AC96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b/>
          <w:sz w:val="23"/>
          <w:lang w:val="de-DE"/>
        </w:rPr>
      </w:pPr>
      <w:r>
        <w:rPr>
          <w:b/>
          <w:sz w:val="23"/>
          <w:lang w:val="de-DE"/>
        </w:rPr>
        <w:t>B1/1.1</w:t>
      </w:r>
      <w:r>
        <w:rPr>
          <w:b/>
          <w:sz w:val="23"/>
          <w:lang w:val="de-DE"/>
        </w:rPr>
        <w:tab/>
      </w:r>
      <w:r>
        <w:rPr>
          <w:b/>
          <w:sz w:val="23"/>
          <w:lang w:val="de-DE"/>
        </w:rPr>
        <w:tab/>
        <w:t>Briefing on position, movement and draft</w:t>
      </w:r>
    </w:p>
    <w:p w14:paraId="748C9EE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51B9BA4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080"/>
        <w:rPr>
          <w:sz w:val="23"/>
          <w:lang w:val="de-DE"/>
        </w:rPr>
      </w:pPr>
      <w:r>
        <w:rPr>
          <w:sz w:val="23"/>
          <w:lang w:val="de-DE"/>
        </w:rPr>
        <w:t>The officer of the watch should brief the relieving officer on the following:</w:t>
      </w:r>
    </w:p>
    <w:p w14:paraId="5D2BD0B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74F1F82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.1</w:t>
      </w:r>
      <w:r>
        <w:rPr>
          <w:sz w:val="23"/>
          <w:lang w:val="de-DE"/>
        </w:rPr>
        <w:tab/>
      </w:r>
      <w:r>
        <w:rPr>
          <w:sz w:val="23"/>
          <w:lang w:val="de-DE"/>
        </w:rPr>
        <w:tab/>
      </w:r>
      <w:r>
        <w:rPr>
          <w:sz w:val="23"/>
          <w:lang w:val="de-DE"/>
        </w:rPr>
        <w:tab/>
      </w:r>
      <w:r>
        <w:rPr>
          <w:b/>
          <w:sz w:val="23"/>
          <w:lang w:val="de-DE"/>
        </w:rPr>
        <w:t>Position</w:t>
      </w:r>
    </w:p>
    <w:p w14:paraId="01C9F8E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3C5EEF8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The present position is</w:t>
      </w:r>
    </w:p>
    <w:p w14:paraId="211771E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latitude ..., longitude ... .</w:t>
      </w:r>
    </w:p>
    <w:p w14:paraId="1B785D7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bearing ... degrees, distance ... cables / nautical miles from/to.....</w:t>
      </w:r>
    </w:p>
    <w:p w14:paraId="73A675D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buoy ...</w:t>
      </w:r>
      <w:r>
        <w:rPr>
          <w:i/>
          <w:sz w:val="23"/>
          <w:lang w:val="de-DE"/>
        </w:rPr>
        <w:t>(charted name)</w:t>
      </w:r>
      <w:r>
        <w:rPr>
          <w:sz w:val="23"/>
          <w:lang w:val="de-DE"/>
        </w:rPr>
        <w:t>.</w:t>
      </w:r>
    </w:p>
    <w:p w14:paraId="5402E01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between ... and... .</w:t>
      </w:r>
    </w:p>
    <w:p w14:paraId="0D5BB44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way point / reporting point ... .</w:t>
      </w:r>
    </w:p>
    <w:p w14:paraId="12203DD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 .</w:t>
      </w:r>
    </w:p>
    <w:p w14:paraId="79F2565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The next waypoint / reporting point is ... .</w:t>
      </w:r>
    </w:p>
    <w:p w14:paraId="60E67E7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ETA at ... is ... UTC.</w:t>
      </w:r>
    </w:p>
    <w:p w14:paraId="058EDD6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We are passing / we passed buoy ...</w:t>
      </w:r>
      <w:r>
        <w:rPr>
          <w:i/>
          <w:sz w:val="23"/>
          <w:lang w:val="de-DE"/>
        </w:rPr>
        <w:t>(charted name)</w:t>
      </w:r>
      <w:r>
        <w:rPr>
          <w:sz w:val="23"/>
          <w:lang w:val="de-DE"/>
        </w:rPr>
        <w:t xml:space="preserve"> on port side / starboard side.</w:t>
      </w:r>
    </w:p>
    <w:p w14:paraId="54CF513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We are approaching buoy ...</w:t>
      </w:r>
      <w:r>
        <w:rPr>
          <w:i/>
          <w:sz w:val="23"/>
          <w:lang w:val="de-DE"/>
        </w:rPr>
        <w:t>(charted name)</w:t>
      </w:r>
      <w:r>
        <w:rPr>
          <w:sz w:val="23"/>
          <w:lang w:val="de-DE"/>
        </w:rPr>
        <w:t xml:space="preserve"> on port side / starboard side.</w:t>
      </w:r>
    </w:p>
    <w:p w14:paraId="306A89D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w:t>
      </w:r>
      <w:r>
        <w:rPr>
          <w:sz w:val="23"/>
          <w:lang w:val="de-DE"/>
        </w:rPr>
        <w:tab/>
      </w:r>
      <w:r>
        <w:rPr>
          <w:sz w:val="23"/>
          <w:lang w:val="de-DE"/>
        </w:rPr>
        <w:tab/>
        <w:t>Buoy ...</w:t>
      </w:r>
      <w:r>
        <w:rPr>
          <w:i/>
          <w:sz w:val="23"/>
          <w:lang w:val="de-DE"/>
        </w:rPr>
        <w:t>(charted name)</w:t>
      </w:r>
      <w:r>
        <w:rPr>
          <w:sz w:val="23"/>
          <w:lang w:val="de-DE"/>
        </w:rPr>
        <w:t xml:space="preserve"> ... is cables / nautical miles ahead.</w:t>
      </w:r>
    </w:p>
    <w:p w14:paraId="0235AF3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w:t>
      </w:r>
      <w:r>
        <w:rPr>
          <w:sz w:val="23"/>
          <w:lang w:val="de-DE"/>
        </w:rPr>
        <w:tab/>
      </w:r>
      <w:r>
        <w:rPr>
          <w:sz w:val="23"/>
          <w:lang w:val="de-DE"/>
        </w:rPr>
        <w:tab/>
        <w:t>We are entering / we entered area ... .</w:t>
      </w:r>
    </w:p>
    <w:p w14:paraId="608F320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.8</w:t>
      </w:r>
      <w:r>
        <w:rPr>
          <w:sz w:val="23"/>
          <w:lang w:val="de-DE"/>
        </w:rPr>
        <w:tab/>
      </w:r>
      <w:r>
        <w:rPr>
          <w:sz w:val="23"/>
          <w:lang w:val="de-DE"/>
        </w:rPr>
        <w:tab/>
        <w:t>We are leaving / we left area ... .</w:t>
      </w:r>
    </w:p>
    <w:p w14:paraId="707F5C6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610A050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.2</w:t>
      </w:r>
      <w:r>
        <w:rPr>
          <w:sz w:val="23"/>
          <w:lang w:val="de-DE"/>
        </w:rPr>
        <w:tab/>
      </w:r>
      <w:r>
        <w:rPr>
          <w:sz w:val="23"/>
          <w:lang w:val="de-DE"/>
        </w:rPr>
        <w:tab/>
      </w:r>
      <w:r>
        <w:rPr>
          <w:sz w:val="23"/>
          <w:lang w:val="de-DE"/>
        </w:rPr>
        <w:tab/>
      </w:r>
      <w:r>
        <w:rPr>
          <w:b/>
          <w:sz w:val="23"/>
          <w:lang w:val="de-DE"/>
        </w:rPr>
        <w:t>Movements</w:t>
      </w:r>
    </w:p>
    <w:p w14:paraId="586F132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383E17C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True course / gyro compass course / magnetic compass course is ... degrees.</w:t>
      </w:r>
    </w:p>
    <w:p w14:paraId="4122327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Gyro compass  error is ... degrees plus / minus.</w:t>
      </w:r>
    </w:p>
    <w:p w14:paraId="57F7A40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.2.1</w:t>
      </w:r>
      <w:r>
        <w:rPr>
          <w:sz w:val="23"/>
          <w:lang w:val="de-DE"/>
        </w:rPr>
        <w:tab/>
      </w:r>
      <w:r>
        <w:rPr>
          <w:sz w:val="23"/>
          <w:lang w:val="de-DE"/>
        </w:rPr>
        <w:tab/>
      </w:r>
      <w:r>
        <w:rPr>
          <w:sz w:val="23"/>
          <w:lang w:val="de-DE"/>
        </w:rPr>
        <w:tab/>
        <w:t>Magnetic compass error is ... degrees east / west.</w:t>
      </w:r>
    </w:p>
    <w:p w14:paraId="525D5AD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Speed over ground / through water is ... knots.</w:t>
      </w:r>
    </w:p>
    <w:p w14:paraId="6273CFD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Set and drift is ...  degrees, ... knots.</w:t>
      </w:r>
    </w:p>
    <w:p w14:paraId="0FF83E4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We are making ...  degrees leeway.</w:t>
      </w:r>
    </w:p>
    <w:p w14:paraId="4178CF0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w:t>
      </w:r>
      <w:r>
        <w:rPr>
          <w:sz w:val="23"/>
          <w:lang w:val="de-DE"/>
        </w:rPr>
        <w:tab/>
      </w:r>
      <w:r>
        <w:rPr>
          <w:sz w:val="23"/>
          <w:lang w:val="de-DE"/>
        </w:rPr>
        <w:tab/>
        <w:t>The course board is written up.</w:t>
      </w:r>
    </w:p>
    <w:p w14:paraId="52AA243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w:t>
      </w:r>
      <w:r>
        <w:rPr>
          <w:sz w:val="23"/>
          <w:lang w:val="de-DE"/>
        </w:rPr>
        <w:tab/>
      </w:r>
      <w:r>
        <w:rPr>
          <w:sz w:val="23"/>
          <w:lang w:val="de-DE"/>
        </w:rPr>
        <w:tab/>
        <w:t>The next chart is within .... hours.</w:t>
      </w:r>
    </w:p>
    <w:p w14:paraId="643C3D6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760D6A9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.3</w:t>
      </w:r>
      <w:r>
        <w:rPr>
          <w:sz w:val="23"/>
          <w:lang w:val="de-DE"/>
        </w:rPr>
        <w:tab/>
      </w:r>
      <w:r>
        <w:rPr>
          <w:sz w:val="23"/>
          <w:lang w:val="de-DE"/>
        </w:rPr>
        <w:tab/>
      </w:r>
      <w:r>
        <w:rPr>
          <w:sz w:val="23"/>
          <w:lang w:val="de-DE"/>
        </w:rPr>
        <w:tab/>
      </w:r>
      <w:r>
        <w:rPr>
          <w:b/>
          <w:sz w:val="23"/>
          <w:lang w:val="de-DE"/>
        </w:rPr>
        <w:t>Draft</w:t>
      </w:r>
    </w:p>
    <w:p w14:paraId="7BBE330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4AB9C65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Draft forward / aft is ... metres.</w:t>
      </w:r>
    </w:p>
    <w:p w14:paraId="53FB46E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Present maximum draft is ... metres.</w:t>
      </w:r>
    </w:p>
    <w:p w14:paraId="69DD094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Underkeel clearance is ... metres.</w:t>
      </w:r>
    </w:p>
    <w:p w14:paraId="5FBABDF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1A15A0C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lang w:val="de-DE"/>
        </w:rPr>
        <w:br w:type="page"/>
      </w:r>
      <w:r>
        <w:rPr>
          <w:b/>
          <w:sz w:val="23"/>
          <w:lang w:val="de-DE"/>
        </w:rPr>
        <w:lastRenderedPageBreak/>
        <w:t>B1/1.2</w:t>
      </w:r>
      <w:r>
        <w:rPr>
          <w:b/>
          <w:sz w:val="23"/>
          <w:lang w:val="de-DE"/>
        </w:rPr>
        <w:tab/>
      </w:r>
      <w:r>
        <w:rPr>
          <w:b/>
          <w:sz w:val="23"/>
          <w:lang w:val="de-DE"/>
        </w:rPr>
        <w:tab/>
        <w:t>Briefing on traffic situation in the area</w:t>
      </w:r>
    </w:p>
    <w:p w14:paraId="4AC54D5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0E3560D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 xml:space="preserve">A vessel is </w:t>
      </w:r>
    </w:p>
    <w:p w14:paraId="30D10E9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overtaking … (cardinal points) of us.</w:t>
      </w:r>
    </w:p>
    <w:p w14:paraId="5F28B12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on opposite course.</w:t>
      </w:r>
    </w:p>
    <w:p w14:paraId="3722301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passing on port side / starboard side.</w:t>
      </w:r>
      <w:r>
        <w:rPr>
          <w:sz w:val="23"/>
          <w:lang w:val="de-DE"/>
        </w:rPr>
        <w:tab/>
      </w:r>
    </w:p>
    <w:p w14:paraId="359CB2C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A vessel is crossing from port side.</w:t>
      </w:r>
    </w:p>
    <w:p w14:paraId="5783923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.2.1</w:t>
      </w:r>
      <w:r>
        <w:rPr>
          <w:sz w:val="23"/>
          <w:lang w:val="de-DE"/>
        </w:rPr>
        <w:tab/>
      </w:r>
      <w:r>
        <w:rPr>
          <w:sz w:val="23"/>
          <w:lang w:val="de-DE"/>
        </w:rPr>
        <w:tab/>
      </w:r>
      <w:r>
        <w:rPr>
          <w:sz w:val="23"/>
          <w:lang w:val="de-DE"/>
        </w:rPr>
        <w:tab/>
        <w:t>The vessel</w:t>
      </w:r>
    </w:p>
    <w:p w14:paraId="6D8D804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will give way.</w:t>
      </w:r>
    </w:p>
    <w:p w14:paraId="688003E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has given way.</w:t>
      </w:r>
    </w:p>
    <w:p w14:paraId="1221BCF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has not given way yet.</w:t>
      </w:r>
    </w:p>
    <w:p w14:paraId="335AE44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is standing on.</w:t>
      </w:r>
    </w:p>
    <w:p w14:paraId="40F3AF5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need not give way.</w:t>
      </w:r>
    </w:p>
    <w:p w14:paraId="5F9A5DA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A vessel is crossing from starboard side.</w:t>
      </w:r>
    </w:p>
    <w:p w14:paraId="40074FE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.3.1</w:t>
      </w:r>
      <w:r>
        <w:rPr>
          <w:sz w:val="23"/>
          <w:lang w:val="de-DE"/>
        </w:rPr>
        <w:tab/>
      </w:r>
      <w:r>
        <w:rPr>
          <w:sz w:val="23"/>
          <w:lang w:val="de-DE"/>
        </w:rPr>
        <w:tab/>
      </w:r>
      <w:r>
        <w:rPr>
          <w:sz w:val="23"/>
          <w:lang w:val="de-DE"/>
        </w:rPr>
        <w:tab/>
        <w:t xml:space="preserve">We </w:t>
      </w:r>
    </w:p>
    <w:p w14:paraId="7390CC9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need not give way.</w:t>
      </w:r>
    </w:p>
    <w:p w14:paraId="1504E8B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will stand on.</w:t>
      </w:r>
    </w:p>
    <w:p w14:paraId="786068B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will alter course to give way.</w:t>
      </w:r>
    </w:p>
    <w:p w14:paraId="259DB26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have altered course to give way.</w:t>
      </w:r>
    </w:p>
    <w:p w14:paraId="2DD1302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.3.2</w:t>
      </w:r>
      <w:r>
        <w:rPr>
          <w:sz w:val="23"/>
          <w:lang w:val="de-DE"/>
        </w:rPr>
        <w:tab/>
      </w:r>
      <w:r>
        <w:rPr>
          <w:sz w:val="23"/>
          <w:lang w:val="de-DE"/>
        </w:rPr>
        <w:tab/>
      </w:r>
      <w:r>
        <w:rPr>
          <w:sz w:val="23"/>
          <w:lang w:val="de-DE"/>
        </w:rPr>
        <w:tab/>
        <w:t>The vessel will pass ... kilometres / nautical miles ahead / astern.</w:t>
      </w:r>
    </w:p>
    <w:p w14:paraId="4D30CD6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.3.3</w:t>
      </w:r>
      <w:r>
        <w:rPr>
          <w:sz w:val="23"/>
          <w:lang w:val="de-DE"/>
        </w:rPr>
        <w:tab/>
      </w:r>
      <w:r>
        <w:rPr>
          <w:sz w:val="23"/>
          <w:lang w:val="de-DE"/>
        </w:rPr>
        <w:tab/>
      </w:r>
      <w:r>
        <w:rPr>
          <w:sz w:val="23"/>
          <w:lang w:val="de-DE"/>
        </w:rPr>
        <w:tab/>
        <w:t>I will complete the manoeuvre.</w:t>
      </w:r>
    </w:p>
    <w:p w14:paraId="64452A6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A vessel … (cardinal points) of us is on the same course.</w:t>
      </w:r>
    </w:p>
    <w:p w14:paraId="4C78BBE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 xml:space="preserve">The bearing to the vessel in ... degrees is constant. </w:t>
      </w:r>
    </w:p>
    <w:p w14:paraId="4ECCC0B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w:t>
      </w:r>
      <w:r>
        <w:rPr>
          <w:sz w:val="23"/>
          <w:lang w:val="de-DE"/>
        </w:rPr>
        <w:tab/>
      </w:r>
      <w:r>
        <w:rPr>
          <w:sz w:val="23"/>
          <w:lang w:val="de-DE"/>
        </w:rPr>
        <w:tab/>
        <w:t>There is heavy traffic / ... in the area.</w:t>
      </w:r>
    </w:p>
    <w:p w14:paraId="200A10B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.6.1</w:t>
      </w:r>
      <w:r>
        <w:rPr>
          <w:sz w:val="23"/>
          <w:lang w:val="de-DE"/>
        </w:rPr>
        <w:tab/>
      </w:r>
      <w:r>
        <w:rPr>
          <w:sz w:val="23"/>
          <w:lang w:val="de-DE"/>
        </w:rPr>
        <w:tab/>
      </w:r>
      <w:r>
        <w:rPr>
          <w:sz w:val="23"/>
          <w:lang w:val="de-DE"/>
        </w:rPr>
        <w:tab/>
        <w:t>There are fishing boats / ... in the area.</w:t>
      </w:r>
    </w:p>
    <w:p w14:paraId="3D30D77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w:t>
      </w:r>
      <w:r>
        <w:rPr>
          <w:sz w:val="23"/>
          <w:lang w:val="de-DE"/>
        </w:rPr>
        <w:tab/>
      </w:r>
      <w:r>
        <w:rPr>
          <w:sz w:val="23"/>
          <w:lang w:val="de-DE"/>
        </w:rPr>
        <w:tab/>
        <w:t>There are no dangerous targets on the radar .</w:t>
      </w:r>
    </w:p>
    <w:p w14:paraId="15C78C1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.7.1</w:t>
      </w:r>
      <w:r>
        <w:rPr>
          <w:sz w:val="23"/>
          <w:lang w:val="de-DE"/>
        </w:rPr>
        <w:tab/>
      </w:r>
      <w:r>
        <w:rPr>
          <w:sz w:val="23"/>
          <w:lang w:val="de-DE"/>
        </w:rPr>
        <w:tab/>
      </w:r>
      <w:r>
        <w:rPr>
          <w:sz w:val="23"/>
          <w:lang w:val="de-DE"/>
        </w:rPr>
        <w:tab/>
        <w:t>Attention. There are dangerous targets on the radar .</w:t>
      </w:r>
    </w:p>
    <w:p w14:paraId="2354F76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.8</w:t>
      </w:r>
      <w:r>
        <w:rPr>
          <w:sz w:val="23"/>
          <w:lang w:val="de-DE"/>
        </w:rPr>
        <w:tab/>
      </w:r>
      <w:r>
        <w:rPr>
          <w:sz w:val="23"/>
          <w:lang w:val="de-DE"/>
        </w:rPr>
        <w:tab/>
        <w:t>Call the Master if any vessel  passes with a CPA of less than .... miles.</w:t>
      </w:r>
    </w:p>
    <w:p w14:paraId="0DA365F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.8.1</w:t>
      </w:r>
      <w:r>
        <w:rPr>
          <w:sz w:val="23"/>
          <w:lang w:val="de-DE"/>
        </w:rPr>
        <w:tab/>
      </w:r>
      <w:r>
        <w:rPr>
          <w:sz w:val="23"/>
          <w:lang w:val="de-DE"/>
        </w:rPr>
        <w:tab/>
      </w:r>
      <w:r>
        <w:rPr>
          <w:sz w:val="23"/>
          <w:lang w:val="de-DE"/>
        </w:rPr>
        <w:tab/>
        <w:t>Call the Master if ... .</w:t>
      </w:r>
    </w:p>
    <w:p w14:paraId="508A5AE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66CE9BB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lang w:val="de-DE"/>
        </w:rPr>
        <w:t>B1/1.3</w:t>
      </w:r>
      <w:r>
        <w:rPr>
          <w:b/>
          <w:sz w:val="23"/>
          <w:lang w:val="de-DE"/>
        </w:rPr>
        <w:tab/>
      </w:r>
      <w:r>
        <w:rPr>
          <w:b/>
          <w:sz w:val="23"/>
          <w:lang w:val="de-DE"/>
        </w:rPr>
        <w:tab/>
        <w:t>Briefing on navigational aids and equipment status</w:t>
      </w:r>
    </w:p>
    <w:p w14:paraId="1F38E47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64A0B3E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Port side / starboard side  radar is at ... miles range scale.</w:t>
      </w:r>
    </w:p>
    <w:p w14:paraId="042220C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The radar is</w:t>
      </w:r>
    </w:p>
    <w:p w14:paraId="2C510C5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relative head-up / north-up / course-up.</w:t>
      </w:r>
    </w:p>
    <w:p w14:paraId="3C529A4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true-motion north-up / course-up.</w:t>
      </w:r>
    </w:p>
    <w:p w14:paraId="47F6671F" w14:textId="5DC12FED"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GPS /</w:t>
      </w:r>
      <w:ins w:id="1373" w:author="Heidi Clevett" w:date="2024-03-14T09:16:00Z">
        <w:r w:rsidR="00E3566C">
          <w:rPr>
            <w:sz w:val="23"/>
            <w:lang w:val="de-DE"/>
          </w:rPr>
          <w:t xml:space="preserve"> AIS</w:t>
        </w:r>
      </w:ins>
      <w:del w:id="1374" w:author="Heidi Clevett" w:date="2024-03-14T09:16:00Z">
        <w:r w:rsidDel="00E3566C">
          <w:rPr>
            <w:sz w:val="23"/>
            <w:lang w:val="de-DE"/>
          </w:rPr>
          <w:delText xml:space="preserve"> LORAN</w:delText>
        </w:r>
      </w:del>
      <w:r>
        <w:rPr>
          <w:sz w:val="23"/>
          <w:lang w:val="de-DE"/>
        </w:rPr>
        <w:t xml:space="preserve"> is / is not in operation.</w:t>
      </w:r>
    </w:p>
    <w:p w14:paraId="52DEE05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Echo sounder is at ... metres range scale.</w:t>
      </w:r>
    </w:p>
    <w:p w14:paraId="4B5209E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.4.1</w:t>
      </w:r>
      <w:r>
        <w:rPr>
          <w:sz w:val="23"/>
          <w:lang w:val="de-DE"/>
        </w:rPr>
        <w:tab/>
      </w:r>
      <w:r>
        <w:rPr>
          <w:sz w:val="23"/>
          <w:lang w:val="de-DE"/>
        </w:rPr>
        <w:tab/>
      </w:r>
      <w:r>
        <w:rPr>
          <w:sz w:val="23"/>
          <w:lang w:val="de-DE"/>
        </w:rPr>
        <w:tab/>
        <w:t>The echo sounder recordings are unreliable.</w:t>
      </w:r>
    </w:p>
    <w:p w14:paraId="2553C78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I changed to manual / automatic steering (at ... UTC).</w:t>
      </w:r>
    </w:p>
    <w:p w14:paraId="1A1963C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w:t>
      </w:r>
      <w:r>
        <w:rPr>
          <w:sz w:val="23"/>
          <w:lang w:val="de-DE"/>
        </w:rPr>
        <w:tab/>
      </w:r>
      <w:r>
        <w:rPr>
          <w:sz w:val="23"/>
          <w:lang w:val="de-DE"/>
        </w:rPr>
        <w:tab/>
        <w:t>Navigation lights are switched on / off.</w:t>
      </w:r>
    </w:p>
    <w:p w14:paraId="5B1485F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3D63CD3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lang w:val="de-DE"/>
        </w:rPr>
        <w:t>B1/1.4</w:t>
      </w:r>
      <w:r>
        <w:rPr>
          <w:b/>
          <w:sz w:val="23"/>
          <w:lang w:val="de-DE"/>
        </w:rPr>
        <w:tab/>
      </w:r>
      <w:r>
        <w:rPr>
          <w:b/>
          <w:sz w:val="23"/>
          <w:lang w:val="de-DE"/>
        </w:rPr>
        <w:tab/>
        <w:t>Briefing on radiocommunications</w:t>
      </w:r>
    </w:p>
    <w:p w14:paraId="38C570B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0981978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INMARSAT ...</w:t>
      </w:r>
      <w:r>
        <w:rPr>
          <w:i/>
          <w:sz w:val="23"/>
          <w:lang w:val="de-DE"/>
        </w:rPr>
        <w:t>(type of system)</w:t>
      </w:r>
      <w:r>
        <w:rPr>
          <w:sz w:val="23"/>
          <w:lang w:val="de-DE"/>
        </w:rPr>
        <w:t xml:space="preserve"> is operational / is not operational.</w:t>
      </w:r>
    </w:p>
    <w:p w14:paraId="4B9F3D0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VHF DSC Channel 70 / VHF Channel ... / DSC controller is switched on.</w:t>
      </w:r>
    </w:p>
    <w:p w14:paraId="36F63D9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.2.1</w:t>
      </w:r>
      <w:r>
        <w:rPr>
          <w:sz w:val="23"/>
          <w:lang w:val="de-DE"/>
        </w:rPr>
        <w:tab/>
      </w:r>
      <w:r>
        <w:rPr>
          <w:sz w:val="23"/>
          <w:lang w:val="de-DE"/>
        </w:rPr>
        <w:tab/>
      </w:r>
      <w:r>
        <w:rPr>
          <w:sz w:val="23"/>
          <w:lang w:val="de-DE"/>
        </w:rPr>
        <w:tab/>
        <w:t>DSC frequency 2187.5 kHz is switched on.</w:t>
      </w:r>
    </w:p>
    <w:p w14:paraId="1FA4CAB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NAVTEX is switched on.</w:t>
      </w:r>
    </w:p>
    <w:p w14:paraId="10012BD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Following was received on ... at ... UTC</w:t>
      </w:r>
    </w:p>
    <w:p w14:paraId="17FC9A4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Shore based radar assistance / VTS / Pilot station is on VHF Channel ... .</w:t>
      </w:r>
    </w:p>
    <w:p w14:paraId="50B732DD" w14:textId="7485F2F5"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lastRenderedPageBreak/>
        <w:tab/>
        <w:t>.6</w:t>
      </w:r>
      <w:r>
        <w:rPr>
          <w:sz w:val="23"/>
          <w:lang w:val="de-DE"/>
        </w:rPr>
        <w:tab/>
      </w:r>
      <w:r>
        <w:rPr>
          <w:sz w:val="23"/>
          <w:lang w:val="de-DE"/>
        </w:rPr>
        <w:tab/>
        <w:t xml:space="preserve">The Pilot station / VTS </w:t>
      </w:r>
      <w:ins w:id="1375" w:author="Heidi Clevett" w:date="2024-03-14T09:24:00Z">
        <w:r w:rsidR="007933C0">
          <w:rPr>
            <w:sz w:val="23"/>
            <w:lang w:val="de-DE"/>
          </w:rPr>
          <w:t>C</w:t>
        </w:r>
      </w:ins>
      <w:ins w:id="1376" w:author="Heidi Clevett" w:date="2024-03-14T09:23:00Z">
        <w:r w:rsidR="00D40582">
          <w:rPr>
            <w:sz w:val="23"/>
            <w:lang w:val="de-DE"/>
          </w:rPr>
          <w:t>entre</w:t>
        </w:r>
      </w:ins>
      <w:del w:id="1377" w:author="Heidi Clevett" w:date="2024-03-14T09:23:00Z">
        <w:r w:rsidDel="00D40582">
          <w:rPr>
            <w:sz w:val="23"/>
            <w:lang w:val="de-DE"/>
          </w:rPr>
          <w:delText>station</w:delText>
        </w:r>
      </w:del>
      <w:r>
        <w:rPr>
          <w:sz w:val="23"/>
          <w:lang w:val="de-DE"/>
        </w:rPr>
        <w:t xml:space="preserve"> requires </w:t>
      </w:r>
    </w:p>
    <w:p w14:paraId="1F273469"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flag State.</w:t>
      </w:r>
    </w:p>
    <w:p w14:paraId="3E1257BE"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call sign / identification.</w:t>
      </w:r>
    </w:p>
    <w:p w14:paraId="60BCE552"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draft.</w:t>
      </w:r>
    </w:p>
    <w:p w14:paraId="49B657B3"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gross tonnage.</w:t>
      </w:r>
    </w:p>
    <w:p w14:paraId="734F50DB"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length overall.</w:t>
      </w:r>
    </w:p>
    <w:p w14:paraId="44DDD1CD"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kind of cargo.</w:t>
      </w:r>
    </w:p>
    <w:p w14:paraId="0CC68336"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ETA  at .... .</w:t>
      </w:r>
    </w:p>
    <w:p w14:paraId="36A46B03"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MAREP POSREP / ... .</w:t>
      </w:r>
    </w:p>
    <w:p w14:paraId="5CAA1500" w14:textId="77777777" w:rsidR="000A7CDE" w:rsidRDefault="000A7CDE">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 xml:space="preserve"> </w:t>
      </w:r>
      <w:r>
        <w:rPr>
          <w:sz w:val="23"/>
          <w:lang w:val="de-DE"/>
        </w:rPr>
        <w:tab/>
      </w:r>
      <w:r>
        <w:rPr>
          <w:sz w:val="23"/>
          <w:lang w:val="de-DE"/>
        </w:rPr>
        <w:tab/>
      </w:r>
      <w:r>
        <w:rPr>
          <w:sz w:val="23"/>
          <w:lang w:val="de-DE"/>
        </w:rPr>
        <w:tab/>
      </w:r>
      <w:r>
        <w:rPr>
          <w:sz w:val="23"/>
          <w:lang w:val="de-DE"/>
        </w:rPr>
        <w:tab/>
        <w:t>~ ... .</w:t>
      </w:r>
    </w:p>
    <w:p w14:paraId="03F482B6" w14:textId="06890260" w:rsidR="000A7CDE" w:rsidRPr="000E3DEB"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b/>
          <w:sz w:val="23"/>
          <w:lang w:val="de-DE"/>
          <w:rPrChange w:id="1378" w:author="Heidi Clevett" w:date="2024-03-14T11:04:00Z">
            <w:rPr>
              <w:sz w:val="23"/>
              <w:lang w:val="de-DE"/>
            </w:rPr>
          </w:rPrChange>
        </w:rPr>
      </w:pPr>
      <w:r>
        <w:rPr>
          <w:b/>
          <w:sz w:val="23"/>
          <w:lang w:val="de-DE"/>
        </w:rPr>
        <w:t>B1/1.5</w:t>
      </w:r>
      <w:r>
        <w:rPr>
          <w:b/>
          <w:sz w:val="23"/>
          <w:lang w:val="de-DE"/>
        </w:rPr>
        <w:tab/>
      </w:r>
      <w:r>
        <w:rPr>
          <w:b/>
          <w:sz w:val="23"/>
          <w:lang w:val="de-DE"/>
        </w:rPr>
        <w:tab/>
        <w:t>Briefing on meteorological conditions</w:t>
      </w:r>
    </w:p>
    <w:p w14:paraId="56472E3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16"/>
          <w:lang w:val="de-DE"/>
        </w:rPr>
      </w:pPr>
    </w:p>
    <w:p w14:paraId="03C4293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A weak / strong (tidal) current is setting .... degrees.</w:t>
      </w:r>
    </w:p>
    <w:p w14:paraId="176D7F1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r>
      <w:r>
        <w:rPr>
          <w:sz w:val="23"/>
          <w:lang w:val="de-DE"/>
        </w:rPr>
        <w:tab/>
        <w:t>The direction of the (tidal) current will change in ... hours.</w:t>
      </w:r>
    </w:p>
    <w:p w14:paraId="5EB16EF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 xml:space="preserve">Fog / mist / dust / rain / snow / ... is in the area. </w:t>
      </w:r>
    </w:p>
    <w:p w14:paraId="57FB033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Automatic fog signal is switched on.</w:t>
      </w:r>
    </w:p>
    <w:p w14:paraId="53B7877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The wind  increased / decreased (within last ... hours).</w:t>
      </w:r>
    </w:p>
    <w:p w14:paraId="42D486F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.4.1</w:t>
      </w:r>
      <w:r>
        <w:rPr>
          <w:sz w:val="23"/>
          <w:lang w:val="de-DE"/>
        </w:rPr>
        <w:tab/>
      </w:r>
      <w:r>
        <w:rPr>
          <w:sz w:val="23"/>
          <w:lang w:val="de-DE"/>
        </w:rPr>
        <w:tab/>
      </w:r>
      <w:r>
        <w:rPr>
          <w:sz w:val="23"/>
          <w:lang w:val="de-DE"/>
        </w:rPr>
        <w:tab/>
        <w:t xml:space="preserve">The wind is ... </w:t>
      </w:r>
      <w:r>
        <w:rPr>
          <w:i/>
          <w:sz w:val="23"/>
          <w:lang w:val="de-DE"/>
        </w:rPr>
        <w:t>(cardinal points)</w:t>
      </w:r>
      <w:r>
        <w:rPr>
          <w:sz w:val="23"/>
          <w:lang w:val="de-DE"/>
        </w:rPr>
        <w:t xml:space="preserve"> force Beaufort ... .</w:t>
      </w:r>
    </w:p>
    <w:p w14:paraId="6E4AAE6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.4.2</w:t>
      </w:r>
      <w:r>
        <w:rPr>
          <w:sz w:val="23"/>
          <w:lang w:val="de-DE"/>
        </w:rPr>
        <w:tab/>
      </w:r>
      <w:r>
        <w:rPr>
          <w:sz w:val="23"/>
          <w:lang w:val="de-DE"/>
        </w:rPr>
        <w:tab/>
      </w:r>
      <w:r>
        <w:rPr>
          <w:sz w:val="23"/>
          <w:lang w:val="de-DE"/>
        </w:rPr>
        <w:tab/>
        <w:t xml:space="preserve">The wind changed from .... </w:t>
      </w:r>
      <w:r>
        <w:rPr>
          <w:i/>
          <w:sz w:val="23"/>
          <w:lang w:val="de-DE"/>
        </w:rPr>
        <w:t>(cardinal points)</w:t>
      </w:r>
      <w:r>
        <w:rPr>
          <w:sz w:val="23"/>
          <w:lang w:val="de-DE"/>
        </w:rPr>
        <w:t xml:space="preserve"> to .... </w:t>
      </w:r>
      <w:r>
        <w:rPr>
          <w:i/>
          <w:sz w:val="23"/>
          <w:lang w:val="de-DE"/>
        </w:rPr>
        <w:t>(cardinal points)</w:t>
      </w:r>
      <w:r>
        <w:rPr>
          <w:sz w:val="23"/>
          <w:lang w:val="de-DE"/>
        </w:rPr>
        <w:t>.</w:t>
      </w:r>
    </w:p>
    <w:p w14:paraId="4211D59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The sea state is expected to change (within .... hours).</w:t>
      </w:r>
    </w:p>
    <w:p w14:paraId="413B43B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left="1080" w:hanging="720"/>
        <w:rPr>
          <w:sz w:val="23"/>
          <w:lang w:val="de-DE"/>
        </w:rPr>
      </w:pPr>
      <w:r>
        <w:rPr>
          <w:sz w:val="23"/>
          <w:lang w:val="de-DE"/>
        </w:rPr>
        <w:t xml:space="preserve">.6 </w:t>
      </w:r>
      <w:r>
        <w:rPr>
          <w:sz w:val="23"/>
          <w:lang w:val="de-DE"/>
        </w:rPr>
        <w:tab/>
      </w:r>
      <w:r>
        <w:rPr>
          <w:sz w:val="23"/>
          <w:lang w:val="de-DE"/>
        </w:rPr>
        <w:tab/>
        <w:t>A smooth/moderate/rough/heavy sea / slight/moderate/high swell of  ... metres from ...</w:t>
      </w:r>
      <w:r>
        <w:rPr>
          <w:i/>
          <w:sz w:val="23"/>
          <w:lang w:val="de-DE"/>
        </w:rPr>
        <w:t>(cardinal points)</w:t>
      </w:r>
      <w:r>
        <w:rPr>
          <w:sz w:val="23"/>
          <w:lang w:val="de-DE"/>
        </w:rPr>
        <w:t xml:space="preserve"> is expected (within .... hours).</w:t>
      </w:r>
    </w:p>
    <w:p w14:paraId="19A2939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w:t>
      </w:r>
      <w:r>
        <w:rPr>
          <w:sz w:val="23"/>
          <w:lang w:val="de-DE"/>
        </w:rPr>
        <w:tab/>
      </w:r>
      <w:r>
        <w:rPr>
          <w:sz w:val="23"/>
          <w:lang w:val="de-DE"/>
        </w:rPr>
        <w:tab/>
        <w:t>A tsunami / an abnormal wave is expected by ... UTC.</w:t>
      </w:r>
    </w:p>
    <w:p w14:paraId="0D059B5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.8</w:t>
      </w:r>
      <w:r>
        <w:rPr>
          <w:sz w:val="23"/>
          <w:lang w:val="de-DE"/>
        </w:rPr>
        <w:tab/>
      </w:r>
      <w:r>
        <w:rPr>
          <w:sz w:val="23"/>
          <w:lang w:val="de-DE"/>
        </w:rPr>
        <w:tab/>
        <w:t>Visibility is ... nautical miles.</w:t>
      </w:r>
    </w:p>
    <w:p w14:paraId="2B263AD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.9</w:t>
      </w:r>
      <w:r>
        <w:rPr>
          <w:sz w:val="23"/>
          <w:lang w:val="de-DE"/>
        </w:rPr>
        <w:tab/>
      </w:r>
      <w:r>
        <w:rPr>
          <w:sz w:val="23"/>
          <w:lang w:val="de-DE"/>
        </w:rPr>
        <w:tab/>
        <w:t>Visibility is reduced by fog / mist / dust / rain / snow / ... .</w:t>
      </w:r>
    </w:p>
    <w:p w14:paraId="74AD28B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.10</w:t>
      </w:r>
      <w:r>
        <w:rPr>
          <w:sz w:val="23"/>
          <w:lang w:val="de-DE"/>
        </w:rPr>
        <w:tab/>
      </w:r>
      <w:r>
        <w:rPr>
          <w:sz w:val="23"/>
          <w:lang w:val="de-DE"/>
        </w:rPr>
        <w:tab/>
        <w:t>Visibility is expected</w:t>
      </w:r>
    </w:p>
    <w:p w14:paraId="31FF0A8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to decrease / increase to ... nautical miles (within ... hours).</w:t>
      </w:r>
    </w:p>
    <w:p w14:paraId="2043E38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variable between ... and ... nautical miles (within .... hours).</w:t>
      </w:r>
    </w:p>
    <w:p w14:paraId="677D00B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t>Next weather report is at ... UTC.</w:t>
      </w:r>
    </w:p>
    <w:p w14:paraId="4190852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.12</w:t>
      </w:r>
      <w:r>
        <w:rPr>
          <w:sz w:val="23"/>
          <w:lang w:val="de-DE"/>
        </w:rPr>
        <w:tab/>
      </w:r>
      <w:r>
        <w:rPr>
          <w:sz w:val="23"/>
          <w:lang w:val="de-DE"/>
        </w:rPr>
        <w:tab/>
        <w:t>Atmospheric pressure is ...  millibars/hectopascal.</w:t>
      </w:r>
    </w:p>
    <w:p w14:paraId="605116D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.13</w:t>
      </w:r>
      <w:r>
        <w:rPr>
          <w:sz w:val="23"/>
          <w:lang w:val="de-DE"/>
        </w:rPr>
        <w:tab/>
      </w:r>
      <w:r>
        <w:rPr>
          <w:sz w:val="23"/>
          <w:lang w:val="de-DE"/>
        </w:rPr>
        <w:tab/>
        <w:t>Barometric change is ...  millibars /hectopascal per hour / within the last ... hours.</w:t>
      </w:r>
    </w:p>
    <w:p w14:paraId="21E6F32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.13.1</w:t>
      </w:r>
      <w:r>
        <w:rPr>
          <w:sz w:val="23"/>
          <w:lang w:val="de-DE"/>
        </w:rPr>
        <w:tab/>
      </w:r>
      <w:r>
        <w:rPr>
          <w:sz w:val="23"/>
          <w:lang w:val="de-DE"/>
        </w:rPr>
        <w:tab/>
        <w:t>Barometer is steady / dropping (rapidly) / rising (rapidly).</w:t>
      </w:r>
    </w:p>
    <w:p w14:paraId="340A007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.14</w:t>
      </w:r>
      <w:r>
        <w:rPr>
          <w:sz w:val="23"/>
          <w:lang w:val="de-DE"/>
        </w:rPr>
        <w:tab/>
      </w:r>
      <w:r>
        <w:rPr>
          <w:sz w:val="23"/>
          <w:lang w:val="de-DE"/>
        </w:rPr>
        <w:tab/>
        <w:t>There was a gale warning / tropical storm warning for the area ... at ... UTC.</w:t>
      </w:r>
    </w:p>
    <w:p w14:paraId="7EC0E05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16"/>
          <w:lang w:val="de-DE"/>
        </w:rPr>
      </w:pPr>
    </w:p>
    <w:p w14:paraId="486C821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lang w:val="de-DE"/>
        </w:rPr>
        <w:t>B1/1.6</w:t>
      </w:r>
      <w:r>
        <w:rPr>
          <w:b/>
          <w:sz w:val="23"/>
          <w:lang w:val="de-DE"/>
        </w:rPr>
        <w:tab/>
      </w:r>
      <w:r>
        <w:rPr>
          <w:b/>
          <w:sz w:val="23"/>
          <w:lang w:val="de-DE"/>
        </w:rPr>
        <w:tab/>
        <w:t>Briefing on standing orders and bridge organization</w:t>
      </w:r>
    </w:p>
    <w:p w14:paraId="05C8781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16"/>
          <w:lang w:val="de-DE"/>
        </w:rPr>
      </w:pPr>
    </w:p>
    <w:p w14:paraId="76B2DC5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Standing orders for the period from ... to ... UTC ... are: ... .</w:t>
      </w:r>
    </w:p>
    <w:p w14:paraId="46BD0B3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Standing orders for the area ... are: ... .</w:t>
      </w:r>
    </w:p>
    <w:p w14:paraId="5D63392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Take notice of changes in the standing orders.</w:t>
      </w:r>
    </w:p>
    <w:p w14:paraId="4295868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Do you understand the standing orders?</w:t>
      </w:r>
    </w:p>
    <w:p w14:paraId="7D55F92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.4.1</w:t>
      </w:r>
      <w:r>
        <w:rPr>
          <w:sz w:val="23"/>
          <w:lang w:val="de-DE"/>
        </w:rPr>
        <w:tab/>
      </w:r>
      <w:r>
        <w:rPr>
          <w:sz w:val="23"/>
          <w:lang w:val="de-DE"/>
        </w:rPr>
        <w:tab/>
      </w:r>
      <w:r>
        <w:rPr>
          <w:sz w:val="23"/>
          <w:lang w:val="de-DE"/>
        </w:rPr>
        <w:tab/>
        <w:t>Yes, I understand the standing orders.</w:t>
      </w:r>
    </w:p>
    <w:p w14:paraId="664505E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.4.2</w:t>
      </w:r>
      <w:r>
        <w:rPr>
          <w:sz w:val="23"/>
          <w:lang w:val="de-DE"/>
        </w:rPr>
        <w:tab/>
      </w:r>
      <w:r>
        <w:rPr>
          <w:sz w:val="23"/>
          <w:lang w:val="de-DE"/>
        </w:rPr>
        <w:tab/>
      </w:r>
      <w:r>
        <w:rPr>
          <w:sz w:val="23"/>
          <w:lang w:val="de-DE"/>
        </w:rPr>
        <w:tab/>
        <w:t>No, I do not understand, please explain.</w:t>
      </w:r>
    </w:p>
    <w:p w14:paraId="0100E8C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Read / sign the standing orders.</w:t>
      </w:r>
    </w:p>
    <w:p w14:paraId="1AEFF7E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.6</w:t>
      </w:r>
      <w:r>
        <w:rPr>
          <w:sz w:val="23"/>
          <w:lang w:val="de-DE"/>
        </w:rPr>
        <w:tab/>
      </w:r>
      <w:r>
        <w:rPr>
          <w:sz w:val="23"/>
          <w:lang w:val="de-DE"/>
        </w:rPr>
        <w:tab/>
        <w:t>The latest fire patrol was at ... UTC.</w:t>
      </w:r>
    </w:p>
    <w:p w14:paraId="03066DA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w:t>
      </w:r>
      <w:r>
        <w:rPr>
          <w:sz w:val="23"/>
          <w:lang w:val="de-DE"/>
        </w:rPr>
        <w:tab/>
      </w:r>
      <w:r>
        <w:rPr>
          <w:sz w:val="23"/>
          <w:lang w:val="de-DE"/>
        </w:rPr>
        <w:tab/>
        <w:t>The latest security patrol was at ... UTC.</w:t>
      </w:r>
    </w:p>
    <w:p w14:paraId="28A9740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.7.1</w:t>
      </w:r>
      <w:r>
        <w:rPr>
          <w:sz w:val="23"/>
          <w:lang w:val="de-DE"/>
        </w:rPr>
        <w:tab/>
      </w:r>
      <w:r>
        <w:rPr>
          <w:sz w:val="23"/>
          <w:lang w:val="de-DE"/>
        </w:rPr>
        <w:tab/>
      </w:r>
      <w:r>
        <w:rPr>
          <w:sz w:val="23"/>
          <w:lang w:val="de-DE"/>
        </w:rPr>
        <w:tab/>
        <w:t>Everything is in order.</w:t>
      </w:r>
    </w:p>
    <w:p w14:paraId="07D3FB6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.7.2</w:t>
      </w:r>
      <w:r>
        <w:rPr>
          <w:sz w:val="23"/>
          <w:lang w:val="de-DE"/>
        </w:rPr>
        <w:tab/>
      </w:r>
      <w:r>
        <w:rPr>
          <w:sz w:val="23"/>
          <w:lang w:val="de-DE"/>
        </w:rPr>
        <w:tab/>
      </w:r>
      <w:r>
        <w:rPr>
          <w:sz w:val="23"/>
          <w:lang w:val="de-DE"/>
        </w:rPr>
        <w:tab/>
        <w:t>The following was stated: ... .</w:t>
      </w:r>
    </w:p>
    <w:p w14:paraId="6A609DFB"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.7.3</w:t>
      </w:r>
      <w:r>
        <w:rPr>
          <w:sz w:val="23"/>
          <w:lang w:val="de-DE"/>
        </w:rPr>
        <w:tab/>
      </w:r>
      <w:r>
        <w:rPr>
          <w:sz w:val="23"/>
          <w:lang w:val="de-DE"/>
        </w:rPr>
        <w:tab/>
      </w:r>
      <w:r>
        <w:rPr>
          <w:sz w:val="23"/>
          <w:lang w:val="de-DE"/>
        </w:rPr>
        <w:tab/>
        <w:t>The following measures were taken: ... .</w:t>
      </w:r>
    </w:p>
    <w:p w14:paraId="17999C89"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.7.4</w:t>
      </w:r>
      <w:r>
        <w:rPr>
          <w:sz w:val="23"/>
          <w:lang w:val="de-DE"/>
        </w:rPr>
        <w:tab/>
      </w:r>
      <w:r>
        <w:rPr>
          <w:sz w:val="23"/>
          <w:lang w:val="de-DE"/>
        </w:rPr>
        <w:tab/>
      </w:r>
      <w:r>
        <w:rPr>
          <w:sz w:val="23"/>
          <w:lang w:val="de-DE"/>
        </w:rPr>
        <w:tab/>
        <w:t>The following requires attention: ... .</w:t>
      </w:r>
    </w:p>
    <w:p w14:paraId="7B16F69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.8</w:t>
      </w:r>
      <w:r>
        <w:rPr>
          <w:sz w:val="23"/>
          <w:lang w:val="de-DE"/>
        </w:rPr>
        <w:tab/>
      </w:r>
      <w:r>
        <w:rPr>
          <w:sz w:val="23"/>
          <w:lang w:val="de-DE"/>
        </w:rPr>
        <w:tab/>
        <w:t>The lookout is standing by.</w:t>
      </w:r>
    </w:p>
    <w:p w14:paraId="3AFF730C"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.9</w:t>
      </w:r>
      <w:r>
        <w:rPr>
          <w:sz w:val="23"/>
          <w:lang w:val="de-DE"/>
        </w:rPr>
        <w:tab/>
      </w:r>
      <w:r>
        <w:rPr>
          <w:sz w:val="23"/>
          <w:lang w:val="de-DE"/>
        </w:rPr>
        <w:tab/>
        <w:t>The helmsman is standing by.</w:t>
      </w:r>
    </w:p>
    <w:p w14:paraId="74ED6BF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.10</w:t>
      </w:r>
      <w:r>
        <w:rPr>
          <w:sz w:val="23"/>
          <w:lang w:val="de-DE"/>
        </w:rPr>
        <w:tab/>
      </w:r>
      <w:r>
        <w:rPr>
          <w:sz w:val="23"/>
          <w:lang w:val="de-DE"/>
        </w:rPr>
        <w:tab/>
        <w:t>Call the Master at ... UTC / in position ... .</w:t>
      </w:r>
    </w:p>
    <w:p w14:paraId="5355114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018452D2"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lang w:val="de-DE"/>
        </w:rPr>
        <w:br w:type="page"/>
      </w:r>
      <w:r>
        <w:rPr>
          <w:b/>
          <w:sz w:val="23"/>
          <w:lang w:val="de-DE"/>
        </w:rPr>
        <w:lastRenderedPageBreak/>
        <w:t>B1/1.7</w:t>
      </w:r>
      <w:r>
        <w:rPr>
          <w:b/>
          <w:sz w:val="23"/>
          <w:lang w:val="de-DE"/>
        </w:rPr>
        <w:tab/>
      </w:r>
      <w:r>
        <w:rPr>
          <w:b/>
          <w:sz w:val="23"/>
          <w:lang w:val="de-DE"/>
        </w:rPr>
        <w:tab/>
        <w:t>Briefing on special events</w:t>
      </w:r>
      <w:r>
        <w:rPr>
          <w:sz w:val="23"/>
          <w:lang w:val="de-DE"/>
        </w:rPr>
        <w:t xml:space="preserve"> </w:t>
      </w:r>
    </w:p>
    <w:p w14:paraId="4C69F218"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ab/>
      </w:r>
      <w:r>
        <w:rPr>
          <w:sz w:val="23"/>
          <w:lang w:val="de-DE"/>
        </w:rPr>
        <w:tab/>
      </w:r>
      <w:r>
        <w:rPr>
          <w:sz w:val="23"/>
          <w:lang w:val="de-DE"/>
        </w:rPr>
        <w:tab/>
        <w:t>See also A1/3 “Safety communications”.</w:t>
      </w:r>
    </w:p>
    <w:p w14:paraId="1779583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2539FE9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There was an engine alarm at ... UTC due to ......</w:t>
      </w:r>
    </w:p>
    <w:p w14:paraId="3CE89AB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Speed was reduced at ... UTC due to ......</w:t>
      </w:r>
    </w:p>
    <w:p w14:paraId="4283DFE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Engine(s) was / were stopped at ... UTC due to ......</w:t>
      </w:r>
    </w:p>
    <w:p w14:paraId="58318C1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Course was altered at ... UTC due to ....</w:t>
      </w:r>
    </w:p>
    <w:p w14:paraId="7FD7384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The Master / Chief Engineer was called at ... UTC due to ... .</w:t>
      </w:r>
    </w:p>
    <w:p w14:paraId="7E96B5E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76CE903A"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b/>
          <w:sz w:val="23"/>
          <w:lang w:val="de-DE"/>
        </w:rPr>
        <w:t>B1/1.8</w:t>
      </w:r>
      <w:r>
        <w:rPr>
          <w:b/>
          <w:sz w:val="23"/>
          <w:lang w:val="de-DE"/>
        </w:rPr>
        <w:tab/>
      </w:r>
      <w:r>
        <w:rPr>
          <w:b/>
          <w:sz w:val="23"/>
          <w:lang w:val="de-DE"/>
        </w:rPr>
        <w:tab/>
        <w:t>Briefing on temperatures, pressures and soundings</w:t>
      </w:r>
    </w:p>
    <w:p w14:paraId="6D7FEB6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5F7651F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left="360"/>
        <w:rPr>
          <w:sz w:val="23"/>
          <w:lang w:val="de-DE"/>
        </w:rPr>
      </w:pPr>
      <w:r>
        <w:rPr>
          <w:sz w:val="23"/>
          <w:lang w:val="de-DE"/>
        </w:rPr>
        <w:t>.1</w:t>
      </w:r>
      <w:r>
        <w:rPr>
          <w:sz w:val="23"/>
          <w:lang w:val="de-DE"/>
        </w:rPr>
        <w:tab/>
      </w:r>
      <w:r>
        <w:rPr>
          <w:sz w:val="23"/>
          <w:lang w:val="de-DE"/>
        </w:rPr>
        <w:tab/>
        <w:t>The  ...(equipment</w:t>
      </w:r>
      <w:r>
        <w:rPr>
          <w:i/>
          <w:sz w:val="23"/>
          <w:lang w:val="de-DE"/>
        </w:rPr>
        <w:t>)</w:t>
      </w:r>
      <w:r>
        <w:rPr>
          <w:sz w:val="23"/>
          <w:lang w:val="de-DE"/>
        </w:rPr>
        <w:t xml:space="preserve"> temperature minimum/maximum is</w:t>
      </w:r>
    </w:p>
    <w:p w14:paraId="593252B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 degrees (centigrade) /to maintain.</w:t>
      </w:r>
    </w:p>
    <w:p w14:paraId="7A9BC08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 above / below normal.</w:t>
      </w:r>
    </w:p>
    <w:p w14:paraId="4435953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critical.</w:t>
      </w:r>
    </w:p>
    <w:p w14:paraId="56A961C6"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ab/>
        <w:t>.1.1</w:t>
      </w:r>
      <w:r>
        <w:rPr>
          <w:sz w:val="23"/>
          <w:lang w:val="de-DE"/>
        </w:rPr>
        <w:tab/>
      </w:r>
      <w:r>
        <w:rPr>
          <w:sz w:val="23"/>
          <w:lang w:val="de-DE"/>
        </w:rPr>
        <w:tab/>
      </w:r>
      <w:r>
        <w:rPr>
          <w:sz w:val="23"/>
          <w:lang w:val="de-DE"/>
        </w:rPr>
        <w:tab/>
        <w:t>Do not exceed a minimum/maximum temperature of … degrees.</w:t>
      </w:r>
    </w:p>
    <w:p w14:paraId="3B18D52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 xml:space="preserve"> The  ...(equipment</w:t>
      </w:r>
      <w:r>
        <w:rPr>
          <w:i/>
          <w:sz w:val="23"/>
          <w:lang w:val="de-DE"/>
        </w:rPr>
        <w:t>)</w:t>
      </w:r>
      <w:r>
        <w:rPr>
          <w:sz w:val="23"/>
          <w:lang w:val="de-DE"/>
        </w:rPr>
        <w:t xml:space="preserve"> pressure minimum/maximum is</w:t>
      </w:r>
    </w:p>
    <w:p w14:paraId="42B5118E"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 kiloponds / bars/to maintain.</w:t>
      </w:r>
    </w:p>
    <w:p w14:paraId="376F41C3"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above / below normal.</w:t>
      </w:r>
    </w:p>
    <w:p w14:paraId="423AB32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440"/>
        <w:rPr>
          <w:sz w:val="23"/>
          <w:lang w:val="de-DE"/>
        </w:rPr>
      </w:pPr>
      <w:r>
        <w:rPr>
          <w:sz w:val="23"/>
          <w:lang w:val="de-DE"/>
        </w:rPr>
        <w:t>~ critical.</w:t>
      </w:r>
    </w:p>
    <w:p w14:paraId="60F6B1EF"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r>
        <w:rPr>
          <w:sz w:val="23"/>
          <w:lang w:val="de-DE"/>
        </w:rPr>
        <w:tab/>
        <w:t>.2.1</w:t>
      </w:r>
      <w:r>
        <w:rPr>
          <w:sz w:val="23"/>
          <w:lang w:val="de-DE"/>
        </w:rPr>
        <w:tab/>
      </w:r>
      <w:r>
        <w:rPr>
          <w:sz w:val="23"/>
          <w:lang w:val="de-DE"/>
        </w:rPr>
        <w:tab/>
      </w:r>
      <w:r>
        <w:rPr>
          <w:sz w:val="23"/>
          <w:lang w:val="de-DE"/>
        </w:rPr>
        <w:tab/>
        <w:t>Do not exceed a pressure of … kiloponds / bars.</w:t>
      </w:r>
    </w:p>
    <w:p w14:paraId="7314F975"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Ballast / fresh water/ fuel / oil /slop sounding is ... metres / cubic metres.</w:t>
      </w:r>
    </w:p>
    <w:p w14:paraId="06B30354"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360"/>
        <w:rPr>
          <w:sz w:val="23"/>
          <w:lang w:val="de-DE"/>
        </w:rPr>
      </w:pPr>
      <w:r>
        <w:rPr>
          <w:sz w:val="23"/>
          <w:lang w:val="de-DE"/>
        </w:rPr>
        <w:t>.3.1</w:t>
      </w:r>
      <w:r>
        <w:rPr>
          <w:sz w:val="23"/>
          <w:lang w:val="de-DE"/>
        </w:rPr>
        <w:tab/>
      </w:r>
      <w:r>
        <w:rPr>
          <w:sz w:val="23"/>
          <w:lang w:val="de-DE"/>
        </w:rPr>
        <w:tab/>
      </w:r>
      <w:r>
        <w:rPr>
          <w:sz w:val="23"/>
          <w:lang w:val="de-DE"/>
        </w:rPr>
        <w:tab/>
        <w:t xml:space="preserve">Sounding of </w:t>
      </w:r>
    </w:p>
    <w:p w14:paraId="1C9370E1"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no ... cargo tank is ... metres / cubic metres.</w:t>
      </w:r>
    </w:p>
    <w:p w14:paraId="5F5E2687"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no ... cargo hold is ... centimetres.</w:t>
      </w:r>
    </w:p>
    <w:p w14:paraId="39F8EB20"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ind w:firstLine="1800"/>
        <w:rPr>
          <w:sz w:val="23"/>
          <w:lang w:val="de-DE"/>
        </w:rPr>
      </w:pPr>
      <w:r>
        <w:rPr>
          <w:sz w:val="23"/>
          <w:lang w:val="de-DE"/>
        </w:rPr>
        <w:t>~  ... .</w:t>
      </w:r>
    </w:p>
    <w:p w14:paraId="1D60FB8D" w14:textId="77777777" w:rsidR="000A7CDE" w:rsidRDefault="000A7CD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84"/>
          <w:tab w:val="left" w:pos="5040"/>
          <w:tab w:val="left" w:pos="5760"/>
          <w:tab w:val="left" w:pos="6480"/>
          <w:tab w:val="left" w:pos="7200"/>
          <w:tab w:val="left" w:pos="7920"/>
          <w:tab w:val="left" w:pos="8640"/>
        </w:tabs>
        <w:rPr>
          <w:sz w:val="23"/>
          <w:lang w:val="de-DE"/>
        </w:rPr>
      </w:pPr>
    </w:p>
    <w:p w14:paraId="2C9F0A4B"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b/>
          <w:sz w:val="23"/>
          <w:lang w:val="de-DE"/>
        </w:rPr>
        <w:t>B1/1.9</w:t>
      </w:r>
      <w:r>
        <w:rPr>
          <w:b/>
          <w:sz w:val="23"/>
          <w:lang w:val="de-DE"/>
        </w:rPr>
        <w:tab/>
      </w:r>
      <w:r>
        <w:rPr>
          <w:b/>
          <w:sz w:val="23"/>
          <w:lang w:val="de-DE"/>
        </w:rPr>
        <w:tab/>
        <w:t>Briefing on operation of main engine and auxiliary equipment</w:t>
      </w:r>
      <w:r>
        <w:rPr>
          <w:sz w:val="23"/>
          <w:lang w:val="de-DE"/>
        </w:rPr>
        <w:t xml:space="preserve"> </w:t>
      </w:r>
    </w:p>
    <w:p w14:paraId="6C5AB051"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170"/>
        <w:rPr>
          <w:sz w:val="23"/>
          <w:lang w:val="de-DE"/>
        </w:rPr>
      </w:pPr>
      <w:r>
        <w:rPr>
          <w:sz w:val="23"/>
          <w:lang w:val="de-DE"/>
        </w:rPr>
        <w:t>See also B1/1.8.</w:t>
      </w:r>
    </w:p>
    <w:p w14:paraId="6E2B01CB"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02F0B805"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(present) revolutions of the main engine(s) are ... per minute.</w:t>
      </w:r>
    </w:p>
    <w:p w14:paraId="67D04140"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(present) output of the main engine(s) / auxiliary engine(s) are ... kilowatts.</w:t>
      </w:r>
    </w:p>
    <w:p w14:paraId="3B641F40"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(present)  pitch of the propeller(s) is ... degrees.</w:t>
      </w:r>
    </w:p>
    <w:p w14:paraId="0B0FB36B"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There are no problems.</w:t>
      </w:r>
    </w:p>
    <w:p w14:paraId="7462C930"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There are problems with ... .</w:t>
      </w:r>
    </w:p>
    <w:p w14:paraId="0CCD34EB"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530"/>
        <w:rPr>
          <w:sz w:val="23"/>
          <w:lang w:val="de-DE"/>
        </w:rPr>
      </w:pPr>
      <w:r>
        <w:rPr>
          <w:sz w:val="23"/>
          <w:lang w:val="de-DE"/>
        </w:rPr>
        <w:t>~ with the main engine(s) / auxiliary engine(s).</w:t>
      </w:r>
    </w:p>
    <w:p w14:paraId="3773E63A"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530"/>
        <w:rPr>
          <w:sz w:val="23"/>
          <w:lang w:val="de-DE"/>
        </w:rPr>
      </w:pPr>
      <w:r>
        <w:rPr>
          <w:sz w:val="23"/>
          <w:lang w:val="de-DE"/>
        </w:rPr>
        <w:t>~ with ... .</w:t>
      </w:r>
    </w:p>
    <w:p w14:paraId="74540427"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xml:space="preserve"> 6</w:t>
      </w:r>
      <w:r>
        <w:rPr>
          <w:sz w:val="23"/>
          <w:lang w:val="de-DE"/>
        </w:rPr>
        <w:tab/>
      </w:r>
      <w:r>
        <w:rPr>
          <w:sz w:val="23"/>
          <w:lang w:val="de-DE"/>
        </w:rPr>
        <w:tab/>
        <w:t>Call the watch engineer (if the problems continue).</w:t>
      </w:r>
    </w:p>
    <w:p w14:paraId="56303823"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.6.1</w:t>
      </w:r>
      <w:r>
        <w:rPr>
          <w:sz w:val="23"/>
          <w:lang w:val="de-DE"/>
        </w:rPr>
        <w:tab/>
      </w:r>
      <w:r>
        <w:rPr>
          <w:sz w:val="23"/>
          <w:lang w:val="de-DE"/>
        </w:rPr>
        <w:tab/>
      </w:r>
      <w:r>
        <w:rPr>
          <w:sz w:val="23"/>
          <w:lang w:val="de-DE"/>
        </w:rPr>
        <w:tab/>
        <w:t>Call the watch engineer ... minutes before the arrival at ... / at ... UTC.</w:t>
      </w:r>
    </w:p>
    <w:p w14:paraId="12E68D2E"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31C2D7DB"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b/>
          <w:sz w:val="23"/>
          <w:lang w:val="de-DE"/>
        </w:rPr>
        <w:t>B1/1.10</w:t>
      </w:r>
      <w:r>
        <w:rPr>
          <w:b/>
          <w:sz w:val="23"/>
          <w:lang w:val="de-DE"/>
        </w:rPr>
        <w:tab/>
        <w:t>Briefing on pumping of fuel, ballast water, etc.</w:t>
      </w:r>
    </w:p>
    <w:p w14:paraId="1ADFC49A"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16"/>
          <w:lang w:val="de-DE"/>
        </w:rPr>
      </w:pPr>
    </w:p>
    <w:p w14:paraId="15860BD5"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There is no pumping at present.</w:t>
      </w:r>
    </w:p>
    <w:p w14:paraId="5280B395"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 xml:space="preserve">We are filling / we filled (no.) ... double bottom tank(s) / the ballast tanks / </w:t>
      </w:r>
    </w:p>
    <w:p w14:paraId="2E7646BA"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ab/>
      </w:r>
      <w:r>
        <w:rPr>
          <w:sz w:val="23"/>
          <w:lang w:val="de-DE"/>
        </w:rPr>
        <w:tab/>
        <w:t>the ... tank(s).</w:t>
      </w:r>
    </w:p>
    <w:p w14:paraId="0A84211E"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.2.1</w:t>
      </w:r>
      <w:r>
        <w:rPr>
          <w:sz w:val="23"/>
          <w:lang w:val="de-DE"/>
        </w:rPr>
        <w:tab/>
      </w:r>
      <w:r>
        <w:rPr>
          <w:sz w:val="23"/>
          <w:lang w:val="de-DE"/>
        </w:rPr>
        <w:tab/>
      </w:r>
      <w:r>
        <w:rPr>
          <w:sz w:val="23"/>
          <w:lang w:val="de-DE"/>
        </w:rPr>
        <w:tab/>
        <w:t>Fill up … tonnes/ sounding …/ ullage …/ level … to the alarm point.</w:t>
      </w:r>
    </w:p>
    <w:p w14:paraId="09F743AF"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 xml:space="preserve">We are discharging / we discharged (no.) ... double bottom tank(s) / </w:t>
      </w:r>
    </w:p>
    <w:p w14:paraId="6DEC447F"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170"/>
        <w:rPr>
          <w:sz w:val="23"/>
          <w:lang w:val="de-DE"/>
        </w:rPr>
      </w:pPr>
      <w:r>
        <w:rPr>
          <w:sz w:val="23"/>
          <w:lang w:val="de-DE"/>
        </w:rPr>
        <w:t>the ballast tanks / the ... tank(s).</w:t>
      </w:r>
    </w:p>
    <w:p w14:paraId="1C0CB79F"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We are transferring / we transferred fuel / ballast / fresh water / oil</w:t>
      </w:r>
    </w:p>
    <w:p w14:paraId="2EED0F6D"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170"/>
        <w:rPr>
          <w:sz w:val="23"/>
          <w:lang w:val="de-DE"/>
        </w:rPr>
      </w:pPr>
      <w:r>
        <w:rPr>
          <w:sz w:val="23"/>
          <w:lang w:val="de-DE"/>
        </w:rPr>
        <w:t>from (no.) ... tank(s) to (no.) ... tank(s).</w:t>
      </w:r>
    </w:p>
    <w:p w14:paraId="57759912"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We require a further generator to operate an  additional pump.</w:t>
      </w:r>
    </w:p>
    <w:p w14:paraId="557E2486"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b/>
          <w:sz w:val="23"/>
          <w:lang w:val="de-DE"/>
        </w:rPr>
      </w:pPr>
    </w:p>
    <w:p w14:paraId="634C127A"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b/>
          <w:sz w:val="23"/>
          <w:lang w:val="de-DE"/>
        </w:rPr>
        <w:br w:type="page"/>
      </w:r>
      <w:r>
        <w:rPr>
          <w:b/>
          <w:sz w:val="23"/>
          <w:lang w:val="de-DE"/>
        </w:rPr>
        <w:lastRenderedPageBreak/>
        <w:t>B1/1.11</w:t>
      </w:r>
      <w:r>
        <w:rPr>
          <w:b/>
          <w:sz w:val="23"/>
          <w:lang w:val="de-DE"/>
        </w:rPr>
        <w:tab/>
        <w:t>Briefing on special machinery events and repairs</w:t>
      </w:r>
    </w:p>
    <w:p w14:paraId="786DBE70" w14:textId="77777777" w:rsidR="000A7CDE" w:rsidRDefault="000A7CDE">
      <w:pPr>
        <w:pStyle w:val="FootnoteText"/>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252FD303"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There  was a breakdown of the main engine(s) (at ... UTC / from ... to ... UTC).</w:t>
      </w:r>
    </w:p>
    <w:p w14:paraId="36BEEB8A"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r>
      <w:r>
        <w:rPr>
          <w:sz w:val="23"/>
          <w:lang w:val="de-DE"/>
        </w:rPr>
        <w:tab/>
        <w:t>There  was a breakdown of ... (at ... UTC / from ... to ... UTC).</w:t>
      </w:r>
    </w:p>
    <w:p w14:paraId="555ED19E"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There was a total blackout (at ... UTC / from ... to ... UTC).</w:t>
      </w:r>
    </w:p>
    <w:p w14:paraId="319C74FD"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.2.1</w:t>
      </w:r>
      <w:r>
        <w:rPr>
          <w:sz w:val="23"/>
          <w:lang w:val="de-DE"/>
        </w:rPr>
        <w:tab/>
      </w:r>
      <w:r>
        <w:rPr>
          <w:sz w:val="23"/>
          <w:lang w:val="de-DE"/>
        </w:rPr>
        <w:tab/>
      </w:r>
      <w:r>
        <w:rPr>
          <w:sz w:val="23"/>
          <w:lang w:val="de-DE"/>
        </w:rPr>
        <w:tab/>
        <w:t>There was a blackout in ...(at ... UTC / from ... to ... UTC) .</w:t>
      </w:r>
    </w:p>
    <w:p w14:paraId="5A40D88A"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Main engine(s) was / were stopped (at ... UTC / from ... to ... UTC) due to ... ..</w:t>
      </w:r>
    </w:p>
    <w:p w14:paraId="04BFFCAE"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.4</w:t>
      </w:r>
      <w:r>
        <w:rPr>
          <w:sz w:val="23"/>
          <w:lang w:val="de-DE"/>
        </w:rPr>
        <w:tab/>
      </w:r>
      <w:r>
        <w:rPr>
          <w:sz w:val="23"/>
          <w:lang w:val="de-DE"/>
        </w:rPr>
        <w:tab/>
        <w:t>Speed was reduced (at ... UTC / from ... to ... UTC) due to ... .</w:t>
      </w:r>
    </w:p>
    <w:p w14:paraId="544D4AD1"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 xml:space="preserve">Call the Master / Chief Engineer if the revolutions of the main engine(s) </w:t>
      </w:r>
    </w:p>
    <w:p w14:paraId="343C2931"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170"/>
        <w:rPr>
          <w:sz w:val="23"/>
          <w:lang w:val="de-DE"/>
        </w:rPr>
      </w:pPr>
      <w:r>
        <w:rPr>
          <w:sz w:val="23"/>
          <w:lang w:val="de-DE"/>
        </w:rPr>
        <w:t>are below ... per minute.</w:t>
      </w:r>
    </w:p>
    <w:p w14:paraId="0304FA8C"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.5.1</w:t>
      </w:r>
      <w:r>
        <w:rPr>
          <w:sz w:val="23"/>
          <w:lang w:val="de-DE"/>
        </w:rPr>
        <w:tab/>
      </w:r>
      <w:r>
        <w:rPr>
          <w:sz w:val="23"/>
          <w:lang w:val="de-DE"/>
        </w:rPr>
        <w:tab/>
      </w:r>
      <w:r>
        <w:rPr>
          <w:sz w:val="23"/>
          <w:lang w:val="de-DE"/>
        </w:rPr>
        <w:tab/>
        <w:t>Call the Master / Chief Engineer / Watch Engineer if ... .</w:t>
      </w:r>
    </w:p>
    <w:p w14:paraId="710C73BF" w14:textId="77777777" w:rsidR="000A7CDE" w:rsidRDefault="000A7CDE">
      <w:pPr>
        <w:pStyle w:val="FootnoteText"/>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05C14AA6"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b/>
          <w:sz w:val="23"/>
          <w:lang w:val="de-DE"/>
        </w:rPr>
        <w:t>B1/1.12</w:t>
      </w:r>
      <w:r>
        <w:rPr>
          <w:b/>
          <w:sz w:val="23"/>
          <w:lang w:val="de-DE"/>
        </w:rPr>
        <w:tab/>
        <w:t>Briefing on record keeping</w:t>
      </w:r>
    </w:p>
    <w:p w14:paraId="635967D8" w14:textId="77777777" w:rsidR="000A7CDE" w:rsidRDefault="000A7CDE">
      <w:pPr>
        <w:pStyle w:val="FootnoteText"/>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77F1A361"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t>The log books / record books are completed and signed.</w:t>
      </w:r>
    </w:p>
    <w:p w14:paraId="0C15BF3F"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r>
      <w:r>
        <w:rPr>
          <w:sz w:val="23"/>
          <w:lang w:val="de-DE"/>
        </w:rPr>
        <w:tab/>
        <w:t xml:space="preserve">The note book entries will be copied (into the log books / record books) </w:t>
      </w:r>
    </w:p>
    <w:p w14:paraId="395682DE"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ab/>
      </w:r>
      <w:r>
        <w:rPr>
          <w:sz w:val="23"/>
          <w:lang w:val="de-DE"/>
        </w:rPr>
        <w:tab/>
      </w:r>
      <w:r>
        <w:rPr>
          <w:sz w:val="23"/>
          <w:lang w:val="de-DE"/>
        </w:rPr>
        <w:tab/>
        <w:t>after the watch.</w:t>
      </w:r>
    </w:p>
    <w:p w14:paraId="46E75437"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Change the paper of the data logger / echo sounder / ... recorder.</w:t>
      </w:r>
    </w:p>
    <w:p w14:paraId="3396AC74"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.2.1</w:t>
      </w:r>
      <w:r>
        <w:rPr>
          <w:sz w:val="23"/>
          <w:lang w:val="de-DE"/>
        </w:rPr>
        <w:tab/>
      </w:r>
      <w:r>
        <w:rPr>
          <w:sz w:val="23"/>
          <w:lang w:val="de-DE"/>
        </w:rPr>
        <w:tab/>
      </w:r>
      <w:r>
        <w:rPr>
          <w:sz w:val="23"/>
          <w:lang w:val="de-DE"/>
        </w:rPr>
        <w:tab/>
        <w:t>Refill the toner / ink</w:t>
      </w:r>
      <w:r>
        <w:rPr>
          <w:b/>
          <w:sz w:val="23"/>
          <w:lang w:val="de-DE"/>
        </w:rPr>
        <w:t xml:space="preserve"> </w:t>
      </w:r>
      <w:r>
        <w:rPr>
          <w:sz w:val="23"/>
          <w:lang w:val="de-DE"/>
        </w:rPr>
        <w:t>of the data logger /  echo sounder / ... recorder</w:t>
      </w:r>
    </w:p>
    <w:p w14:paraId="3662BC40" w14:textId="77777777" w:rsidR="000A7CDE" w:rsidRDefault="000A7CDE">
      <w:pPr>
        <w:pStyle w:val="FootnoteText"/>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04DCC27D"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b/>
          <w:sz w:val="23"/>
          <w:lang w:val="de-DE"/>
        </w:rPr>
        <w:t>B1/1.13</w:t>
      </w:r>
      <w:r>
        <w:rPr>
          <w:b/>
          <w:sz w:val="23"/>
          <w:lang w:val="de-DE"/>
        </w:rPr>
        <w:tab/>
        <w:t>Handing and taking over the watch/conn</w:t>
      </w:r>
    </w:p>
    <w:p w14:paraId="241DE3B8" w14:textId="77777777" w:rsidR="000A7CDE" w:rsidRDefault="000A7CDE">
      <w:pPr>
        <w:pStyle w:val="FootnoteText"/>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29B5C710"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170"/>
        <w:rPr>
          <w:sz w:val="23"/>
          <w:lang w:val="de-DE"/>
        </w:rPr>
      </w:pPr>
      <w:r>
        <w:rPr>
          <w:sz w:val="23"/>
          <w:lang w:val="de-DE"/>
        </w:rPr>
        <w:t>The Master / Chief Engineer or an (engineer) officer handing over the watch should say:</w:t>
      </w:r>
    </w:p>
    <w:p w14:paraId="3DA273A6"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w:t>
      </w:r>
      <w:r>
        <w:rPr>
          <w:sz w:val="23"/>
          <w:lang w:val="de-DE"/>
        </w:rPr>
        <w:tab/>
      </w:r>
      <w:r>
        <w:rPr>
          <w:sz w:val="23"/>
          <w:lang w:val="de-DE"/>
        </w:rPr>
        <w:tab/>
      </w:r>
      <w:r>
        <w:rPr>
          <w:sz w:val="23"/>
          <w:lang w:val="de-DE"/>
        </w:rPr>
        <w:tab/>
      </w:r>
      <w:r>
        <w:rPr>
          <w:rFonts w:ascii="WP TypographicSymbols" w:hAnsi="WP TypographicSymbols"/>
          <w:sz w:val="23"/>
          <w:lang w:val="de-DE"/>
        </w:rPr>
        <w:tab/>
      </w:r>
      <w:r>
        <w:rPr>
          <w:sz w:val="23"/>
          <w:lang w:val="de-DE"/>
        </w:rPr>
        <w:t xml:space="preserve">You have the watch now. </w:t>
      </w:r>
    </w:p>
    <w:p w14:paraId="1C3B820C" w14:textId="77777777" w:rsidR="000A7CDE" w:rsidRDefault="000A7CDE">
      <w:pPr>
        <w:pStyle w:val="FootnoteText"/>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31F8B890"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ab/>
        <w:t>.1.1</w:t>
      </w:r>
      <w:r>
        <w:rPr>
          <w:sz w:val="23"/>
          <w:lang w:val="de-DE"/>
        </w:rPr>
        <w:tab/>
      </w:r>
      <w:r>
        <w:rPr>
          <w:sz w:val="23"/>
          <w:lang w:val="de-DE"/>
        </w:rPr>
        <w:tab/>
      </w:r>
      <w:r>
        <w:rPr>
          <w:sz w:val="23"/>
          <w:lang w:val="de-DE"/>
        </w:rPr>
        <w:tab/>
        <w:t>The relieving officer should confirm and say:</w:t>
      </w:r>
    </w:p>
    <w:p w14:paraId="2DCD3A9D"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ab/>
      </w:r>
      <w:r>
        <w:rPr>
          <w:sz w:val="23"/>
          <w:lang w:val="de-DE"/>
        </w:rPr>
        <w:tab/>
      </w:r>
      <w:r>
        <w:rPr>
          <w:rFonts w:ascii="WP TypographicSymbols" w:hAnsi="WP TypographicSymbols"/>
          <w:sz w:val="23"/>
          <w:lang w:val="de-DE"/>
        </w:rPr>
        <w:tab/>
      </w:r>
      <w:r>
        <w:rPr>
          <w:rFonts w:ascii="WP TypographicSymbols" w:hAnsi="WP TypographicSymbols"/>
          <w:sz w:val="23"/>
          <w:lang w:val="de-DE"/>
        </w:rPr>
        <w:tab/>
      </w:r>
      <w:r>
        <w:rPr>
          <w:sz w:val="23"/>
          <w:lang w:val="de-DE"/>
        </w:rPr>
        <w:t>I have the watch now .</w:t>
      </w:r>
    </w:p>
    <w:p w14:paraId="354E6BC2" w14:textId="77777777" w:rsidR="000A7CDE" w:rsidRDefault="000A7CDE">
      <w:pPr>
        <w:pStyle w:val="FootnoteText"/>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1C88B956"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left="1170"/>
        <w:rPr>
          <w:sz w:val="23"/>
          <w:lang w:val="de-DE"/>
        </w:rPr>
      </w:pPr>
      <w:r>
        <w:rPr>
          <w:sz w:val="23"/>
          <w:lang w:val="de-DE"/>
        </w:rPr>
        <w:t>The Master/Chief Engineer when called to the bridge/engine (control) room and formally taking over the watch, should confirm and say:</w:t>
      </w:r>
    </w:p>
    <w:p w14:paraId="443AD323"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r>
      <w:r>
        <w:rPr>
          <w:sz w:val="23"/>
          <w:lang w:val="de-DE"/>
        </w:rPr>
        <w:tab/>
      </w:r>
      <w:r>
        <w:rPr>
          <w:rFonts w:ascii="WP TypographicSymbols" w:hAnsi="WP TypographicSymbols"/>
          <w:sz w:val="23"/>
          <w:lang w:val="de-DE"/>
        </w:rPr>
        <w:tab/>
      </w:r>
      <w:r>
        <w:rPr>
          <w:sz w:val="23"/>
          <w:lang w:val="de-DE"/>
        </w:rPr>
        <w:t xml:space="preserve">I have the watch now. </w:t>
      </w:r>
    </w:p>
    <w:p w14:paraId="1FC2B6B7" w14:textId="77777777" w:rsidR="000A7CDE" w:rsidRDefault="000A7CDE">
      <w:pPr>
        <w:pStyle w:val="FootnoteText"/>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0BE84B86"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ab/>
        <w:t>.2.1</w:t>
      </w:r>
      <w:r>
        <w:rPr>
          <w:sz w:val="23"/>
          <w:lang w:val="de-DE"/>
        </w:rPr>
        <w:tab/>
      </w:r>
      <w:r>
        <w:rPr>
          <w:sz w:val="23"/>
          <w:lang w:val="de-DE"/>
        </w:rPr>
        <w:tab/>
      </w:r>
      <w:r>
        <w:rPr>
          <w:sz w:val="23"/>
          <w:lang w:val="de-DE"/>
        </w:rPr>
        <w:tab/>
        <w:t>The officer of the watch should confirm and say:</w:t>
      </w:r>
    </w:p>
    <w:p w14:paraId="69A5FA44"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ab/>
      </w:r>
      <w:r>
        <w:rPr>
          <w:sz w:val="23"/>
          <w:lang w:val="de-DE"/>
        </w:rPr>
        <w:tab/>
      </w:r>
      <w:r>
        <w:rPr>
          <w:sz w:val="23"/>
          <w:lang w:val="de-DE"/>
        </w:rPr>
        <w:tab/>
      </w:r>
      <w:r>
        <w:rPr>
          <w:sz w:val="23"/>
          <w:lang w:val="de-DE"/>
        </w:rPr>
        <w:tab/>
        <w:t>You have the  watch now.</w:t>
      </w:r>
    </w:p>
    <w:p w14:paraId="1F7EF173" w14:textId="77777777" w:rsidR="000A7CDE" w:rsidRDefault="000A7CDE">
      <w:pPr>
        <w:pStyle w:val="FootnoteText"/>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64018E16" w14:textId="77777777" w:rsidR="000A7CDE" w:rsidRDefault="000A7CDE">
      <w:pPr>
        <w:pStyle w:val="Heading5"/>
        <w:tabs>
          <w:tab w:val="left" w:pos="0"/>
          <w:tab w:val="left" w:pos="360"/>
          <w:tab w:val="left" w:pos="720"/>
          <w:tab w:val="left" w:pos="1170"/>
          <w:tab w:val="left" w:pos="1530"/>
          <w:tab w:val="left" w:pos="1800"/>
          <w:tab w:val="left" w:pos="2520"/>
          <w:tab w:val="left" w:pos="3240"/>
          <w:tab w:val="left" w:pos="3600"/>
          <w:tab w:val="left" w:pos="3960"/>
          <w:tab w:val="left" w:pos="4320"/>
          <w:tab w:val="left" w:pos="5490"/>
          <w:tab w:val="left" w:pos="5760"/>
          <w:tab w:val="left" w:pos="6480"/>
          <w:tab w:val="left" w:pos="7200"/>
          <w:tab w:val="left" w:pos="7920"/>
          <w:tab w:val="left" w:pos="8640"/>
        </w:tabs>
        <w:spacing w:after="0"/>
        <w:jc w:val="both"/>
        <w:rPr>
          <w:lang w:val="de-DE"/>
        </w:rPr>
      </w:pPr>
      <w:r>
        <w:rPr>
          <w:lang w:val="de-DE"/>
        </w:rPr>
        <w:t>B1/2</w:t>
      </w:r>
      <w:r>
        <w:rPr>
          <w:lang w:val="de-DE"/>
        </w:rPr>
        <w:tab/>
      </w:r>
      <w:r>
        <w:rPr>
          <w:lang w:val="de-DE"/>
        </w:rPr>
        <w:tab/>
        <w:t>Trim, list and stability</w:t>
      </w:r>
    </w:p>
    <w:p w14:paraId="2AB4BC82" w14:textId="77777777" w:rsidR="000A7CDE" w:rsidRDefault="000A7CDE">
      <w:pPr>
        <w:pStyle w:val="FootnoteText"/>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lang w:val="de-DE"/>
        </w:rPr>
      </w:pPr>
    </w:p>
    <w:p w14:paraId="72B08AE2"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xml:space="preserve"> 1</w:t>
      </w:r>
      <w:r>
        <w:rPr>
          <w:sz w:val="23"/>
          <w:lang w:val="de-DE"/>
        </w:rPr>
        <w:tab/>
      </w:r>
      <w:r>
        <w:rPr>
          <w:sz w:val="23"/>
          <w:lang w:val="de-DE"/>
        </w:rPr>
        <w:tab/>
        <w:t>The vessel is on even keel (at present).</w:t>
      </w:r>
    </w:p>
    <w:p w14:paraId="79CD0120"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.1.1</w:t>
      </w:r>
      <w:r>
        <w:rPr>
          <w:sz w:val="23"/>
          <w:lang w:val="de-DE"/>
        </w:rPr>
        <w:tab/>
      </w:r>
      <w:r>
        <w:rPr>
          <w:sz w:val="23"/>
          <w:lang w:val="de-DE"/>
        </w:rPr>
        <w:tab/>
      </w:r>
      <w:r>
        <w:rPr>
          <w:sz w:val="23"/>
          <w:lang w:val="de-DE"/>
        </w:rPr>
        <w:tab/>
        <w:t>The vessel is ... metres down by the head / stern (at present).</w:t>
      </w:r>
    </w:p>
    <w:p w14:paraId="48B120BC"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.2</w:t>
      </w:r>
      <w:r>
        <w:rPr>
          <w:sz w:val="23"/>
          <w:lang w:val="de-DE"/>
        </w:rPr>
        <w:tab/>
      </w:r>
      <w:r>
        <w:rPr>
          <w:sz w:val="23"/>
          <w:lang w:val="de-DE"/>
        </w:rPr>
        <w:tab/>
        <w:t>There is no list  (at present).</w:t>
      </w:r>
    </w:p>
    <w:p w14:paraId="4E41ACBB"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.2.1</w:t>
      </w:r>
      <w:r>
        <w:rPr>
          <w:sz w:val="23"/>
          <w:lang w:val="de-DE"/>
        </w:rPr>
        <w:tab/>
      </w:r>
      <w:r>
        <w:rPr>
          <w:sz w:val="23"/>
          <w:lang w:val="de-DE"/>
        </w:rPr>
        <w:tab/>
      </w:r>
      <w:r>
        <w:rPr>
          <w:sz w:val="23"/>
          <w:lang w:val="de-DE"/>
        </w:rPr>
        <w:tab/>
        <w:t xml:space="preserve"> (present) list is ... degrees to port / starboard.</w:t>
      </w:r>
    </w:p>
    <w:p w14:paraId="488C5301"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.3</w:t>
      </w:r>
      <w:r>
        <w:rPr>
          <w:sz w:val="23"/>
          <w:lang w:val="de-DE"/>
        </w:rPr>
        <w:tab/>
      </w:r>
      <w:r>
        <w:rPr>
          <w:sz w:val="23"/>
          <w:lang w:val="de-DE"/>
        </w:rPr>
        <w:tab/>
        <w:t xml:space="preserve">Fuel / ballast / fresh water / oil was transferred  from (no.) ... tank(s) </w:t>
      </w:r>
    </w:p>
    <w:p w14:paraId="4A593BBB"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ab/>
      </w:r>
      <w:r>
        <w:rPr>
          <w:sz w:val="23"/>
          <w:lang w:val="de-DE"/>
        </w:rPr>
        <w:tab/>
      </w:r>
      <w:r>
        <w:rPr>
          <w:sz w:val="23"/>
          <w:lang w:val="de-DE"/>
        </w:rPr>
        <w:tab/>
        <w:t>to (no.) ... tank(s) to correct the list.</w:t>
      </w:r>
    </w:p>
    <w:p w14:paraId="5C556420"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.3.1</w:t>
      </w:r>
      <w:r>
        <w:rPr>
          <w:sz w:val="23"/>
          <w:lang w:val="de-DE"/>
        </w:rPr>
        <w:tab/>
      </w:r>
      <w:r>
        <w:rPr>
          <w:sz w:val="23"/>
          <w:lang w:val="de-DE"/>
        </w:rPr>
        <w:tab/>
      </w:r>
      <w:r>
        <w:rPr>
          <w:sz w:val="23"/>
          <w:lang w:val="de-DE"/>
        </w:rPr>
        <w:tab/>
        <w:t>We must transfer fuel / ballast / fresh water / oil</w:t>
      </w:r>
      <w:r>
        <w:rPr>
          <w:i/>
          <w:sz w:val="23"/>
          <w:lang w:val="de-DE"/>
        </w:rPr>
        <w:t xml:space="preserve"> </w:t>
      </w:r>
      <w:r>
        <w:rPr>
          <w:sz w:val="23"/>
          <w:lang w:val="de-DE"/>
        </w:rPr>
        <w:t xml:space="preserve"> from (no.) ... tank(s)</w:t>
      </w:r>
    </w:p>
    <w:p w14:paraId="52EF0EBE"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530"/>
        <w:rPr>
          <w:sz w:val="23"/>
          <w:lang w:val="de-DE"/>
        </w:rPr>
      </w:pPr>
      <w:r>
        <w:rPr>
          <w:sz w:val="23"/>
          <w:lang w:val="de-DE"/>
        </w:rPr>
        <w:t xml:space="preserve"> to (no.) ... tank(s) to correct the list.</w:t>
      </w:r>
    </w:p>
    <w:p w14:paraId="3815772D"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 xml:space="preserve">.4 </w:t>
      </w:r>
      <w:r>
        <w:rPr>
          <w:sz w:val="23"/>
          <w:lang w:val="de-DE"/>
        </w:rPr>
        <w:tab/>
      </w:r>
      <w:r>
        <w:rPr>
          <w:sz w:val="23"/>
          <w:lang w:val="de-DE"/>
        </w:rPr>
        <w:tab/>
        <w:t>Deck cargo / cargo was restowed (in  (no.) ... hold(s)) to correct the list.</w:t>
      </w:r>
    </w:p>
    <w:p w14:paraId="2A89BF42"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.4.1</w:t>
      </w:r>
      <w:r>
        <w:rPr>
          <w:sz w:val="23"/>
          <w:lang w:val="de-DE"/>
        </w:rPr>
        <w:tab/>
      </w:r>
      <w:r>
        <w:rPr>
          <w:sz w:val="23"/>
          <w:lang w:val="de-DE"/>
        </w:rPr>
        <w:tab/>
      </w:r>
      <w:r>
        <w:rPr>
          <w:sz w:val="23"/>
          <w:lang w:val="de-DE"/>
        </w:rPr>
        <w:tab/>
        <w:t>We must restow cargo in (no.) ... hold(s) to correct the list.</w:t>
      </w:r>
    </w:p>
    <w:p w14:paraId="017B0C84"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.5</w:t>
      </w:r>
      <w:r>
        <w:rPr>
          <w:sz w:val="23"/>
          <w:lang w:val="de-DE"/>
        </w:rPr>
        <w:tab/>
      </w:r>
      <w:r>
        <w:rPr>
          <w:sz w:val="23"/>
          <w:lang w:val="de-DE"/>
        </w:rPr>
        <w:tab/>
        <w:t xml:space="preserve"> (present) stability is good / poor.</w:t>
      </w:r>
    </w:p>
    <w:p w14:paraId="689BC6A5"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.6</w:t>
      </w:r>
      <w:r>
        <w:rPr>
          <w:sz w:val="23"/>
          <w:lang w:val="de-DE"/>
        </w:rPr>
        <w:tab/>
      </w:r>
      <w:r>
        <w:rPr>
          <w:sz w:val="23"/>
          <w:lang w:val="de-DE"/>
        </w:rPr>
        <w:tab/>
        <w:t xml:space="preserve"> (no.) ... double bottom tank(s) was / were filled to improve the stability.</w:t>
      </w:r>
    </w:p>
    <w:p w14:paraId="3B20859B"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.7</w:t>
      </w:r>
      <w:r>
        <w:rPr>
          <w:sz w:val="23"/>
          <w:lang w:val="de-DE"/>
        </w:rPr>
        <w:tab/>
      </w:r>
      <w:r>
        <w:rPr>
          <w:sz w:val="23"/>
          <w:lang w:val="de-DE"/>
        </w:rPr>
        <w:tab/>
        <w:t>Fuel / ballast / fresh water / oil was transferred from (no.) ... tank(s)</w:t>
      </w:r>
    </w:p>
    <w:p w14:paraId="69B24C32"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r>
        <w:rPr>
          <w:sz w:val="23"/>
          <w:lang w:val="de-DE"/>
        </w:rPr>
        <w:tab/>
      </w:r>
      <w:r>
        <w:rPr>
          <w:sz w:val="23"/>
          <w:lang w:val="de-DE"/>
        </w:rPr>
        <w:tab/>
      </w:r>
      <w:r>
        <w:rPr>
          <w:sz w:val="23"/>
          <w:lang w:val="de-DE"/>
        </w:rPr>
        <w:tab/>
        <w:t>to (no.) ... tank(s) to improve the stability.</w:t>
      </w:r>
    </w:p>
    <w:p w14:paraId="7821FF8A"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60"/>
        <w:rPr>
          <w:sz w:val="23"/>
          <w:lang w:val="de-DE"/>
        </w:rPr>
      </w:pPr>
      <w:r>
        <w:rPr>
          <w:sz w:val="23"/>
          <w:lang w:val="de-DE"/>
        </w:rPr>
        <w:t>.7.1</w:t>
      </w:r>
      <w:r>
        <w:rPr>
          <w:sz w:val="23"/>
          <w:lang w:val="de-DE"/>
        </w:rPr>
        <w:tab/>
      </w:r>
      <w:r>
        <w:rPr>
          <w:sz w:val="23"/>
          <w:lang w:val="de-DE"/>
        </w:rPr>
        <w:tab/>
      </w:r>
      <w:r>
        <w:rPr>
          <w:sz w:val="23"/>
          <w:lang w:val="de-DE"/>
        </w:rPr>
        <w:tab/>
        <w:t xml:space="preserve">We must transfer fuel / ballast / fresh water/ oil from (no.) ... tank(s) </w:t>
      </w:r>
    </w:p>
    <w:p w14:paraId="4B55481E"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1530"/>
        <w:rPr>
          <w:sz w:val="23"/>
          <w:lang w:val="de-DE"/>
        </w:rPr>
      </w:pPr>
      <w:r>
        <w:rPr>
          <w:sz w:val="23"/>
          <w:lang w:val="de-DE"/>
        </w:rPr>
        <w:t>to (no.) ... tank(s) to improve the stability.</w:t>
      </w:r>
    </w:p>
    <w:p w14:paraId="21BC91D3" w14:textId="77777777" w:rsidR="000A7CDE" w:rsidRDefault="000A7CDE">
      <w:pPr>
        <w:ind w:left="1200" w:hanging="840"/>
        <w:rPr>
          <w:sz w:val="23"/>
          <w:lang w:val="de-DE"/>
        </w:rPr>
      </w:pPr>
      <w:r>
        <w:rPr>
          <w:sz w:val="23"/>
          <w:lang w:val="de-DE"/>
        </w:rPr>
        <w:t>.7.2</w:t>
      </w:r>
      <w:r>
        <w:rPr>
          <w:sz w:val="23"/>
          <w:lang w:val="de-DE"/>
        </w:rPr>
        <w:tab/>
        <w:t>Fore peak/after peak tank was filled/emptied to change the trim</w:t>
      </w:r>
    </w:p>
    <w:p w14:paraId="5A3306D8" w14:textId="77777777" w:rsidR="000A7CDE" w:rsidRDefault="000A7CDE">
      <w:pPr>
        <w:keepNext/>
        <w:keepLines/>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57"/>
        <w:rPr>
          <w:sz w:val="23"/>
          <w:lang w:val="de-DE"/>
        </w:rPr>
      </w:pPr>
      <w:r>
        <w:rPr>
          <w:sz w:val="23"/>
          <w:lang w:val="de-DE"/>
        </w:rPr>
        <w:lastRenderedPageBreak/>
        <w:t>.8</w:t>
      </w:r>
      <w:r>
        <w:rPr>
          <w:sz w:val="23"/>
          <w:lang w:val="de-DE"/>
        </w:rPr>
        <w:tab/>
      </w:r>
      <w:r>
        <w:rPr>
          <w:sz w:val="23"/>
          <w:lang w:val="de-DE"/>
        </w:rPr>
        <w:tab/>
        <w:t>Cargo was restowed in (no.) ... hold(s) / on deck to improve the stability.</w:t>
      </w:r>
    </w:p>
    <w:p w14:paraId="729A7956" w14:textId="77777777" w:rsidR="000A7CDE" w:rsidRDefault="000A7CDE">
      <w:pPr>
        <w:keepNext/>
        <w:keepLines/>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57"/>
        <w:rPr>
          <w:sz w:val="23"/>
          <w:lang w:val="de-DE"/>
        </w:rPr>
      </w:pPr>
      <w:r>
        <w:rPr>
          <w:sz w:val="23"/>
          <w:lang w:val="de-DE"/>
        </w:rPr>
        <w:t>.8.1</w:t>
      </w:r>
      <w:r>
        <w:rPr>
          <w:sz w:val="23"/>
          <w:lang w:val="de-DE"/>
        </w:rPr>
        <w:tab/>
      </w:r>
      <w:r>
        <w:rPr>
          <w:sz w:val="23"/>
          <w:lang w:val="de-DE"/>
        </w:rPr>
        <w:tab/>
      </w:r>
      <w:r>
        <w:rPr>
          <w:sz w:val="23"/>
          <w:lang w:val="de-DE"/>
        </w:rPr>
        <w:tab/>
        <w:t>We must restow cargo in (no.) ... hold(s) / on deck to improve the stability.</w:t>
      </w:r>
    </w:p>
    <w:p w14:paraId="2B2DD586" w14:textId="77777777" w:rsidR="000A7CDE" w:rsidRDefault="000A7CDE">
      <w:pPr>
        <w:keepNext/>
        <w:keepLines/>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57"/>
        <w:rPr>
          <w:sz w:val="23"/>
          <w:lang w:val="de-DE"/>
        </w:rPr>
      </w:pPr>
      <w:r>
        <w:rPr>
          <w:sz w:val="23"/>
          <w:lang w:val="de-DE"/>
        </w:rPr>
        <w:t>.9</w:t>
      </w:r>
      <w:r>
        <w:rPr>
          <w:sz w:val="23"/>
          <w:lang w:val="de-DE"/>
        </w:rPr>
        <w:tab/>
      </w:r>
      <w:r>
        <w:rPr>
          <w:sz w:val="23"/>
          <w:lang w:val="de-DE"/>
        </w:rPr>
        <w:tab/>
        <w:t>Containers were restowed from ... to ... to improve the stability.</w:t>
      </w:r>
    </w:p>
    <w:p w14:paraId="18654422" w14:textId="77777777" w:rsidR="000A7CDE" w:rsidRDefault="000A7CDE">
      <w:pPr>
        <w:keepNext/>
        <w:keepLines/>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ind w:firstLine="357"/>
        <w:rPr>
          <w:sz w:val="23"/>
          <w:lang w:val="de-DE"/>
        </w:rPr>
      </w:pPr>
      <w:r>
        <w:rPr>
          <w:sz w:val="23"/>
          <w:lang w:val="de-DE"/>
        </w:rPr>
        <w:t>.9.1</w:t>
      </w:r>
      <w:r>
        <w:rPr>
          <w:sz w:val="23"/>
          <w:lang w:val="de-DE"/>
        </w:rPr>
        <w:tab/>
      </w:r>
      <w:r>
        <w:rPr>
          <w:sz w:val="23"/>
          <w:lang w:val="de-DE"/>
        </w:rPr>
        <w:tab/>
      </w:r>
      <w:r>
        <w:rPr>
          <w:sz w:val="23"/>
          <w:lang w:val="de-DE"/>
        </w:rPr>
        <w:tab/>
        <w:t>We must restow containers from ... to ... to improve the stability.</w:t>
      </w:r>
    </w:p>
    <w:p w14:paraId="7FF386A4" w14:textId="77777777" w:rsidR="000A7CDE" w:rsidRDefault="000A7CDE">
      <w:pPr>
        <w:tabs>
          <w:tab w:val="left" w:pos="0"/>
          <w:tab w:val="left" w:pos="360"/>
          <w:tab w:val="left" w:pos="720"/>
          <w:tab w:val="left" w:pos="1170"/>
          <w:tab w:val="left" w:pos="1530"/>
          <w:tab w:val="left" w:pos="1800"/>
          <w:tab w:val="left" w:pos="2160"/>
          <w:tab w:val="left" w:pos="2520"/>
          <w:tab w:val="left" w:pos="2880"/>
          <w:tab w:val="left" w:pos="3240"/>
          <w:tab w:val="left" w:pos="3600"/>
          <w:tab w:val="left" w:pos="3960"/>
          <w:tab w:val="left" w:pos="4320"/>
          <w:tab w:val="left" w:pos="5490"/>
          <w:tab w:val="left" w:pos="5760"/>
          <w:tab w:val="left" w:pos="6480"/>
          <w:tab w:val="left" w:pos="7200"/>
          <w:tab w:val="left" w:pos="7920"/>
          <w:tab w:val="left" w:pos="8640"/>
        </w:tabs>
        <w:rPr>
          <w:sz w:val="23"/>
          <w:lang w:val="de-DE"/>
        </w:rPr>
      </w:pPr>
    </w:p>
    <w:p w14:paraId="3C814DE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r>
        <w:rPr>
          <w:b/>
          <w:sz w:val="23"/>
        </w:rPr>
        <w:t>B2</w:t>
      </w:r>
      <w:r>
        <w:rPr>
          <w:b/>
          <w:sz w:val="23"/>
        </w:rPr>
        <w:tab/>
        <w:t>Safety on board</w:t>
      </w:r>
    </w:p>
    <w:p w14:paraId="4797127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9ABBD1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B2/1</w:t>
      </w:r>
      <w:r>
        <w:rPr>
          <w:b/>
          <w:sz w:val="23"/>
        </w:rPr>
        <w:tab/>
        <w:t>General activities</w:t>
      </w:r>
    </w:p>
    <w:p w14:paraId="1C80EF3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p>
    <w:p w14:paraId="196714F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The phrases of this section apply to most of the emergencies covered in this chapter.</w:t>
      </w:r>
    </w:p>
    <w:p w14:paraId="229BE96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5254D0B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B2/1.1</w:t>
      </w:r>
      <w:r>
        <w:rPr>
          <w:b/>
          <w:sz w:val="23"/>
        </w:rPr>
        <w:tab/>
      </w:r>
      <w:r>
        <w:rPr>
          <w:b/>
          <w:sz w:val="23"/>
        </w:rPr>
        <w:tab/>
        <w:t>Raising alarm</w:t>
      </w:r>
    </w:p>
    <w:p w14:paraId="1AD7788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5736FB60"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Operate the general emergency alarm.</w:t>
      </w:r>
    </w:p>
    <w:p w14:paraId="73567E25"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Inform the Master / Chief Engineer /... .</w:t>
      </w:r>
    </w:p>
    <w:p w14:paraId="58323D56"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Inform the ... coast radio station / vessels in vicinity (on radio).</w:t>
      </w:r>
    </w:p>
    <w:p w14:paraId="1A67FBAA"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Request assistance (on radio) from ... and report.</w:t>
      </w:r>
    </w:p>
    <w:p w14:paraId="222E600F"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Assistance was</w:t>
      </w:r>
    </w:p>
    <w:p w14:paraId="6827D4DF"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requested from ... .</w:t>
      </w:r>
    </w:p>
    <w:p w14:paraId="5B1E5C68"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offered by ... .</w:t>
      </w:r>
    </w:p>
    <w:p w14:paraId="36CBE31D"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accepted from ... .</w:t>
      </w:r>
    </w:p>
    <w:p w14:paraId="46D4A780"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Transmit a S</w:t>
      </w:r>
      <w:r>
        <w:rPr>
          <w:rFonts w:ascii="Arial Unicode MS" w:eastAsia="Arial Unicode MS" w:hAnsi="Arial Unicode MS" w:cs="Arial Unicode MS" w:hint="eastAsia"/>
          <w:sz w:val="23"/>
        </w:rPr>
        <w:t>É</w:t>
      </w:r>
      <w:r>
        <w:rPr>
          <w:sz w:val="23"/>
        </w:rPr>
        <w:t>CURIT</w:t>
      </w:r>
      <w:r>
        <w:rPr>
          <w:rFonts w:ascii="Arial Unicode MS" w:eastAsia="Arial Unicode MS" w:hAnsi="Arial Unicode MS" w:cs="Arial Unicode MS" w:hint="eastAsia"/>
          <w:sz w:val="23"/>
        </w:rPr>
        <w:t>É</w:t>
      </w:r>
      <w:r>
        <w:rPr>
          <w:sz w:val="23"/>
        </w:rPr>
        <w:t xml:space="preserve"> / PAN-PAN / distress alert / MAYDAY and report.</w:t>
      </w:r>
    </w:p>
    <w:p w14:paraId="672ABCC7"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 xml:space="preserve">A </w:t>
      </w:r>
      <w:r>
        <w:rPr>
          <w:sz w:val="23"/>
        </w:rPr>
        <w:tab/>
        <w:t>S</w:t>
      </w:r>
      <w:r>
        <w:rPr>
          <w:rFonts w:ascii="Arial Unicode MS" w:eastAsia="Arial Unicode MS" w:hAnsi="Arial Unicode MS" w:cs="Arial Unicode MS" w:hint="eastAsia"/>
          <w:sz w:val="23"/>
        </w:rPr>
        <w:t>É</w:t>
      </w:r>
      <w:r>
        <w:rPr>
          <w:sz w:val="23"/>
        </w:rPr>
        <w:t>CURIT</w:t>
      </w:r>
      <w:r>
        <w:rPr>
          <w:rFonts w:ascii="Arial Unicode MS" w:eastAsia="Arial Unicode MS" w:hAnsi="Arial Unicode MS" w:cs="Arial Unicode MS" w:hint="eastAsia"/>
          <w:sz w:val="23"/>
        </w:rPr>
        <w:t>É</w:t>
      </w:r>
      <w:r>
        <w:rPr>
          <w:sz w:val="23"/>
        </w:rPr>
        <w:t xml:space="preserve"> / PAN-PAN / distress alert / MAYDAY was transmitted.</w:t>
      </w:r>
    </w:p>
    <w:p w14:paraId="6D9911FB" w14:textId="77777777" w:rsidR="000A7CDE" w:rsidRDefault="000A7CDE">
      <w:pPr>
        <w:pStyle w:val="BodyText3"/>
        <w:tabs>
          <w:tab w:val="clear" w:pos="2520"/>
          <w:tab w:val="clear" w:pos="3240"/>
          <w:tab w:val="clear" w:pos="6120"/>
          <w:tab w:val="left" w:pos="-1099"/>
          <w:tab w:val="left" w:pos="-720"/>
          <w:tab w:val="left" w:pos="1"/>
          <w:tab w:val="left" w:pos="3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t xml:space="preserve">.6 </w:t>
      </w:r>
      <w:r>
        <w:tab/>
      </w:r>
      <w:r>
        <w:tab/>
        <w:t>Was the distress alert / MAYDAY acknowledged?</w:t>
      </w:r>
    </w:p>
    <w:p w14:paraId="2453B568"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Yes, the</w:t>
      </w:r>
      <w:r>
        <w:rPr>
          <w:b/>
          <w:i/>
          <w:sz w:val="23"/>
        </w:rPr>
        <w:t xml:space="preserve"> </w:t>
      </w:r>
      <w:r>
        <w:rPr>
          <w:sz w:val="23"/>
        </w:rPr>
        <w:t xml:space="preserve">distress alert / MAYDAY was acknowledged </w:t>
      </w:r>
    </w:p>
    <w:p w14:paraId="3A632DEC"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by ... coast radio station / MRCC / vessel(s) in vicinity.</w:t>
      </w:r>
    </w:p>
    <w:p w14:paraId="09E59A18"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.6.2</w:t>
      </w:r>
      <w:r>
        <w:rPr>
          <w:sz w:val="23"/>
        </w:rPr>
        <w:tab/>
      </w:r>
      <w:r>
        <w:rPr>
          <w:sz w:val="23"/>
        </w:rPr>
        <w:tab/>
      </w:r>
      <w:r>
        <w:rPr>
          <w:sz w:val="23"/>
        </w:rPr>
        <w:tab/>
        <w:t>No, the</w:t>
      </w:r>
      <w:r>
        <w:rPr>
          <w:b/>
          <w:i/>
          <w:sz w:val="23"/>
        </w:rPr>
        <w:t xml:space="preserve"> </w:t>
      </w:r>
      <w:r>
        <w:rPr>
          <w:sz w:val="23"/>
        </w:rPr>
        <w:t>distress alert was not acknowledged (yet).</w:t>
      </w:r>
    </w:p>
    <w:p w14:paraId="485538A6" w14:textId="77777777" w:rsidR="000A7CDE" w:rsidRDefault="000A7CDE">
      <w:pPr>
        <w:tabs>
          <w:tab w:val="left" w:pos="-1099"/>
          <w:tab w:val="left" w:pos="-720"/>
          <w:tab w:val="left" w:pos="1"/>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.6.1.1</w:t>
      </w:r>
      <w:r>
        <w:rPr>
          <w:sz w:val="23"/>
        </w:rPr>
        <w:tab/>
      </w:r>
      <w:r>
        <w:rPr>
          <w:sz w:val="23"/>
        </w:rPr>
        <w:tab/>
        <w:t>Repeat the distress alert.</w:t>
      </w:r>
    </w:p>
    <w:p w14:paraId="086B1F6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0A0B03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B2/1.2</w:t>
      </w:r>
      <w:r>
        <w:rPr>
          <w:b/>
          <w:sz w:val="23"/>
        </w:rPr>
        <w:tab/>
      </w:r>
      <w:r>
        <w:rPr>
          <w:b/>
          <w:sz w:val="23"/>
        </w:rPr>
        <w:tab/>
        <w:t>Briefing crew and passengers</w:t>
      </w:r>
    </w:p>
    <w:p w14:paraId="7F95539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p>
    <w:p w14:paraId="1EB3F23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 xml:space="preserve">See also B4 “ Passenger care”. </w:t>
      </w:r>
    </w:p>
    <w:p w14:paraId="785FEA4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2AC0F93"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w:t>
      </w:r>
      <w:r>
        <w:rPr>
          <w:sz w:val="23"/>
        </w:rPr>
        <w:tab/>
        <w:t>Make the following announcement (on the PA - system):</w:t>
      </w:r>
    </w:p>
    <w:p w14:paraId="6DDE2316"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w:t>
      </w:r>
      <w:r>
        <w:rPr>
          <w:sz w:val="23"/>
        </w:rPr>
        <w:tab/>
        <w:t>This is your Captain speaking.</w:t>
      </w:r>
    </w:p>
    <w:p w14:paraId="7DF4F508"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.2.1</w:t>
      </w:r>
      <w:r>
        <w:rPr>
          <w:sz w:val="23"/>
        </w:rPr>
        <w:tab/>
      </w:r>
      <w:r>
        <w:rPr>
          <w:sz w:val="23"/>
        </w:rPr>
        <w:tab/>
        <w:t>We have grounded / a minor flooding / a minor fire in ... .</w:t>
      </w:r>
    </w:p>
    <w:p w14:paraId="39691F6E"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080"/>
        <w:rPr>
          <w:sz w:val="23"/>
        </w:rPr>
      </w:pPr>
      <w:r>
        <w:rPr>
          <w:sz w:val="23"/>
        </w:rPr>
        <w:t>.2.2</w:t>
      </w:r>
      <w:r>
        <w:rPr>
          <w:sz w:val="23"/>
        </w:rPr>
        <w:tab/>
      </w:r>
      <w:r>
        <w:rPr>
          <w:sz w:val="23"/>
        </w:rPr>
        <w:tab/>
        <w:t xml:space="preserve">There is no immediate danger to crew, passengers or vessel, and there is no reason </w:t>
      </w:r>
    </w:p>
    <w:p w14:paraId="10E78B9E"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ab/>
      </w:r>
      <w:r>
        <w:rPr>
          <w:sz w:val="23"/>
        </w:rPr>
        <w:tab/>
        <w:t>to be alarmed.</w:t>
      </w:r>
    </w:p>
    <w:p w14:paraId="1DE3D8E9"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.2.3</w:t>
      </w:r>
      <w:r>
        <w:rPr>
          <w:sz w:val="23"/>
        </w:rPr>
        <w:tab/>
      </w:r>
      <w:r>
        <w:rPr>
          <w:sz w:val="23"/>
        </w:rPr>
        <w:tab/>
        <w:t>For safety reasons  I request all crew members to go to their assembly stations.</w:t>
      </w:r>
    </w:p>
    <w:p w14:paraId="49051213"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.2.3.1</w:t>
      </w:r>
      <w:r>
        <w:rPr>
          <w:sz w:val="23"/>
        </w:rPr>
        <w:tab/>
      </w:r>
      <w:r>
        <w:rPr>
          <w:sz w:val="23"/>
        </w:rPr>
        <w:tab/>
      </w:r>
      <w:r>
        <w:rPr>
          <w:sz w:val="23"/>
        </w:rPr>
        <w:tab/>
        <w:t>All officers to report to the bridge.</w:t>
      </w:r>
    </w:p>
    <w:p w14:paraId="62933BEA"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.2.3.2</w:t>
      </w:r>
      <w:r>
        <w:rPr>
          <w:sz w:val="23"/>
        </w:rPr>
        <w:tab/>
      </w:r>
      <w:r>
        <w:rPr>
          <w:sz w:val="23"/>
        </w:rPr>
        <w:tab/>
      </w:r>
      <w:r>
        <w:rPr>
          <w:sz w:val="23"/>
        </w:rPr>
        <w:tab/>
        <w:t>Watchkeepers remain at stations until further order.</w:t>
      </w:r>
    </w:p>
    <w:p w14:paraId="456E781E"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.2.4</w:t>
      </w:r>
      <w:r>
        <w:rPr>
          <w:sz w:val="23"/>
        </w:rPr>
        <w:tab/>
        <w:t xml:space="preserve">As soon as I have further information I will make another announcement - there is </w:t>
      </w:r>
    </w:p>
    <w:p w14:paraId="3A02F742"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ab/>
        <w:t>no danger at this time.</w:t>
      </w:r>
    </w:p>
    <w:p w14:paraId="1ED46915"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 xml:space="preserve">.2.5 </w:t>
      </w:r>
      <w:r>
        <w:rPr>
          <w:sz w:val="23"/>
        </w:rPr>
        <w:tab/>
      </w:r>
      <w:r>
        <w:rPr>
          <w:sz w:val="23"/>
        </w:rPr>
        <w:tab/>
        <w:t>Fire fighting teams / damage control teams are fighting the fire / flooding.</w:t>
      </w:r>
    </w:p>
    <w:p w14:paraId="55D016C1"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.2.6</w:t>
      </w:r>
      <w:r>
        <w:rPr>
          <w:sz w:val="23"/>
        </w:rPr>
        <w:tab/>
      </w:r>
      <w:r>
        <w:rPr>
          <w:sz w:val="23"/>
        </w:rPr>
        <w:tab/>
        <w:t>We also have radio contact with other vessels / coast radio stations.</w:t>
      </w:r>
    </w:p>
    <w:p w14:paraId="2B05D8EF"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.2.7</w:t>
      </w:r>
      <w:r>
        <w:rPr>
          <w:sz w:val="23"/>
        </w:rPr>
        <w:tab/>
      </w:r>
      <w:r>
        <w:rPr>
          <w:sz w:val="23"/>
        </w:rPr>
        <w:tab/>
        <w:t>The fire / flooding is under control.</w:t>
      </w:r>
    </w:p>
    <w:p w14:paraId="1A60151B" w14:textId="77777777" w:rsidR="000A7CDE" w:rsidRDefault="000A7CDE">
      <w:pPr>
        <w:tabs>
          <w:tab w:val="left" w:pos="-1099"/>
          <w:tab w:val="left" w:pos="-720"/>
          <w:tab w:val="left" w:pos="1"/>
          <w:tab w:val="left" w:pos="45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w:t>
      </w:r>
      <w:r>
        <w:rPr>
          <w:sz w:val="23"/>
        </w:rPr>
        <w:tab/>
      </w:r>
      <w:r>
        <w:rPr>
          <w:sz w:val="23"/>
        </w:rPr>
        <w:tab/>
        <w:t>This is your Captain speaking. I have another announcement:</w:t>
      </w:r>
    </w:p>
    <w:p w14:paraId="73165CD6"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.3.1</w:t>
      </w:r>
      <w:r>
        <w:rPr>
          <w:sz w:val="23"/>
        </w:rPr>
        <w:tab/>
      </w:r>
      <w:r>
        <w:rPr>
          <w:sz w:val="23"/>
        </w:rPr>
        <w:tab/>
        <w:t>The fire / flooding is not under control yet.</w:t>
      </w:r>
    </w:p>
    <w:p w14:paraId="3BF46824" w14:textId="77777777" w:rsidR="000A7CDE" w:rsidRDefault="000A7CDE">
      <w:pPr>
        <w:tabs>
          <w:tab w:val="left" w:pos="-1099"/>
          <w:tab w:val="left" w:pos="-720"/>
          <w:tab w:val="left" w:pos="1"/>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080"/>
        <w:rPr>
          <w:sz w:val="23"/>
        </w:rPr>
      </w:pPr>
      <w:r>
        <w:rPr>
          <w:sz w:val="23"/>
        </w:rPr>
        <w:t>.3.2</w:t>
      </w:r>
      <w:r>
        <w:rPr>
          <w:sz w:val="23"/>
        </w:rPr>
        <w:tab/>
      </w:r>
      <w:r>
        <w:rPr>
          <w:sz w:val="23"/>
        </w:rPr>
        <w:tab/>
        <w:t>Leave the engine room / superstructure / your stations / your cabins / ... immediately. Close all openings.</w:t>
      </w:r>
    </w:p>
    <w:p w14:paraId="2A4C0439"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.3.3</w:t>
      </w:r>
      <w:r>
        <w:rPr>
          <w:sz w:val="23"/>
        </w:rPr>
        <w:tab/>
      </w:r>
      <w:r>
        <w:rPr>
          <w:sz w:val="23"/>
        </w:rPr>
        <w:tab/>
        <w:t>Take lifejackets with you.</w:t>
      </w:r>
    </w:p>
    <w:p w14:paraId="414ABBB3"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.3.3.1</w:t>
      </w:r>
      <w:r>
        <w:rPr>
          <w:sz w:val="23"/>
        </w:rPr>
        <w:tab/>
      </w:r>
      <w:r>
        <w:rPr>
          <w:sz w:val="23"/>
        </w:rPr>
        <w:tab/>
      </w:r>
      <w:r>
        <w:rPr>
          <w:sz w:val="23"/>
        </w:rPr>
        <w:tab/>
        <w:t>Take your emergency equipment with you according to the muster list.</w:t>
      </w:r>
    </w:p>
    <w:p w14:paraId="6B0F9652"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.3.4</w:t>
      </w:r>
      <w:r>
        <w:rPr>
          <w:sz w:val="23"/>
        </w:rPr>
        <w:tab/>
      </w:r>
      <w:r>
        <w:rPr>
          <w:sz w:val="23"/>
        </w:rPr>
        <w:tab/>
        <w:t>Stand by fire fighting stations / damage control stations and report.</w:t>
      </w:r>
    </w:p>
    <w:p w14:paraId="5006AEE4"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.3.4.1</w:t>
      </w:r>
      <w:r>
        <w:rPr>
          <w:sz w:val="23"/>
        </w:rPr>
        <w:tab/>
      </w:r>
      <w:r>
        <w:rPr>
          <w:sz w:val="23"/>
        </w:rPr>
        <w:tab/>
      </w:r>
      <w:r>
        <w:rPr>
          <w:sz w:val="23"/>
        </w:rPr>
        <w:tab/>
        <w:t>Fire fighting stations / damage control stations are standing by.</w:t>
      </w:r>
    </w:p>
    <w:p w14:paraId="2B703845" w14:textId="77777777" w:rsidR="000A7CDE" w:rsidRDefault="000A7CDE">
      <w:pPr>
        <w:tabs>
          <w:tab w:val="left" w:pos="-1099"/>
          <w:tab w:val="left" w:pos="-720"/>
          <w:tab w:val="left" w:pos="1"/>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lastRenderedPageBreak/>
        <w:t>.3.5</w:t>
      </w:r>
      <w:r>
        <w:rPr>
          <w:sz w:val="23"/>
        </w:rPr>
        <w:tab/>
      </w:r>
      <w:r>
        <w:rPr>
          <w:sz w:val="23"/>
        </w:rPr>
        <w:tab/>
        <w:t>All crew members to assembly stations.</w:t>
      </w:r>
    </w:p>
    <w:p w14:paraId="0B2B87EF" w14:textId="77777777" w:rsidR="000A7CDE" w:rsidRDefault="000A7CDE">
      <w:pPr>
        <w:pStyle w:val="BodyText3"/>
        <w:tabs>
          <w:tab w:val="clear" w:pos="2520"/>
          <w:tab w:val="clear" w:pos="3240"/>
          <w:tab w:val="clear" w:pos="6120"/>
          <w:tab w:val="left" w:pos="-1099"/>
          <w:tab w:val="left" w:pos="-720"/>
          <w:tab w:val="left" w:pos="1"/>
          <w:tab w:val="left" w:pos="3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t>.3.6</w:t>
      </w:r>
      <w:r>
        <w:tab/>
      </w:r>
      <w:r>
        <w:tab/>
      </w:r>
      <w:r>
        <w:tab/>
        <w:t>Follow the escape routes shown.</w:t>
      </w:r>
    </w:p>
    <w:p w14:paraId="200A9FA3" w14:textId="77777777" w:rsidR="000A7CDE" w:rsidRDefault="000A7CDE">
      <w:pPr>
        <w:pStyle w:val="BodyText3"/>
        <w:tabs>
          <w:tab w:val="clear" w:pos="2520"/>
          <w:tab w:val="clear" w:pos="3240"/>
          <w:tab w:val="clear" w:pos="6120"/>
          <w:tab w:val="left" w:pos="-1099"/>
          <w:tab w:val="left" w:pos="-720"/>
          <w:tab w:val="left" w:pos="1"/>
          <w:tab w:val="left" w:pos="3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t>.3.7</w:t>
      </w:r>
      <w:r>
        <w:tab/>
      </w:r>
      <w:r>
        <w:tab/>
      </w:r>
      <w:r>
        <w:tab/>
        <w:t>The route to the assembly station is ... not clear.</w:t>
      </w:r>
    </w:p>
    <w:p w14:paraId="529AF273" w14:textId="77777777" w:rsidR="000A7CDE" w:rsidRDefault="000A7CDE">
      <w:pPr>
        <w:pStyle w:val="BodyText3"/>
        <w:tabs>
          <w:tab w:val="clear" w:pos="2520"/>
          <w:tab w:val="clear" w:pos="3240"/>
          <w:tab w:val="clear" w:pos="6120"/>
          <w:tab w:val="left" w:pos="-1099"/>
          <w:tab w:val="left" w:pos="-720"/>
          <w:tab w:val="left" w:pos="1"/>
          <w:tab w:val="left" w:pos="3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t>.3.7.1</w:t>
      </w:r>
      <w:r>
        <w:tab/>
      </w:r>
      <w:r>
        <w:tab/>
      </w:r>
      <w:r>
        <w:tab/>
        <w:t>The route to the assembly station will be via ... .</w:t>
      </w:r>
    </w:p>
    <w:p w14:paraId="1D54157F"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.3.8</w:t>
      </w:r>
      <w:r>
        <w:rPr>
          <w:sz w:val="23"/>
        </w:rPr>
        <w:tab/>
      </w:r>
      <w:r>
        <w:rPr>
          <w:sz w:val="23"/>
        </w:rPr>
        <w:tab/>
      </w:r>
      <w:r>
        <w:rPr>
          <w:sz w:val="23"/>
        </w:rPr>
        <w:tab/>
        <w:t xml:space="preserve">Assemble </w:t>
      </w:r>
    </w:p>
    <w:p w14:paraId="3DC97C4F"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ab/>
      </w:r>
      <w:r>
        <w:rPr>
          <w:sz w:val="23"/>
        </w:rPr>
        <w:tab/>
      </w:r>
      <w:r>
        <w:rPr>
          <w:sz w:val="23"/>
        </w:rPr>
        <w:tab/>
      </w:r>
      <w:r>
        <w:rPr>
          <w:sz w:val="23"/>
        </w:rPr>
        <w:tab/>
      </w:r>
      <w:r>
        <w:rPr>
          <w:sz w:val="23"/>
        </w:rPr>
        <w:tab/>
        <w:t>~ on deck.</w:t>
      </w:r>
    </w:p>
    <w:p w14:paraId="75B2AE00"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ab/>
      </w:r>
      <w:r>
        <w:rPr>
          <w:sz w:val="23"/>
        </w:rPr>
        <w:tab/>
      </w:r>
      <w:r>
        <w:rPr>
          <w:sz w:val="23"/>
        </w:rPr>
        <w:tab/>
      </w:r>
      <w:r>
        <w:rPr>
          <w:sz w:val="23"/>
        </w:rPr>
        <w:tab/>
      </w:r>
      <w:r>
        <w:rPr>
          <w:sz w:val="23"/>
        </w:rPr>
        <w:tab/>
        <w:t>~ on the foredeck / afterdeck.</w:t>
      </w:r>
    </w:p>
    <w:p w14:paraId="62CA24E4"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ab/>
      </w:r>
      <w:r>
        <w:rPr>
          <w:sz w:val="23"/>
        </w:rPr>
        <w:tab/>
      </w:r>
      <w:r>
        <w:rPr>
          <w:sz w:val="23"/>
        </w:rPr>
        <w:tab/>
      </w:r>
      <w:r>
        <w:rPr>
          <w:sz w:val="23"/>
        </w:rPr>
        <w:tab/>
        <w:t>~ on the ... deck on port side / starboard side.</w:t>
      </w:r>
    </w:p>
    <w:p w14:paraId="7FF6386F"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ab/>
      </w:r>
      <w:r>
        <w:rPr>
          <w:sz w:val="23"/>
        </w:rPr>
        <w:tab/>
      </w:r>
      <w:r>
        <w:rPr>
          <w:sz w:val="23"/>
        </w:rPr>
        <w:tab/>
      </w:r>
      <w:r>
        <w:rPr>
          <w:sz w:val="23"/>
        </w:rPr>
        <w:tab/>
        <w:t>~ on the ... deck forward of ... / aft of ... .</w:t>
      </w:r>
    </w:p>
    <w:p w14:paraId="23DFF2F6"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.3.9</w:t>
      </w:r>
      <w:r>
        <w:rPr>
          <w:sz w:val="23"/>
        </w:rPr>
        <w:tab/>
      </w:r>
      <w:r>
        <w:rPr>
          <w:sz w:val="23"/>
        </w:rPr>
        <w:tab/>
      </w:r>
      <w:r>
        <w:rPr>
          <w:sz w:val="23"/>
        </w:rPr>
        <w:tab/>
        <w:t xml:space="preserve">Do not </w:t>
      </w:r>
    </w:p>
    <w:p w14:paraId="61788BED"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ab/>
      </w:r>
      <w:r>
        <w:rPr>
          <w:sz w:val="23"/>
        </w:rPr>
        <w:tab/>
      </w:r>
      <w:r>
        <w:rPr>
          <w:sz w:val="23"/>
        </w:rPr>
        <w:tab/>
      </w:r>
      <w:r>
        <w:rPr>
          <w:sz w:val="23"/>
        </w:rPr>
        <w:tab/>
      </w:r>
      <w:r>
        <w:rPr>
          <w:sz w:val="23"/>
        </w:rPr>
        <w:tab/>
        <w:t>~ go to the lifeboat / liferaft stations before ordered.</w:t>
      </w:r>
    </w:p>
    <w:p w14:paraId="689CE4A7"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ab/>
      </w:r>
      <w:r>
        <w:rPr>
          <w:sz w:val="23"/>
        </w:rPr>
        <w:tab/>
      </w:r>
      <w:r>
        <w:rPr>
          <w:sz w:val="23"/>
        </w:rPr>
        <w:tab/>
      </w:r>
      <w:r>
        <w:rPr>
          <w:sz w:val="23"/>
        </w:rPr>
        <w:tab/>
        <w:t xml:space="preserve">~ enter the lifeboats / liferafts - the order to enter will be given </w:t>
      </w:r>
    </w:p>
    <w:p w14:paraId="65FCC789"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ab/>
      </w:r>
      <w:r>
        <w:rPr>
          <w:sz w:val="23"/>
        </w:rPr>
        <w:tab/>
      </w:r>
      <w:r>
        <w:rPr>
          <w:sz w:val="23"/>
        </w:rPr>
        <w:tab/>
      </w:r>
      <w:r>
        <w:rPr>
          <w:sz w:val="23"/>
        </w:rPr>
        <w:tab/>
      </w:r>
      <w:r>
        <w:rPr>
          <w:sz w:val="23"/>
        </w:rPr>
        <w:tab/>
        <w:t xml:space="preserve">  from the bridge / by the officers.</w:t>
      </w:r>
    </w:p>
    <w:p w14:paraId="2D7FD00D"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.3.10</w:t>
      </w:r>
      <w:r>
        <w:rPr>
          <w:sz w:val="23"/>
        </w:rPr>
        <w:tab/>
      </w:r>
      <w:r>
        <w:rPr>
          <w:sz w:val="23"/>
        </w:rPr>
        <w:tab/>
        <w:t xml:space="preserve">The following department(s) / crew members will (temporarily) </w:t>
      </w:r>
    </w:p>
    <w:p w14:paraId="1B5D512D"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ab/>
      </w:r>
      <w:r>
        <w:rPr>
          <w:sz w:val="23"/>
        </w:rPr>
        <w:tab/>
      </w:r>
      <w:r>
        <w:rPr>
          <w:sz w:val="23"/>
        </w:rPr>
        <w:tab/>
      </w:r>
      <w:r>
        <w:rPr>
          <w:sz w:val="23"/>
        </w:rPr>
        <w:tab/>
      </w:r>
      <w:r>
        <w:rPr>
          <w:sz w:val="23"/>
        </w:rPr>
        <w:tab/>
        <w:t>disembark for  safety reasons.</w:t>
      </w:r>
    </w:p>
    <w:p w14:paraId="65FFE5A4"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p>
    <w:p w14:paraId="2519AA8F"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B2/1.3</w:t>
      </w:r>
      <w:r>
        <w:rPr>
          <w:b/>
          <w:sz w:val="23"/>
        </w:rPr>
        <w:tab/>
        <w:t>Checking status of escape routes</w:t>
      </w:r>
    </w:p>
    <w:p w14:paraId="64B0EB97"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p>
    <w:p w14:paraId="724AF02C"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w:t>
      </w:r>
      <w:r>
        <w:rPr>
          <w:sz w:val="23"/>
        </w:rPr>
        <w:tab/>
      </w:r>
      <w:r>
        <w:rPr>
          <w:sz w:val="23"/>
        </w:rPr>
        <w:tab/>
        <w:t>Check the escape routes and report.</w:t>
      </w:r>
    </w:p>
    <w:p w14:paraId="3FECAC8A"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.1.1</w:t>
      </w:r>
      <w:r>
        <w:rPr>
          <w:sz w:val="23"/>
        </w:rPr>
        <w:tab/>
      </w:r>
      <w:r>
        <w:rPr>
          <w:sz w:val="23"/>
        </w:rPr>
        <w:tab/>
      </w:r>
      <w:r>
        <w:rPr>
          <w:sz w:val="23"/>
        </w:rPr>
        <w:tab/>
        <w:t>All escape routes  are clear.</w:t>
      </w:r>
    </w:p>
    <w:p w14:paraId="75A3FAFA"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.1.2</w:t>
      </w:r>
      <w:r>
        <w:rPr>
          <w:sz w:val="23"/>
        </w:rPr>
        <w:tab/>
      </w:r>
      <w:r>
        <w:rPr>
          <w:sz w:val="23"/>
        </w:rPr>
        <w:tab/>
      </w:r>
      <w:r>
        <w:rPr>
          <w:sz w:val="23"/>
        </w:rPr>
        <w:tab/>
        <w:t>The escape route(s) from ... (to ...) / via ... is / are blocked / not clear (yet).</w:t>
      </w:r>
    </w:p>
    <w:p w14:paraId="2EE048A6"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.1.3</w:t>
      </w:r>
      <w:r>
        <w:rPr>
          <w:sz w:val="23"/>
        </w:rPr>
        <w:tab/>
      </w:r>
      <w:r>
        <w:rPr>
          <w:sz w:val="23"/>
        </w:rPr>
        <w:tab/>
      </w:r>
      <w:r>
        <w:rPr>
          <w:sz w:val="23"/>
        </w:rPr>
        <w:tab/>
        <w:t>The escape route(s) from ... (to ...) / via ... will be clear in ... minutes..</w:t>
      </w:r>
    </w:p>
    <w:p w14:paraId="6D4FDDA5"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p>
    <w:p w14:paraId="2BF6FEE0"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B2/1.4</w:t>
      </w:r>
      <w:r>
        <w:rPr>
          <w:b/>
          <w:sz w:val="23"/>
        </w:rPr>
        <w:tab/>
        <w:t>Checking status of lifeboats / liferafts</w:t>
      </w:r>
    </w:p>
    <w:p w14:paraId="3D9C9BA3"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p>
    <w:p w14:paraId="3C0B81E6"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w:t>
      </w:r>
      <w:r>
        <w:rPr>
          <w:sz w:val="23"/>
        </w:rPr>
        <w:tab/>
      </w:r>
      <w:r>
        <w:rPr>
          <w:sz w:val="23"/>
        </w:rPr>
        <w:tab/>
        <w:t>Check the launching tracks and report.</w:t>
      </w:r>
    </w:p>
    <w:p w14:paraId="20832B8C"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.1.1</w:t>
      </w:r>
      <w:r>
        <w:rPr>
          <w:sz w:val="23"/>
        </w:rPr>
        <w:tab/>
      </w:r>
      <w:r>
        <w:rPr>
          <w:sz w:val="23"/>
        </w:rPr>
        <w:tab/>
      </w:r>
      <w:r>
        <w:rPr>
          <w:sz w:val="23"/>
        </w:rPr>
        <w:tab/>
        <w:t>All launching tracks are clear.</w:t>
      </w:r>
    </w:p>
    <w:p w14:paraId="632A6F47"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.1.2</w:t>
      </w:r>
      <w:r>
        <w:rPr>
          <w:sz w:val="23"/>
        </w:rPr>
        <w:tab/>
      </w:r>
      <w:r>
        <w:rPr>
          <w:sz w:val="23"/>
        </w:rPr>
        <w:tab/>
      </w:r>
      <w:r>
        <w:rPr>
          <w:sz w:val="23"/>
        </w:rPr>
        <w:tab/>
        <w:t>The launching track(s) of no. ...lifeboat / liferaft is / are not clear (yet).</w:t>
      </w:r>
    </w:p>
    <w:p w14:paraId="6DFBD354"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.1.3</w:t>
      </w:r>
      <w:r>
        <w:rPr>
          <w:sz w:val="23"/>
        </w:rPr>
        <w:tab/>
      </w:r>
      <w:r>
        <w:rPr>
          <w:sz w:val="23"/>
        </w:rPr>
        <w:tab/>
      </w:r>
      <w:r>
        <w:rPr>
          <w:sz w:val="23"/>
        </w:rPr>
        <w:tab/>
        <w:t>The launching track(s) of no. ... lifeboat / liferaft will be clear in ... minutes.</w:t>
      </w:r>
    </w:p>
    <w:p w14:paraId="70E723DD"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w:t>
      </w:r>
      <w:r>
        <w:rPr>
          <w:sz w:val="23"/>
        </w:rPr>
        <w:tab/>
      </w:r>
      <w:r>
        <w:rPr>
          <w:sz w:val="23"/>
        </w:rPr>
        <w:tab/>
        <w:t>Check the working parts and report.</w:t>
      </w:r>
    </w:p>
    <w:p w14:paraId="6E57DA48"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.2.1</w:t>
      </w:r>
      <w:r>
        <w:rPr>
          <w:sz w:val="23"/>
        </w:rPr>
        <w:tab/>
      </w:r>
      <w:r>
        <w:rPr>
          <w:sz w:val="23"/>
        </w:rPr>
        <w:tab/>
      </w:r>
      <w:r>
        <w:rPr>
          <w:sz w:val="23"/>
        </w:rPr>
        <w:tab/>
        <w:t>All working parts  are free.</w:t>
      </w:r>
    </w:p>
    <w:p w14:paraId="3B5DE5E1"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.2.2</w:t>
      </w:r>
      <w:r>
        <w:rPr>
          <w:sz w:val="23"/>
        </w:rPr>
        <w:tab/>
      </w:r>
      <w:r>
        <w:rPr>
          <w:sz w:val="23"/>
        </w:rPr>
        <w:tab/>
      </w:r>
      <w:r>
        <w:rPr>
          <w:sz w:val="23"/>
        </w:rPr>
        <w:tab/>
        <w:t>The roll(s) / block(s) / rigging / ... of no. ...lifeboat  is / are not free (yet).</w:t>
      </w:r>
    </w:p>
    <w:p w14:paraId="1C48CDF8"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.2.3</w:t>
      </w:r>
      <w:r>
        <w:rPr>
          <w:sz w:val="23"/>
        </w:rPr>
        <w:tab/>
      </w:r>
      <w:r>
        <w:rPr>
          <w:sz w:val="23"/>
        </w:rPr>
        <w:tab/>
      </w:r>
      <w:r>
        <w:rPr>
          <w:sz w:val="23"/>
        </w:rPr>
        <w:tab/>
        <w:t>The roll(s) / block(s) / rigging / ... of no. ... lifeboat will be free in ... minutes.</w:t>
      </w:r>
    </w:p>
    <w:p w14:paraId="301265C8"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w:t>
      </w:r>
      <w:r>
        <w:rPr>
          <w:sz w:val="23"/>
        </w:rPr>
        <w:tab/>
      </w:r>
      <w:r>
        <w:rPr>
          <w:sz w:val="23"/>
        </w:rPr>
        <w:tab/>
        <w:t>Check the securings of the launching appliances and report.</w:t>
      </w:r>
    </w:p>
    <w:p w14:paraId="4CD77675"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.3.1</w:t>
      </w:r>
      <w:r>
        <w:rPr>
          <w:sz w:val="23"/>
        </w:rPr>
        <w:tab/>
      </w:r>
      <w:r>
        <w:rPr>
          <w:sz w:val="23"/>
        </w:rPr>
        <w:tab/>
      </w:r>
      <w:r>
        <w:rPr>
          <w:sz w:val="23"/>
        </w:rPr>
        <w:tab/>
        <w:t>All securings  are in the correct position.</w:t>
      </w:r>
    </w:p>
    <w:p w14:paraId="00E84751"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.3.2</w:t>
      </w:r>
      <w:r>
        <w:rPr>
          <w:sz w:val="23"/>
        </w:rPr>
        <w:tab/>
      </w:r>
      <w:r>
        <w:rPr>
          <w:sz w:val="23"/>
        </w:rPr>
        <w:tab/>
      </w:r>
      <w:r>
        <w:rPr>
          <w:sz w:val="23"/>
        </w:rPr>
        <w:tab/>
        <w:t>The securing of no. ... lifeboat / liferaft  is not in the correct position.</w:t>
      </w:r>
    </w:p>
    <w:p w14:paraId="6A04959C"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.3.2.1</w:t>
      </w:r>
      <w:r>
        <w:rPr>
          <w:sz w:val="23"/>
        </w:rPr>
        <w:tab/>
      </w:r>
      <w:r>
        <w:rPr>
          <w:sz w:val="23"/>
        </w:rPr>
        <w:tab/>
      </w:r>
      <w:r>
        <w:rPr>
          <w:sz w:val="23"/>
        </w:rPr>
        <w:tab/>
        <w:t>Correct the position of the securing .</w:t>
      </w:r>
    </w:p>
    <w:p w14:paraId="4CEC81CD"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.3.3</w:t>
      </w:r>
      <w:r>
        <w:rPr>
          <w:sz w:val="23"/>
        </w:rPr>
        <w:tab/>
      </w:r>
      <w:r>
        <w:rPr>
          <w:sz w:val="23"/>
        </w:rPr>
        <w:tab/>
      </w:r>
      <w:r>
        <w:rPr>
          <w:sz w:val="23"/>
        </w:rPr>
        <w:tab/>
        <w:t>The securing of no. ... lifeboat / liferaft is  damaged.</w:t>
      </w:r>
    </w:p>
    <w:p w14:paraId="283C6BA4"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.3.3.1</w:t>
      </w:r>
      <w:r>
        <w:rPr>
          <w:sz w:val="23"/>
        </w:rPr>
        <w:tab/>
      </w:r>
      <w:r>
        <w:rPr>
          <w:sz w:val="23"/>
        </w:rPr>
        <w:tab/>
      </w:r>
      <w:r>
        <w:rPr>
          <w:sz w:val="23"/>
        </w:rPr>
        <w:tab/>
        <w:t>Replace / repair the securing.</w:t>
      </w:r>
    </w:p>
    <w:p w14:paraId="30FA4813"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.3.4</w:t>
      </w:r>
      <w:r>
        <w:rPr>
          <w:sz w:val="23"/>
        </w:rPr>
        <w:tab/>
      </w:r>
      <w:r>
        <w:rPr>
          <w:sz w:val="23"/>
        </w:rPr>
        <w:tab/>
      </w:r>
      <w:r>
        <w:rPr>
          <w:sz w:val="23"/>
        </w:rPr>
        <w:tab/>
        <w:t>The harbour pin(s) of no. ...lifeboat is / are missing.</w:t>
      </w:r>
    </w:p>
    <w:p w14:paraId="0CABBE0C"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.3.4.1</w:t>
      </w:r>
      <w:r>
        <w:rPr>
          <w:sz w:val="23"/>
        </w:rPr>
        <w:tab/>
      </w:r>
      <w:r>
        <w:rPr>
          <w:sz w:val="23"/>
        </w:rPr>
        <w:tab/>
      </w:r>
      <w:r>
        <w:rPr>
          <w:sz w:val="23"/>
        </w:rPr>
        <w:tab/>
        <w:t>Replace the harbour pin(s).</w:t>
      </w:r>
    </w:p>
    <w:p w14:paraId="33A68E3A"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.4</w:t>
      </w:r>
      <w:r>
        <w:rPr>
          <w:sz w:val="23"/>
        </w:rPr>
        <w:tab/>
      </w:r>
      <w:r>
        <w:rPr>
          <w:sz w:val="23"/>
        </w:rPr>
        <w:tab/>
        <w:t>Check the fuel / oil of the lifeboat engine(s) and report.</w:t>
      </w:r>
    </w:p>
    <w:p w14:paraId="17AB25EF"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.4.1</w:t>
      </w:r>
      <w:r>
        <w:rPr>
          <w:sz w:val="23"/>
        </w:rPr>
        <w:tab/>
      </w:r>
      <w:r>
        <w:rPr>
          <w:sz w:val="23"/>
        </w:rPr>
        <w:tab/>
      </w:r>
      <w:r>
        <w:rPr>
          <w:sz w:val="23"/>
        </w:rPr>
        <w:tab/>
        <w:t>The fuel tank of no. ...lifeboat engine is full / not full.</w:t>
      </w:r>
    </w:p>
    <w:p w14:paraId="1BDAF3A7"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.4.1.1</w:t>
      </w:r>
      <w:r>
        <w:rPr>
          <w:sz w:val="23"/>
        </w:rPr>
        <w:tab/>
      </w:r>
      <w:r>
        <w:rPr>
          <w:sz w:val="23"/>
        </w:rPr>
        <w:tab/>
      </w:r>
      <w:r>
        <w:rPr>
          <w:sz w:val="23"/>
        </w:rPr>
        <w:tab/>
        <w:t>Fill up fuel.</w:t>
      </w:r>
    </w:p>
    <w:p w14:paraId="39C21F7E"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.4.2</w:t>
      </w:r>
      <w:r>
        <w:rPr>
          <w:sz w:val="23"/>
        </w:rPr>
        <w:tab/>
      </w:r>
      <w:r>
        <w:rPr>
          <w:sz w:val="23"/>
        </w:rPr>
        <w:tab/>
      </w:r>
      <w:r>
        <w:rPr>
          <w:sz w:val="23"/>
        </w:rPr>
        <w:tab/>
        <w:t>The oil level of no. ... lifeboat engine is normal / below normal.</w:t>
      </w:r>
    </w:p>
    <w:p w14:paraId="673EE5BC"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.4.2.1</w:t>
      </w:r>
      <w:r>
        <w:rPr>
          <w:sz w:val="23"/>
        </w:rPr>
        <w:tab/>
      </w:r>
      <w:r>
        <w:rPr>
          <w:sz w:val="23"/>
        </w:rPr>
        <w:tab/>
      </w:r>
      <w:r>
        <w:rPr>
          <w:sz w:val="23"/>
        </w:rPr>
        <w:tab/>
        <w:t>Fill up oil.</w:t>
      </w:r>
    </w:p>
    <w:p w14:paraId="730049A4"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.5</w:t>
      </w:r>
      <w:r>
        <w:rPr>
          <w:sz w:val="23"/>
        </w:rPr>
        <w:tab/>
      </w:r>
      <w:r>
        <w:rPr>
          <w:sz w:val="23"/>
        </w:rPr>
        <w:tab/>
        <w:t>Operate the lifeboat engine(s) and report.</w:t>
      </w:r>
    </w:p>
    <w:p w14:paraId="6D160B71"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.5.1</w:t>
      </w:r>
      <w:r>
        <w:rPr>
          <w:sz w:val="23"/>
        </w:rPr>
        <w:tab/>
      </w:r>
      <w:r>
        <w:rPr>
          <w:sz w:val="23"/>
        </w:rPr>
        <w:tab/>
      </w:r>
      <w:r>
        <w:rPr>
          <w:sz w:val="23"/>
        </w:rPr>
        <w:tab/>
        <w:t>All lifeboat engines are operational.</w:t>
      </w:r>
    </w:p>
    <w:p w14:paraId="01C1D96D"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.5.2</w:t>
      </w:r>
      <w:r>
        <w:rPr>
          <w:sz w:val="23"/>
        </w:rPr>
        <w:tab/>
      </w:r>
      <w:r>
        <w:rPr>
          <w:sz w:val="23"/>
        </w:rPr>
        <w:tab/>
      </w:r>
      <w:r>
        <w:rPr>
          <w:sz w:val="23"/>
        </w:rPr>
        <w:tab/>
        <w:t>No. ... lifeboat engine is not operational (yet).</w:t>
      </w:r>
    </w:p>
    <w:p w14:paraId="04BEE951"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.5.3</w:t>
      </w:r>
      <w:r>
        <w:rPr>
          <w:sz w:val="23"/>
        </w:rPr>
        <w:tab/>
      </w:r>
      <w:r>
        <w:rPr>
          <w:sz w:val="23"/>
        </w:rPr>
        <w:tab/>
      </w:r>
      <w:r>
        <w:rPr>
          <w:sz w:val="23"/>
        </w:rPr>
        <w:tab/>
        <w:t>No. ... lifeboat engine</w:t>
      </w:r>
      <w:r>
        <w:rPr>
          <w:b/>
          <w:i/>
          <w:sz w:val="23"/>
        </w:rPr>
        <w:t xml:space="preserve"> </w:t>
      </w:r>
      <w:r>
        <w:rPr>
          <w:sz w:val="23"/>
        </w:rPr>
        <w:t>will be operational in ... minutes.</w:t>
      </w:r>
    </w:p>
    <w:p w14:paraId="2B097D2E"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ab/>
      </w:r>
      <w:r>
        <w:rPr>
          <w:sz w:val="23"/>
        </w:rPr>
        <w:tab/>
        <w:t>.6</w:t>
      </w:r>
      <w:r>
        <w:rPr>
          <w:sz w:val="23"/>
        </w:rPr>
        <w:tab/>
      </w:r>
      <w:r>
        <w:rPr>
          <w:sz w:val="23"/>
        </w:rPr>
        <w:tab/>
        <w:t>Check the bilge pumps of the lifeboats and report.</w:t>
      </w:r>
    </w:p>
    <w:p w14:paraId="26141363"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.6.1</w:t>
      </w:r>
      <w:r>
        <w:rPr>
          <w:sz w:val="23"/>
        </w:rPr>
        <w:tab/>
      </w:r>
      <w:r>
        <w:rPr>
          <w:sz w:val="23"/>
        </w:rPr>
        <w:tab/>
      </w:r>
      <w:r>
        <w:rPr>
          <w:sz w:val="23"/>
        </w:rPr>
        <w:tab/>
        <w:t>All bilge are operational.</w:t>
      </w:r>
    </w:p>
    <w:p w14:paraId="6B3884B5"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.6.2</w:t>
      </w:r>
      <w:r>
        <w:rPr>
          <w:sz w:val="23"/>
        </w:rPr>
        <w:tab/>
      </w:r>
      <w:r>
        <w:rPr>
          <w:sz w:val="23"/>
        </w:rPr>
        <w:tab/>
      </w:r>
      <w:r>
        <w:rPr>
          <w:sz w:val="23"/>
        </w:rPr>
        <w:tab/>
        <w:t>The bilge pumps of no. ... lifeboat  are not operational (yet).</w:t>
      </w:r>
    </w:p>
    <w:p w14:paraId="7247FDBD"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.6.3</w:t>
      </w:r>
      <w:r>
        <w:rPr>
          <w:sz w:val="23"/>
        </w:rPr>
        <w:tab/>
      </w:r>
      <w:r>
        <w:rPr>
          <w:sz w:val="23"/>
        </w:rPr>
        <w:tab/>
      </w:r>
      <w:r>
        <w:rPr>
          <w:sz w:val="23"/>
        </w:rPr>
        <w:tab/>
        <w:t>The bilge pumps of no. ... lifeboat will be operational in ... minutes.</w:t>
      </w:r>
    </w:p>
    <w:p w14:paraId="4EDE2622"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lastRenderedPageBreak/>
        <w:t>.7</w:t>
      </w:r>
      <w:r>
        <w:rPr>
          <w:sz w:val="23"/>
        </w:rPr>
        <w:tab/>
      </w:r>
      <w:r>
        <w:rPr>
          <w:sz w:val="23"/>
        </w:rPr>
        <w:tab/>
        <w:t>Check the drain plugs and report.</w:t>
      </w:r>
    </w:p>
    <w:p w14:paraId="3B69C489"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.7.1</w:t>
      </w:r>
      <w:r>
        <w:rPr>
          <w:sz w:val="23"/>
        </w:rPr>
        <w:tab/>
      </w:r>
      <w:r>
        <w:rPr>
          <w:sz w:val="23"/>
        </w:rPr>
        <w:tab/>
      </w:r>
      <w:r>
        <w:rPr>
          <w:sz w:val="23"/>
        </w:rPr>
        <w:tab/>
        <w:t>All drain plugs are available.</w:t>
      </w:r>
    </w:p>
    <w:p w14:paraId="63A5A1F8"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.7.2</w:t>
      </w:r>
      <w:r>
        <w:rPr>
          <w:sz w:val="23"/>
        </w:rPr>
        <w:tab/>
      </w:r>
      <w:r>
        <w:rPr>
          <w:sz w:val="23"/>
        </w:rPr>
        <w:tab/>
      </w:r>
      <w:r>
        <w:rPr>
          <w:sz w:val="23"/>
        </w:rPr>
        <w:tab/>
        <w:t>The drain plug(s) in no. ... lifeboat is / are missing.</w:t>
      </w:r>
    </w:p>
    <w:p w14:paraId="64439E01"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.7.2.1</w:t>
      </w:r>
      <w:r>
        <w:rPr>
          <w:sz w:val="23"/>
        </w:rPr>
        <w:tab/>
      </w:r>
      <w:r>
        <w:rPr>
          <w:sz w:val="23"/>
        </w:rPr>
        <w:tab/>
      </w:r>
      <w:r>
        <w:rPr>
          <w:sz w:val="23"/>
        </w:rPr>
        <w:tab/>
        <w:t xml:space="preserve">  Replace the drain plug(s).</w:t>
      </w:r>
    </w:p>
    <w:p w14:paraId="11117052"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.8</w:t>
      </w:r>
      <w:r>
        <w:rPr>
          <w:sz w:val="23"/>
        </w:rPr>
        <w:tab/>
      </w:r>
      <w:r>
        <w:rPr>
          <w:sz w:val="23"/>
        </w:rPr>
        <w:tab/>
        <w:t>Check the slip gear in the lifeboats and report.</w:t>
      </w:r>
    </w:p>
    <w:p w14:paraId="650EB91A"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.8.1</w:t>
      </w:r>
      <w:r>
        <w:rPr>
          <w:sz w:val="23"/>
        </w:rPr>
        <w:tab/>
      </w:r>
      <w:r>
        <w:rPr>
          <w:sz w:val="23"/>
        </w:rPr>
        <w:tab/>
      </w:r>
      <w:r>
        <w:rPr>
          <w:sz w:val="23"/>
        </w:rPr>
        <w:tab/>
        <w:t>All slip gear is in the correct position and secured.</w:t>
      </w:r>
    </w:p>
    <w:p w14:paraId="00E006F2"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.8.2</w:t>
      </w:r>
      <w:r>
        <w:rPr>
          <w:sz w:val="23"/>
        </w:rPr>
        <w:tab/>
      </w:r>
      <w:r>
        <w:rPr>
          <w:sz w:val="23"/>
        </w:rPr>
        <w:tab/>
      </w:r>
      <w:r>
        <w:rPr>
          <w:sz w:val="23"/>
        </w:rPr>
        <w:tab/>
        <w:t>The  slip gear of no. ... lifeboat is not in the correct position.</w:t>
      </w:r>
    </w:p>
    <w:p w14:paraId="2D7725FE"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.8.2.1</w:t>
      </w:r>
      <w:r>
        <w:rPr>
          <w:sz w:val="23"/>
        </w:rPr>
        <w:tab/>
      </w:r>
      <w:r>
        <w:rPr>
          <w:sz w:val="23"/>
        </w:rPr>
        <w:tab/>
      </w:r>
      <w:r>
        <w:rPr>
          <w:sz w:val="23"/>
        </w:rPr>
        <w:tab/>
        <w:t>Correct the position of the slip gear.</w:t>
      </w:r>
    </w:p>
    <w:p w14:paraId="4EF93DF7"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.8.3</w:t>
      </w:r>
      <w:r>
        <w:rPr>
          <w:sz w:val="23"/>
        </w:rPr>
        <w:tab/>
      </w:r>
      <w:r>
        <w:rPr>
          <w:sz w:val="23"/>
        </w:rPr>
        <w:tab/>
      </w:r>
      <w:r>
        <w:rPr>
          <w:sz w:val="23"/>
        </w:rPr>
        <w:tab/>
        <w:t>The slip gear of no. ... lifeboat is not secured.</w:t>
      </w:r>
    </w:p>
    <w:p w14:paraId="4ACB1704"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.8.3.1</w:t>
      </w:r>
      <w:r>
        <w:rPr>
          <w:sz w:val="23"/>
        </w:rPr>
        <w:tab/>
      </w:r>
      <w:r>
        <w:rPr>
          <w:sz w:val="23"/>
        </w:rPr>
        <w:tab/>
      </w:r>
      <w:r>
        <w:rPr>
          <w:sz w:val="23"/>
        </w:rPr>
        <w:tab/>
        <w:t>Secure the slip gear.</w:t>
      </w:r>
    </w:p>
    <w:p w14:paraId="6C3ED45C"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.9</w:t>
      </w:r>
      <w:r>
        <w:rPr>
          <w:sz w:val="23"/>
        </w:rPr>
        <w:tab/>
      </w:r>
      <w:r>
        <w:rPr>
          <w:sz w:val="23"/>
        </w:rPr>
        <w:tab/>
        <w:t>Check the lifeboat equipment and report.</w:t>
      </w:r>
    </w:p>
    <w:p w14:paraId="4165BA71"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.9.1</w:t>
      </w:r>
      <w:r>
        <w:rPr>
          <w:sz w:val="23"/>
        </w:rPr>
        <w:tab/>
      </w:r>
      <w:r>
        <w:rPr>
          <w:sz w:val="23"/>
        </w:rPr>
        <w:tab/>
      </w:r>
      <w:r>
        <w:rPr>
          <w:sz w:val="23"/>
        </w:rPr>
        <w:tab/>
        <w:t>All lifeboat equipment is complete and operational.</w:t>
      </w:r>
    </w:p>
    <w:p w14:paraId="76AE65FA"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.9.2</w:t>
      </w:r>
      <w:r>
        <w:rPr>
          <w:sz w:val="23"/>
        </w:rPr>
        <w:tab/>
      </w:r>
      <w:r>
        <w:rPr>
          <w:sz w:val="23"/>
        </w:rPr>
        <w:tab/>
      </w:r>
      <w:r>
        <w:rPr>
          <w:sz w:val="23"/>
        </w:rPr>
        <w:tab/>
        <w:t>The lifeboat equipment is not complete.</w:t>
      </w:r>
    </w:p>
    <w:p w14:paraId="1B8B1B5D"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.9.2.1</w:t>
      </w:r>
      <w:r>
        <w:rPr>
          <w:sz w:val="23"/>
        </w:rPr>
        <w:tab/>
      </w:r>
      <w:r>
        <w:rPr>
          <w:sz w:val="23"/>
        </w:rPr>
        <w:tab/>
      </w:r>
      <w:r>
        <w:rPr>
          <w:sz w:val="23"/>
        </w:rPr>
        <w:tab/>
        <w:t>Complete the lifeboat equipment..</w:t>
      </w:r>
    </w:p>
    <w:p w14:paraId="42A575DC"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.10</w:t>
      </w:r>
      <w:r>
        <w:rPr>
          <w:sz w:val="23"/>
        </w:rPr>
        <w:tab/>
      </w:r>
      <w:r>
        <w:rPr>
          <w:sz w:val="23"/>
        </w:rPr>
        <w:tab/>
        <w:t>Launch / hoist no. ... lifeboat(s) and report.</w:t>
      </w:r>
    </w:p>
    <w:p w14:paraId="60A73FCD"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.10.1</w:t>
      </w:r>
      <w:r>
        <w:rPr>
          <w:sz w:val="23"/>
        </w:rPr>
        <w:tab/>
      </w:r>
      <w:r>
        <w:rPr>
          <w:sz w:val="23"/>
        </w:rPr>
        <w:tab/>
        <w:t>The launching appliances are operational.</w:t>
      </w:r>
    </w:p>
    <w:p w14:paraId="0B47953C"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.10.2</w:t>
      </w:r>
      <w:r>
        <w:rPr>
          <w:sz w:val="23"/>
        </w:rPr>
        <w:tab/>
      </w:r>
      <w:r>
        <w:rPr>
          <w:sz w:val="23"/>
        </w:rPr>
        <w:tab/>
        <w:t>The launching appliances are not operational.</w:t>
      </w:r>
    </w:p>
    <w:p w14:paraId="5434D8A4" w14:textId="77777777" w:rsidR="000A7CDE" w:rsidRDefault="000A7CDE">
      <w:pPr>
        <w:tabs>
          <w:tab w:val="left" w:pos="-1099"/>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r>
        <w:rPr>
          <w:sz w:val="23"/>
        </w:rPr>
        <w:t>.10.3</w:t>
      </w:r>
      <w:r>
        <w:rPr>
          <w:sz w:val="23"/>
        </w:rPr>
        <w:tab/>
      </w:r>
      <w:r>
        <w:rPr>
          <w:sz w:val="23"/>
        </w:rPr>
        <w:tab/>
        <w:t>No. ... winch / davit is not operational (yet).</w:t>
      </w:r>
    </w:p>
    <w:p w14:paraId="0A67EE1D" w14:textId="77777777" w:rsidR="000A7CDE" w:rsidRDefault="000A7CDE">
      <w:pPr>
        <w:tabs>
          <w:tab w:val="left" w:pos="720"/>
          <w:tab w:val="left" w:pos="1080"/>
          <w:tab w:val="left" w:pos="1440"/>
          <w:tab w:val="left" w:pos="1800"/>
        </w:tabs>
        <w:ind w:left="360"/>
        <w:rPr>
          <w:sz w:val="23"/>
        </w:rPr>
      </w:pPr>
      <w:r>
        <w:rPr>
          <w:sz w:val="23"/>
        </w:rPr>
        <w:t>.10.3.1</w:t>
      </w:r>
      <w:r>
        <w:rPr>
          <w:sz w:val="23"/>
        </w:rPr>
        <w:tab/>
      </w:r>
      <w:r>
        <w:rPr>
          <w:sz w:val="23"/>
        </w:rPr>
        <w:tab/>
        <w:t>No. ... winch / davit</w:t>
      </w:r>
      <w:r>
        <w:rPr>
          <w:b/>
          <w:i/>
          <w:sz w:val="23"/>
        </w:rPr>
        <w:t xml:space="preserve"> </w:t>
      </w:r>
      <w:r>
        <w:rPr>
          <w:sz w:val="23"/>
        </w:rPr>
        <w:t>will be</w:t>
      </w:r>
      <w:r>
        <w:rPr>
          <w:b/>
          <w:i/>
          <w:sz w:val="23"/>
        </w:rPr>
        <w:t xml:space="preserve"> </w:t>
      </w:r>
      <w:r>
        <w:rPr>
          <w:sz w:val="23"/>
        </w:rPr>
        <w:t>operational in ... minutes.</w:t>
      </w:r>
    </w:p>
    <w:p w14:paraId="50267C8A" w14:textId="77777777" w:rsidR="000A7CDE" w:rsidRDefault="000A7CDE">
      <w:pPr>
        <w:ind w:left="360"/>
        <w:rPr>
          <w:sz w:val="23"/>
        </w:rPr>
      </w:pPr>
      <w:r>
        <w:rPr>
          <w:sz w:val="23"/>
        </w:rPr>
        <w:tab/>
      </w:r>
      <w:r>
        <w:rPr>
          <w:sz w:val="23"/>
        </w:rPr>
        <w:tab/>
        <w:t>.10.4</w:t>
      </w:r>
      <w:r>
        <w:rPr>
          <w:sz w:val="23"/>
        </w:rPr>
        <w:tab/>
      </w:r>
      <w:r>
        <w:rPr>
          <w:sz w:val="23"/>
        </w:rPr>
        <w:tab/>
        <w:t>Hoist no. ... lifeboat(s).</w:t>
      </w:r>
    </w:p>
    <w:p w14:paraId="6F84A833" w14:textId="77777777" w:rsidR="000A7CDE" w:rsidRDefault="000A7CDE">
      <w:pPr>
        <w:ind w:left="360"/>
        <w:rPr>
          <w:sz w:val="23"/>
        </w:rPr>
      </w:pPr>
      <w:r>
        <w:rPr>
          <w:sz w:val="23"/>
        </w:rPr>
        <w:t>.11</w:t>
      </w:r>
      <w:r>
        <w:rPr>
          <w:sz w:val="23"/>
        </w:rPr>
        <w:tab/>
      </w:r>
      <w:r>
        <w:rPr>
          <w:sz w:val="23"/>
        </w:rPr>
        <w:tab/>
        <w:t>Secure the lifeboat(s) and report.</w:t>
      </w:r>
    </w:p>
    <w:p w14:paraId="4F35A636" w14:textId="77777777" w:rsidR="000A7CDE" w:rsidRDefault="000A7CDE">
      <w:pPr>
        <w:ind w:left="360"/>
        <w:rPr>
          <w:sz w:val="23"/>
        </w:rPr>
      </w:pPr>
      <w:r>
        <w:rPr>
          <w:sz w:val="23"/>
        </w:rPr>
        <w:t>.11.1</w:t>
      </w:r>
      <w:r>
        <w:rPr>
          <w:sz w:val="23"/>
        </w:rPr>
        <w:tab/>
      </w:r>
      <w:r>
        <w:rPr>
          <w:sz w:val="23"/>
        </w:rPr>
        <w:tab/>
        <w:t>Lifeboat(s) is / are secured .</w:t>
      </w:r>
    </w:p>
    <w:p w14:paraId="58363EDB" w14:textId="77777777" w:rsidR="000A7CDE" w:rsidRDefault="000A7CDE">
      <w:pPr>
        <w:ind w:left="360"/>
        <w:rPr>
          <w:sz w:val="23"/>
        </w:rPr>
      </w:pPr>
      <w:r>
        <w:rPr>
          <w:sz w:val="23"/>
        </w:rPr>
        <w:t>.12</w:t>
      </w:r>
      <w:r>
        <w:rPr>
          <w:sz w:val="23"/>
        </w:rPr>
        <w:tab/>
      </w:r>
      <w:r>
        <w:rPr>
          <w:sz w:val="23"/>
        </w:rPr>
        <w:tab/>
        <w:t>Check the liferafts and report.</w:t>
      </w:r>
    </w:p>
    <w:p w14:paraId="34163E36" w14:textId="77777777" w:rsidR="000A7CDE" w:rsidRDefault="000A7CDE">
      <w:pPr>
        <w:tabs>
          <w:tab w:val="left" w:pos="720"/>
          <w:tab w:val="left" w:pos="1080"/>
          <w:tab w:val="left" w:pos="1440"/>
        </w:tabs>
        <w:ind w:left="360"/>
        <w:rPr>
          <w:sz w:val="23"/>
        </w:rPr>
      </w:pPr>
      <w:r>
        <w:rPr>
          <w:sz w:val="23"/>
        </w:rPr>
        <w:t>.12.1</w:t>
      </w:r>
      <w:r>
        <w:rPr>
          <w:sz w:val="23"/>
        </w:rPr>
        <w:tab/>
      </w:r>
      <w:r>
        <w:rPr>
          <w:sz w:val="23"/>
        </w:rPr>
        <w:tab/>
        <w:t>All liferafts are in position and operational.</w:t>
      </w:r>
    </w:p>
    <w:p w14:paraId="545D719C" w14:textId="77777777" w:rsidR="000A7CDE" w:rsidRDefault="000A7CDE">
      <w:pPr>
        <w:tabs>
          <w:tab w:val="left" w:pos="720"/>
          <w:tab w:val="left" w:pos="1080"/>
          <w:tab w:val="left" w:pos="1440"/>
        </w:tabs>
        <w:ind w:left="360"/>
        <w:rPr>
          <w:sz w:val="23"/>
        </w:rPr>
      </w:pPr>
      <w:r>
        <w:rPr>
          <w:sz w:val="23"/>
        </w:rPr>
        <w:t>.12.2</w:t>
      </w:r>
      <w:r>
        <w:rPr>
          <w:sz w:val="23"/>
        </w:rPr>
        <w:tab/>
      </w:r>
      <w:r>
        <w:rPr>
          <w:sz w:val="23"/>
        </w:rPr>
        <w:tab/>
        <w:t>No. ... liferaft(s) is / are not operational.</w:t>
      </w:r>
    </w:p>
    <w:p w14:paraId="1FDC5F44" w14:textId="77777777" w:rsidR="000A7CDE" w:rsidRDefault="000A7CDE">
      <w:pPr>
        <w:tabs>
          <w:tab w:val="left" w:pos="720"/>
          <w:tab w:val="left" w:pos="1080"/>
          <w:tab w:val="left" w:pos="1440"/>
        </w:tabs>
        <w:ind w:left="360"/>
        <w:rPr>
          <w:sz w:val="23"/>
        </w:rPr>
      </w:pPr>
      <w:r>
        <w:rPr>
          <w:sz w:val="23"/>
        </w:rPr>
        <w:t>.12.3</w:t>
      </w:r>
      <w:r>
        <w:rPr>
          <w:sz w:val="23"/>
        </w:rPr>
        <w:tab/>
      </w:r>
      <w:r>
        <w:rPr>
          <w:sz w:val="23"/>
        </w:rPr>
        <w:tab/>
        <w:t>The inflation cord of no. ... liferaft is not secured on board.</w:t>
      </w:r>
    </w:p>
    <w:p w14:paraId="643F7543" w14:textId="77777777" w:rsidR="000A7CDE" w:rsidRDefault="000A7CDE">
      <w:pPr>
        <w:tabs>
          <w:tab w:val="left" w:pos="720"/>
          <w:tab w:val="left" w:pos="1080"/>
          <w:tab w:val="left" w:pos="1440"/>
        </w:tabs>
        <w:ind w:left="360"/>
        <w:rPr>
          <w:sz w:val="23"/>
        </w:rPr>
      </w:pPr>
      <w:r>
        <w:rPr>
          <w:sz w:val="23"/>
        </w:rPr>
        <w:t>.12.3.1</w:t>
      </w:r>
      <w:r>
        <w:rPr>
          <w:sz w:val="23"/>
        </w:rPr>
        <w:tab/>
      </w:r>
      <w:r>
        <w:rPr>
          <w:sz w:val="23"/>
        </w:rPr>
        <w:tab/>
      </w:r>
      <w:r>
        <w:rPr>
          <w:sz w:val="23"/>
        </w:rPr>
        <w:tab/>
        <w:t>Secure the inflation cord.</w:t>
      </w:r>
    </w:p>
    <w:p w14:paraId="71828911" w14:textId="77777777" w:rsidR="000A7CDE" w:rsidRDefault="000A7CDE">
      <w:pPr>
        <w:tabs>
          <w:tab w:val="left" w:pos="720"/>
          <w:tab w:val="left" w:pos="1080"/>
          <w:tab w:val="left" w:pos="1440"/>
        </w:tabs>
        <w:ind w:left="360"/>
        <w:rPr>
          <w:sz w:val="23"/>
        </w:rPr>
      </w:pPr>
      <w:r>
        <w:rPr>
          <w:sz w:val="23"/>
        </w:rPr>
        <w:t>.12.4</w:t>
      </w:r>
      <w:r>
        <w:rPr>
          <w:sz w:val="23"/>
        </w:rPr>
        <w:tab/>
      </w:r>
      <w:r>
        <w:rPr>
          <w:sz w:val="23"/>
        </w:rPr>
        <w:tab/>
        <w:t>No. ... liferaft container is damaged.</w:t>
      </w:r>
    </w:p>
    <w:p w14:paraId="37D14970" w14:textId="77777777" w:rsidR="000A7CDE" w:rsidRDefault="000A7CDE">
      <w:pPr>
        <w:tabs>
          <w:tab w:val="left" w:pos="720"/>
          <w:tab w:val="left" w:pos="1080"/>
          <w:tab w:val="left" w:pos="1440"/>
        </w:tabs>
        <w:ind w:left="360"/>
        <w:rPr>
          <w:sz w:val="23"/>
        </w:rPr>
      </w:pPr>
      <w:r>
        <w:rPr>
          <w:sz w:val="23"/>
        </w:rPr>
        <w:t>.12.4.1</w:t>
      </w:r>
      <w:r>
        <w:rPr>
          <w:sz w:val="23"/>
        </w:rPr>
        <w:tab/>
      </w:r>
      <w:r>
        <w:rPr>
          <w:sz w:val="23"/>
        </w:rPr>
        <w:tab/>
      </w:r>
      <w:r>
        <w:rPr>
          <w:sz w:val="23"/>
        </w:rPr>
        <w:tab/>
        <w:t>Replace the liferaft container in the next port.</w:t>
      </w:r>
    </w:p>
    <w:p w14:paraId="72FB15B1" w14:textId="77777777" w:rsidR="000A7CDE" w:rsidRDefault="000A7CDE">
      <w:pPr>
        <w:tabs>
          <w:tab w:val="left" w:pos="720"/>
          <w:tab w:val="left" w:pos="1080"/>
          <w:tab w:val="left" w:pos="1440"/>
        </w:tabs>
        <w:ind w:left="360"/>
        <w:rPr>
          <w:sz w:val="23"/>
        </w:rPr>
      </w:pPr>
      <w:r>
        <w:rPr>
          <w:sz w:val="23"/>
        </w:rPr>
        <w:t>.12.5</w:t>
      </w:r>
      <w:r>
        <w:rPr>
          <w:sz w:val="23"/>
        </w:rPr>
        <w:tab/>
      </w:r>
      <w:r>
        <w:rPr>
          <w:sz w:val="23"/>
        </w:rPr>
        <w:tab/>
        <w:t>The inspection tag of no. ... liferaft is expired.</w:t>
      </w:r>
    </w:p>
    <w:p w14:paraId="257C167F" w14:textId="77777777" w:rsidR="000A7CDE" w:rsidRDefault="000A7CDE">
      <w:pPr>
        <w:tabs>
          <w:tab w:val="left" w:pos="720"/>
          <w:tab w:val="left" w:pos="1080"/>
          <w:tab w:val="left" w:pos="1440"/>
        </w:tabs>
        <w:ind w:left="360"/>
        <w:rPr>
          <w:sz w:val="23"/>
        </w:rPr>
      </w:pPr>
      <w:r>
        <w:rPr>
          <w:sz w:val="23"/>
        </w:rPr>
        <w:t>.12.5.1</w:t>
      </w:r>
      <w:r>
        <w:rPr>
          <w:sz w:val="23"/>
        </w:rPr>
        <w:tab/>
      </w:r>
      <w:r>
        <w:rPr>
          <w:sz w:val="23"/>
        </w:rPr>
        <w:tab/>
      </w:r>
      <w:r>
        <w:rPr>
          <w:sz w:val="23"/>
        </w:rPr>
        <w:tab/>
        <w:t>Replace the liferaft in the next port.</w:t>
      </w:r>
    </w:p>
    <w:p w14:paraId="2477CEE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348E8FB" w14:textId="77777777" w:rsidR="000A7CDE" w:rsidRDefault="000A7CDE">
      <w:pPr>
        <w:tabs>
          <w:tab w:val="left" w:pos="-1099"/>
          <w:tab w:val="left" w:pos="-720"/>
          <w:tab w:val="left" w:pos="1"/>
          <w:tab w:val="left" w:pos="81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B2/1.5</w:t>
      </w:r>
      <w:r>
        <w:rPr>
          <w:b/>
          <w:sz w:val="23"/>
        </w:rPr>
        <w:tab/>
        <w:t>Ordering evacuation</w:t>
      </w:r>
    </w:p>
    <w:p w14:paraId="3F1EAB1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6967D41" w14:textId="77777777" w:rsidR="000A7CDE" w:rsidRDefault="000A7CDE">
      <w:pPr>
        <w:tabs>
          <w:tab w:val="left" w:pos="360"/>
          <w:tab w:val="left" w:pos="720"/>
          <w:tab w:val="left" w:pos="1080"/>
          <w:tab w:val="left" w:pos="1440"/>
          <w:tab w:val="left" w:pos="1800"/>
          <w:tab w:val="left" w:pos="2160"/>
        </w:tabs>
        <w:ind w:left="360"/>
        <w:rPr>
          <w:sz w:val="23"/>
        </w:rPr>
      </w:pPr>
      <w:r>
        <w:rPr>
          <w:sz w:val="23"/>
        </w:rPr>
        <w:t>.1</w:t>
      </w:r>
      <w:r>
        <w:rPr>
          <w:sz w:val="23"/>
        </w:rPr>
        <w:tab/>
      </w:r>
      <w:r>
        <w:rPr>
          <w:sz w:val="23"/>
        </w:rPr>
        <w:tab/>
        <w:t>Evacuate all rooms / spaces / decks / ... and report.</w:t>
      </w:r>
    </w:p>
    <w:p w14:paraId="264FEFAC" w14:textId="77777777" w:rsidR="000A7CDE" w:rsidRDefault="000A7CDE">
      <w:pPr>
        <w:tabs>
          <w:tab w:val="left" w:pos="360"/>
          <w:tab w:val="left" w:pos="720"/>
          <w:tab w:val="left" w:pos="1080"/>
          <w:tab w:val="left" w:pos="1440"/>
          <w:tab w:val="left" w:pos="1800"/>
          <w:tab w:val="left" w:pos="2160"/>
        </w:tabs>
        <w:ind w:left="360"/>
        <w:rPr>
          <w:sz w:val="23"/>
        </w:rPr>
      </w:pPr>
      <w:r>
        <w:rPr>
          <w:sz w:val="23"/>
        </w:rPr>
        <w:t>.1.1</w:t>
      </w:r>
      <w:r>
        <w:rPr>
          <w:sz w:val="23"/>
        </w:rPr>
        <w:tab/>
      </w:r>
      <w:r>
        <w:rPr>
          <w:sz w:val="23"/>
        </w:rPr>
        <w:tab/>
      </w:r>
      <w:r>
        <w:rPr>
          <w:sz w:val="23"/>
        </w:rPr>
        <w:tab/>
        <w:t>All rooms / spaces / decks / ... evacuated.</w:t>
      </w:r>
    </w:p>
    <w:p w14:paraId="63AA50C8" w14:textId="77777777" w:rsidR="000A7CDE" w:rsidRDefault="000A7CDE">
      <w:pPr>
        <w:tabs>
          <w:tab w:val="left" w:pos="360"/>
          <w:tab w:val="left" w:pos="720"/>
          <w:tab w:val="left" w:pos="1080"/>
          <w:tab w:val="left" w:pos="1440"/>
          <w:tab w:val="left" w:pos="1800"/>
          <w:tab w:val="left" w:pos="2160"/>
        </w:tabs>
        <w:ind w:left="360"/>
        <w:rPr>
          <w:sz w:val="23"/>
        </w:rPr>
      </w:pPr>
      <w:r>
        <w:rPr>
          <w:sz w:val="23"/>
        </w:rPr>
        <w:t>.2</w:t>
      </w:r>
      <w:r>
        <w:rPr>
          <w:sz w:val="23"/>
        </w:rPr>
        <w:tab/>
      </w:r>
      <w:r>
        <w:rPr>
          <w:sz w:val="23"/>
        </w:rPr>
        <w:tab/>
        <w:t>Evacuate engine room and report.</w:t>
      </w:r>
    </w:p>
    <w:p w14:paraId="17E9E472" w14:textId="77777777" w:rsidR="000A7CDE" w:rsidRDefault="000A7CDE">
      <w:pPr>
        <w:tabs>
          <w:tab w:val="left" w:pos="360"/>
          <w:tab w:val="left" w:pos="720"/>
          <w:tab w:val="left" w:pos="1080"/>
          <w:tab w:val="left" w:pos="1440"/>
          <w:tab w:val="left" w:pos="1800"/>
          <w:tab w:val="left" w:pos="2160"/>
        </w:tabs>
        <w:ind w:left="360"/>
        <w:rPr>
          <w:sz w:val="23"/>
        </w:rPr>
      </w:pPr>
      <w:r>
        <w:rPr>
          <w:sz w:val="23"/>
        </w:rPr>
        <w:t>.2.1</w:t>
      </w:r>
      <w:r>
        <w:rPr>
          <w:sz w:val="23"/>
        </w:rPr>
        <w:tab/>
      </w:r>
      <w:r>
        <w:rPr>
          <w:sz w:val="23"/>
        </w:rPr>
        <w:tab/>
      </w:r>
      <w:r>
        <w:rPr>
          <w:sz w:val="23"/>
        </w:rPr>
        <w:tab/>
        <w:t>Engine room evacuated.</w:t>
      </w:r>
    </w:p>
    <w:p w14:paraId="02EDB073" w14:textId="77777777" w:rsidR="000A7CDE" w:rsidRDefault="000A7CDE">
      <w:pPr>
        <w:tabs>
          <w:tab w:val="left" w:pos="360"/>
          <w:tab w:val="left" w:pos="720"/>
          <w:tab w:val="left" w:pos="1080"/>
          <w:tab w:val="left" w:pos="1440"/>
          <w:tab w:val="left" w:pos="1800"/>
          <w:tab w:val="left" w:pos="2160"/>
        </w:tabs>
        <w:ind w:left="360"/>
        <w:rPr>
          <w:sz w:val="23"/>
        </w:rPr>
      </w:pPr>
      <w:r>
        <w:rPr>
          <w:sz w:val="23"/>
        </w:rPr>
        <w:t>.3</w:t>
      </w:r>
      <w:r>
        <w:rPr>
          <w:sz w:val="23"/>
        </w:rPr>
        <w:tab/>
      </w:r>
      <w:r>
        <w:rPr>
          <w:sz w:val="23"/>
        </w:rPr>
        <w:tab/>
        <w:t>Evacuate no. ... hold(s) / tank(s) and report.</w:t>
      </w:r>
    </w:p>
    <w:p w14:paraId="7396E6BE" w14:textId="77777777" w:rsidR="000A7CDE" w:rsidRDefault="000A7CDE">
      <w:pPr>
        <w:tabs>
          <w:tab w:val="left" w:pos="360"/>
          <w:tab w:val="left" w:pos="720"/>
          <w:tab w:val="left" w:pos="1080"/>
          <w:tab w:val="left" w:pos="1440"/>
          <w:tab w:val="left" w:pos="1800"/>
          <w:tab w:val="left" w:pos="2160"/>
        </w:tabs>
        <w:ind w:left="360"/>
        <w:rPr>
          <w:sz w:val="23"/>
        </w:rPr>
      </w:pPr>
      <w:r>
        <w:rPr>
          <w:sz w:val="23"/>
        </w:rPr>
        <w:t>.3.1</w:t>
      </w:r>
      <w:r>
        <w:rPr>
          <w:sz w:val="23"/>
        </w:rPr>
        <w:tab/>
      </w:r>
      <w:r>
        <w:rPr>
          <w:sz w:val="23"/>
        </w:rPr>
        <w:tab/>
      </w:r>
      <w:r>
        <w:rPr>
          <w:sz w:val="23"/>
        </w:rPr>
        <w:tab/>
        <w:t>No. ... hold(s) / tank(s) evacuated.</w:t>
      </w:r>
    </w:p>
    <w:p w14:paraId="7F1F055A" w14:textId="77777777" w:rsidR="000A7CDE" w:rsidRDefault="000A7CDE">
      <w:pPr>
        <w:tabs>
          <w:tab w:val="left" w:pos="360"/>
          <w:tab w:val="left" w:pos="720"/>
          <w:tab w:val="left" w:pos="1080"/>
          <w:tab w:val="left" w:pos="1440"/>
          <w:tab w:val="left" w:pos="1800"/>
          <w:tab w:val="left" w:pos="2160"/>
        </w:tabs>
        <w:ind w:left="360"/>
        <w:rPr>
          <w:sz w:val="23"/>
        </w:rPr>
      </w:pPr>
      <w:r>
        <w:rPr>
          <w:sz w:val="23"/>
        </w:rPr>
        <w:t>.4</w:t>
      </w:r>
      <w:r>
        <w:rPr>
          <w:sz w:val="23"/>
        </w:rPr>
        <w:tab/>
      </w:r>
      <w:r>
        <w:rPr>
          <w:sz w:val="23"/>
        </w:rPr>
        <w:tab/>
        <w:t>Evacuate superstructure and report.</w:t>
      </w:r>
    </w:p>
    <w:p w14:paraId="641D480D" w14:textId="77777777" w:rsidR="000A7CDE" w:rsidRDefault="000A7CDE">
      <w:pPr>
        <w:tabs>
          <w:tab w:val="left" w:pos="360"/>
          <w:tab w:val="left" w:pos="720"/>
          <w:tab w:val="left" w:pos="1080"/>
          <w:tab w:val="left" w:pos="1440"/>
          <w:tab w:val="left" w:pos="1800"/>
          <w:tab w:val="left" w:pos="2160"/>
        </w:tabs>
        <w:ind w:left="360"/>
        <w:rPr>
          <w:sz w:val="23"/>
        </w:rPr>
      </w:pPr>
      <w:r>
        <w:rPr>
          <w:sz w:val="23"/>
        </w:rPr>
        <w:t>.4.1</w:t>
      </w:r>
      <w:r>
        <w:rPr>
          <w:sz w:val="23"/>
        </w:rPr>
        <w:tab/>
      </w:r>
      <w:r>
        <w:rPr>
          <w:sz w:val="23"/>
        </w:rPr>
        <w:tab/>
      </w:r>
      <w:r>
        <w:rPr>
          <w:sz w:val="23"/>
        </w:rPr>
        <w:tab/>
        <w:t>Superstructure evacuated.</w:t>
      </w:r>
    </w:p>
    <w:p w14:paraId="52620C63" w14:textId="77777777" w:rsidR="000A7CDE" w:rsidRDefault="000A7CDE">
      <w:pPr>
        <w:tabs>
          <w:tab w:val="left" w:pos="360"/>
          <w:tab w:val="left" w:pos="720"/>
          <w:tab w:val="left" w:pos="1080"/>
          <w:tab w:val="left" w:pos="1440"/>
          <w:tab w:val="left" w:pos="1800"/>
          <w:tab w:val="left" w:pos="2160"/>
        </w:tabs>
        <w:ind w:left="360"/>
        <w:rPr>
          <w:sz w:val="23"/>
        </w:rPr>
      </w:pPr>
      <w:r>
        <w:rPr>
          <w:sz w:val="23"/>
        </w:rPr>
        <w:t>.5</w:t>
      </w:r>
      <w:r>
        <w:rPr>
          <w:sz w:val="23"/>
        </w:rPr>
        <w:tab/>
      </w:r>
      <w:r>
        <w:rPr>
          <w:sz w:val="23"/>
        </w:rPr>
        <w:tab/>
        <w:t>Evacuate accommodation and report.</w:t>
      </w:r>
    </w:p>
    <w:p w14:paraId="168220DD" w14:textId="77777777" w:rsidR="000A7CDE" w:rsidRDefault="000A7CDE">
      <w:pPr>
        <w:pStyle w:val="BodyText3"/>
        <w:tabs>
          <w:tab w:val="clear" w:pos="2520"/>
          <w:tab w:val="clear" w:pos="2880"/>
          <w:tab w:val="clear" w:pos="3240"/>
          <w:tab w:val="clear" w:pos="3600"/>
          <w:tab w:val="clear" w:pos="6120"/>
          <w:tab w:val="left" w:pos="360"/>
        </w:tabs>
        <w:ind w:left="360"/>
      </w:pPr>
      <w:r>
        <w:t>.5.1</w:t>
      </w:r>
      <w:r>
        <w:tab/>
      </w:r>
      <w:r>
        <w:tab/>
      </w:r>
      <w:r>
        <w:tab/>
        <w:t>Accommodation evacuated.</w:t>
      </w:r>
    </w:p>
    <w:p w14:paraId="19336B2B" w14:textId="77777777" w:rsidR="000A7CDE" w:rsidRDefault="000A7CDE">
      <w:pPr>
        <w:tabs>
          <w:tab w:val="left" w:pos="360"/>
          <w:tab w:val="left" w:pos="720"/>
          <w:tab w:val="left" w:pos="1080"/>
          <w:tab w:val="left" w:pos="1440"/>
          <w:tab w:val="left" w:pos="1800"/>
          <w:tab w:val="left" w:pos="2160"/>
        </w:tabs>
        <w:ind w:left="360"/>
        <w:rPr>
          <w:sz w:val="23"/>
        </w:rPr>
      </w:pPr>
      <w:r>
        <w:rPr>
          <w:sz w:val="23"/>
        </w:rPr>
        <w:t>.6</w:t>
      </w:r>
      <w:r>
        <w:rPr>
          <w:sz w:val="23"/>
        </w:rPr>
        <w:tab/>
      </w:r>
      <w:r>
        <w:rPr>
          <w:sz w:val="23"/>
        </w:rPr>
        <w:tab/>
        <w:t>Do not enter ... deck / space / area.</w:t>
      </w:r>
    </w:p>
    <w:p w14:paraId="64A322E4" w14:textId="77777777" w:rsidR="000A7CDE" w:rsidRDefault="000A7CDE">
      <w:pPr>
        <w:tabs>
          <w:tab w:val="left" w:pos="360"/>
          <w:tab w:val="left" w:pos="720"/>
          <w:tab w:val="left" w:pos="1080"/>
          <w:tab w:val="left" w:pos="1440"/>
          <w:tab w:val="left" w:pos="1800"/>
          <w:tab w:val="left" w:pos="2160"/>
        </w:tabs>
        <w:ind w:left="360"/>
        <w:rPr>
          <w:sz w:val="23"/>
        </w:rPr>
      </w:pPr>
      <w:r>
        <w:rPr>
          <w:sz w:val="23"/>
        </w:rPr>
        <w:t>.7</w:t>
      </w:r>
      <w:r>
        <w:rPr>
          <w:sz w:val="23"/>
        </w:rPr>
        <w:tab/>
      </w:r>
      <w:r>
        <w:rPr>
          <w:sz w:val="23"/>
        </w:rPr>
        <w:tab/>
        <w:t>Report missing persons / injured persons / casualties.</w:t>
      </w:r>
    </w:p>
    <w:p w14:paraId="617E6F99" w14:textId="77777777" w:rsidR="000A7CDE" w:rsidRDefault="000A7CDE">
      <w:pPr>
        <w:tabs>
          <w:tab w:val="left" w:pos="360"/>
          <w:tab w:val="left" w:pos="720"/>
          <w:tab w:val="left" w:pos="1080"/>
          <w:tab w:val="left" w:pos="1440"/>
          <w:tab w:val="left" w:pos="1800"/>
          <w:tab w:val="left" w:pos="2160"/>
        </w:tabs>
        <w:ind w:left="360"/>
        <w:rPr>
          <w:sz w:val="23"/>
        </w:rPr>
      </w:pPr>
      <w:r>
        <w:rPr>
          <w:sz w:val="23"/>
        </w:rPr>
        <w:t>.7.1</w:t>
      </w:r>
      <w:r>
        <w:rPr>
          <w:sz w:val="23"/>
        </w:rPr>
        <w:tab/>
      </w:r>
      <w:r>
        <w:rPr>
          <w:sz w:val="23"/>
        </w:rPr>
        <w:tab/>
      </w:r>
      <w:r>
        <w:rPr>
          <w:sz w:val="23"/>
        </w:rPr>
        <w:tab/>
        <w:t>No persons missing / injured.</w:t>
      </w:r>
    </w:p>
    <w:p w14:paraId="4A8C3A91" w14:textId="77777777" w:rsidR="000A7CDE" w:rsidRDefault="000A7CDE">
      <w:pPr>
        <w:tabs>
          <w:tab w:val="left" w:pos="360"/>
          <w:tab w:val="left" w:pos="720"/>
          <w:tab w:val="left" w:pos="1080"/>
          <w:tab w:val="left" w:pos="1440"/>
          <w:tab w:val="left" w:pos="1800"/>
          <w:tab w:val="left" w:pos="2160"/>
        </w:tabs>
        <w:ind w:left="360"/>
        <w:rPr>
          <w:sz w:val="23"/>
        </w:rPr>
      </w:pPr>
      <w:r>
        <w:rPr>
          <w:sz w:val="23"/>
        </w:rPr>
        <w:t>.7.2</w:t>
      </w:r>
      <w:r>
        <w:rPr>
          <w:sz w:val="23"/>
        </w:rPr>
        <w:tab/>
      </w:r>
      <w:r>
        <w:rPr>
          <w:sz w:val="23"/>
        </w:rPr>
        <w:tab/>
      </w:r>
      <w:r>
        <w:rPr>
          <w:sz w:val="23"/>
        </w:rPr>
        <w:tab/>
        <w:t>Number of missing persons / injured persons / casualties is:... .</w:t>
      </w:r>
    </w:p>
    <w:p w14:paraId="00AF9B6E" w14:textId="77777777" w:rsidR="000A7CDE" w:rsidRDefault="000A7CDE">
      <w:pPr>
        <w:tabs>
          <w:tab w:val="left" w:pos="360"/>
          <w:tab w:val="left" w:pos="720"/>
          <w:tab w:val="left" w:pos="1080"/>
          <w:tab w:val="left" w:pos="1440"/>
          <w:tab w:val="left" w:pos="1800"/>
          <w:tab w:val="left" w:pos="2160"/>
        </w:tabs>
        <w:ind w:left="360"/>
        <w:rPr>
          <w:sz w:val="23"/>
        </w:rPr>
      </w:pPr>
      <w:r>
        <w:rPr>
          <w:sz w:val="23"/>
        </w:rPr>
        <w:t>.7.3</w:t>
      </w:r>
      <w:r>
        <w:rPr>
          <w:sz w:val="23"/>
        </w:rPr>
        <w:tab/>
      </w:r>
      <w:r>
        <w:rPr>
          <w:sz w:val="23"/>
        </w:rPr>
        <w:tab/>
      </w:r>
      <w:r>
        <w:rPr>
          <w:sz w:val="23"/>
        </w:rPr>
        <w:tab/>
        <w:t>... deck / space / area  not accessible (yet).</w:t>
      </w:r>
    </w:p>
    <w:p w14:paraId="6BEA7AC3" w14:textId="77777777" w:rsidR="000A7CDE" w:rsidRDefault="000A7CDE">
      <w:pPr>
        <w:tabs>
          <w:tab w:val="left" w:pos="360"/>
          <w:tab w:val="left" w:pos="720"/>
          <w:tab w:val="left" w:pos="1080"/>
          <w:tab w:val="left" w:pos="1440"/>
          <w:tab w:val="left" w:pos="1800"/>
          <w:tab w:val="left" w:pos="2160"/>
        </w:tabs>
        <w:ind w:left="360"/>
        <w:rPr>
          <w:sz w:val="23"/>
        </w:rPr>
      </w:pPr>
      <w:r>
        <w:rPr>
          <w:sz w:val="23"/>
        </w:rPr>
        <w:t xml:space="preserve">.8 </w:t>
      </w:r>
      <w:r>
        <w:rPr>
          <w:sz w:val="23"/>
        </w:rPr>
        <w:tab/>
      </w:r>
      <w:r>
        <w:rPr>
          <w:sz w:val="23"/>
        </w:rPr>
        <w:tab/>
        <w:t>Provide first aid  (in the vessel's hospital / at a safe place).</w:t>
      </w:r>
    </w:p>
    <w:p w14:paraId="1D7486B3" w14:textId="77777777" w:rsidR="000A7CDE" w:rsidRDefault="000A7CDE">
      <w:pPr>
        <w:tabs>
          <w:tab w:val="left" w:pos="360"/>
          <w:tab w:val="left" w:pos="720"/>
          <w:tab w:val="left" w:pos="1080"/>
          <w:tab w:val="left" w:pos="1440"/>
          <w:tab w:val="left" w:pos="1800"/>
          <w:tab w:val="left" w:pos="2160"/>
        </w:tabs>
        <w:ind w:left="360"/>
        <w:rPr>
          <w:sz w:val="23"/>
        </w:rPr>
      </w:pPr>
      <w:r>
        <w:rPr>
          <w:sz w:val="23"/>
        </w:rPr>
        <w:t>.8.1</w:t>
      </w:r>
      <w:r>
        <w:rPr>
          <w:sz w:val="23"/>
        </w:rPr>
        <w:tab/>
      </w:r>
      <w:r>
        <w:rPr>
          <w:sz w:val="23"/>
        </w:rPr>
        <w:tab/>
      </w:r>
      <w:r>
        <w:rPr>
          <w:sz w:val="23"/>
        </w:rPr>
        <w:tab/>
        <w:t>Request medical assistance from ... (on radio).</w:t>
      </w:r>
    </w:p>
    <w:p w14:paraId="1A6049C9" w14:textId="77777777" w:rsidR="000A7CDE" w:rsidRDefault="000A7CDE">
      <w:pPr>
        <w:tabs>
          <w:tab w:val="left" w:pos="360"/>
          <w:tab w:val="left" w:pos="720"/>
          <w:tab w:val="left" w:pos="1080"/>
          <w:tab w:val="left" w:pos="1440"/>
          <w:tab w:val="left" w:pos="1800"/>
          <w:tab w:val="left" w:pos="2160"/>
        </w:tabs>
        <w:ind w:left="360"/>
        <w:rPr>
          <w:sz w:val="23"/>
        </w:rPr>
      </w:pPr>
      <w:r>
        <w:rPr>
          <w:sz w:val="23"/>
        </w:rPr>
        <w:t>.9</w:t>
      </w:r>
      <w:r>
        <w:rPr>
          <w:sz w:val="23"/>
        </w:rPr>
        <w:tab/>
      </w:r>
      <w:r>
        <w:rPr>
          <w:sz w:val="23"/>
        </w:rPr>
        <w:tab/>
        <w:t xml:space="preserve">All persons are outside the danger area. </w:t>
      </w:r>
    </w:p>
    <w:p w14:paraId="7AFB65C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3"/>
        </w:rPr>
      </w:pPr>
    </w:p>
    <w:p w14:paraId="197D7C1C" w14:textId="77777777" w:rsidR="000A7CDE" w:rsidRDefault="000A7CDE">
      <w:pPr>
        <w:keepNext/>
        <w:keepLines/>
        <w:tabs>
          <w:tab w:val="left" w:pos="-1099"/>
          <w:tab w:val="left" w:pos="-720"/>
          <w:tab w:val="left" w:pos="1"/>
          <w:tab w:val="left" w:pos="81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lastRenderedPageBreak/>
        <w:t>B2/1.6</w:t>
      </w:r>
      <w:r>
        <w:rPr>
          <w:b/>
          <w:sz w:val="23"/>
        </w:rPr>
        <w:tab/>
        <w:t>Roll call</w:t>
      </w:r>
    </w:p>
    <w:p w14:paraId="7E0F03C7" w14:textId="77777777" w:rsidR="000A7CDE" w:rsidRDefault="000A7CDE">
      <w:pPr>
        <w:pStyle w:val="FootnoteText"/>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2110DFAF"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Report number of all persons / passengers / crew members at assembly stations.</w:t>
      </w:r>
    </w:p>
    <w:p w14:paraId="1F61EFC1"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w:t>
      </w:r>
      <w:r>
        <w:rPr>
          <w:sz w:val="23"/>
        </w:rPr>
        <w:tab/>
      </w:r>
      <w:r>
        <w:rPr>
          <w:sz w:val="23"/>
        </w:rPr>
        <w:tab/>
      </w:r>
      <w:r>
        <w:rPr>
          <w:sz w:val="23"/>
        </w:rPr>
        <w:tab/>
        <w:t xml:space="preserve">Number of all persons / passengers / crew members at assembly station  ...is ... . </w:t>
      </w:r>
    </w:p>
    <w:p w14:paraId="0B3774E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.1.2</w:t>
      </w:r>
      <w:r>
        <w:rPr>
          <w:sz w:val="23"/>
        </w:rPr>
        <w:tab/>
      </w:r>
      <w:r>
        <w:rPr>
          <w:sz w:val="23"/>
        </w:rPr>
        <w:tab/>
      </w:r>
      <w:r>
        <w:rPr>
          <w:sz w:val="23"/>
        </w:rPr>
        <w:tab/>
        <w:t xml:space="preserve">Number of persons / passengers / crew members </w:t>
      </w:r>
    </w:p>
    <w:p w14:paraId="698CF88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ab/>
      </w:r>
      <w:r>
        <w:rPr>
          <w:sz w:val="23"/>
        </w:rPr>
        <w:tab/>
      </w:r>
      <w:r>
        <w:rPr>
          <w:sz w:val="23"/>
        </w:rPr>
        <w:tab/>
        <w:t>at assembly station  ... is complete.</w:t>
      </w:r>
    </w:p>
    <w:p w14:paraId="6026D30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.1.3</w:t>
      </w:r>
      <w:r>
        <w:rPr>
          <w:sz w:val="23"/>
        </w:rPr>
        <w:tab/>
      </w:r>
      <w:r>
        <w:rPr>
          <w:sz w:val="23"/>
        </w:rPr>
        <w:tab/>
      </w:r>
      <w:r>
        <w:rPr>
          <w:sz w:val="23"/>
        </w:rPr>
        <w:tab/>
        <w:t xml:space="preserve">Number of persons / passengers / crew members </w:t>
      </w:r>
    </w:p>
    <w:p w14:paraId="4C7B26D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at assembly station ... is not complete (yet).</w:t>
      </w:r>
    </w:p>
    <w:p w14:paraId="2B8DB16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.1.4</w:t>
      </w:r>
      <w:r>
        <w:rPr>
          <w:sz w:val="23"/>
        </w:rPr>
        <w:tab/>
      </w:r>
      <w:r>
        <w:rPr>
          <w:sz w:val="23"/>
        </w:rPr>
        <w:tab/>
      </w:r>
      <w:r>
        <w:rPr>
          <w:sz w:val="23"/>
        </w:rPr>
        <w:tab/>
        <w:t>... passenger(s) / crew member(s)is / are missing.</w:t>
      </w:r>
    </w:p>
    <w:p w14:paraId="75DC08E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w:t>
      </w:r>
      <w:r>
        <w:rPr>
          <w:sz w:val="23"/>
        </w:rPr>
        <w:tab/>
      </w:r>
      <w:r>
        <w:rPr>
          <w:sz w:val="23"/>
        </w:rPr>
        <w:tab/>
        <w:t>Search for missing passenger(s) / crew member(s) and report.</w:t>
      </w:r>
    </w:p>
    <w:p w14:paraId="154E2DC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.2.1</w:t>
      </w:r>
      <w:r>
        <w:rPr>
          <w:sz w:val="23"/>
        </w:rPr>
        <w:tab/>
      </w:r>
      <w:r>
        <w:rPr>
          <w:sz w:val="23"/>
        </w:rPr>
        <w:tab/>
      </w:r>
      <w:r>
        <w:rPr>
          <w:sz w:val="23"/>
        </w:rPr>
        <w:tab/>
        <w:t>Missing passenger(s) / crew member(s) recovered.</w:t>
      </w:r>
    </w:p>
    <w:p w14:paraId="733F1D6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.2.2</w:t>
      </w:r>
      <w:r>
        <w:rPr>
          <w:sz w:val="23"/>
        </w:rPr>
        <w:tab/>
        <w:t xml:space="preserve"> </w:t>
      </w:r>
      <w:r>
        <w:rPr>
          <w:sz w:val="23"/>
        </w:rPr>
        <w:tab/>
      </w:r>
      <w:r>
        <w:rPr>
          <w:sz w:val="23"/>
        </w:rPr>
        <w:tab/>
        <w:t>Missing passenger(s) / crew member(s) not recovered (yet)-(search is continuing).</w:t>
      </w:r>
    </w:p>
    <w:p w14:paraId="5758111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Watchkeepers to assembly stations.</w:t>
      </w:r>
    </w:p>
    <w:p w14:paraId="6895B34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w:t>
      </w:r>
      <w:r>
        <w:rPr>
          <w:sz w:val="23"/>
        </w:rPr>
        <w:tab/>
      </w:r>
      <w:r>
        <w:rPr>
          <w:sz w:val="23"/>
        </w:rPr>
        <w:tab/>
        <w:t>Lifeboatmen! Check the equipment of the crew at assembly stations and report.</w:t>
      </w:r>
    </w:p>
    <w:p w14:paraId="520C26B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.4.1</w:t>
      </w:r>
      <w:r>
        <w:rPr>
          <w:sz w:val="23"/>
        </w:rPr>
        <w:tab/>
      </w:r>
      <w:r>
        <w:rPr>
          <w:sz w:val="23"/>
        </w:rPr>
        <w:tab/>
      </w:r>
      <w:r>
        <w:rPr>
          <w:sz w:val="23"/>
        </w:rPr>
        <w:tab/>
        <w:t>Equipment of the crew at assembly station ... is complete.</w:t>
      </w:r>
    </w:p>
    <w:p w14:paraId="373594C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.4.2</w:t>
      </w:r>
      <w:r>
        <w:rPr>
          <w:sz w:val="23"/>
        </w:rPr>
        <w:tab/>
      </w:r>
      <w:r>
        <w:rPr>
          <w:sz w:val="23"/>
        </w:rPr>
        <w:tab/>
      </w:r>
      <w:r>
        <w:rPr>
          <w:sz w:val="23"/>
        </w:rPr>
        <w:tab/>
        <w:t>Equipment of the crew at assembly station ...is not complete (yet).</w:t>
      </w:r>
    </w:p>
    <w:p w14:paraId="1D99FB9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.4.3</w:t>
      </w:r>
      <w:r>
        <w:rPr>
          <w:sz w:val="23"/>
        </w:rPr>
        <w:tab/>
      </w:r>
      <w:r>
        <w:rPr>
          <w:sz w:val="23"/>
        </w:rPr>
        <w:tab/>
      </w:r>
      <w:r>
        <w:rPr>
          <w:sz w:val="23"/>
        </w:rPr>
        <w:tab/>
        <w:t>Complete the equipment and report.</w:t>
      </w:r>
    </w:p>
    <w:p w14:paraId="3755095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.4.3.1</w:t>
      </w:r>
      <w:r>
        <w:rPr>
          <w:sz w:val="23"/>
        </w:rPr>
        <w:tab/>
      </w:r>
      <w:r>
        <w:rPr>
          <w:sz w:val="23"/>
        </w:rPr>
        <w:tab/>
      </w:r>
      <w:r>
        <w:rPr>
          <w:sz w:val="23"/>
        </w:rPr>
        <w:tab/>
        <w:t>Go for blanket / stretcher / ... and report.</w:t>
      </w:r>
    </w:p>
    <w:p w14:paraId="5454781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w:t>
      </w:r>
      <w:r>
        <w:rPr>
          <w:sz w:val="23"/>
        </w:rPr>
        <w:tab/>
      </w:r>
      <w:r>
        <w:rPr>
          <w:sz w:val="23"/>
        </w:rPr>
        <w:tab/>
        <w:t>Lifeboatmen! Check the outfit of the passengers at assembly stations and report.</w:t>
      </w:r>
    </w:p>
    <w:p w14:paraId="4790059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.5.1</w:t>
      </w:r>
      <w:r>
        <w:rPr>
          <w:sz w:val="23"/>
        </w:rPr>
        <w:tab/>
      </w:r>
      <w:r>
        <w:rPr>
          <w:sz w:val="23"/>
        </w:rPr>
        <w:tab/>
      </w:r>
      <w:r>
        <w:rPr>
          <w:sz w:val="23"/>
        </w:rPr>
        <w:tab/>
        <w:t>Outfit of the passengers at assembly station ... is correct.</w:t>
      </w:r>
    </w:p>
    <w:p w14:paraId="7B342A2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.5.2</w:t>
      </w:r>
      <w:r>
        <w:rPr>
          <w:sz w:val="23"/>
        </w:rPr>
        <w:tab/>
      </w:r>
      <w:r>
        <w:rPr>
          <w:sz w:val="23"/>
        </w:rPr>
        <w:tab/>
      </w:r>
      <w:r>
        <w:rPr>
          <w:sz w:val="23"/>
        </w:rPr>
        <w:tab/>
        <w:t>Outfit of the passengers at assembly station ... is not correct (yet).</w:t>
      </w:r>
    </w:p>
    <w:p w14:paraId="1B421D5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.5.2.1</w:t>
      </w:r>
      <w:r>
        <w:rPr>
          <w:sz w:val="23"/>
        </w:rPr>
        <w:tab/>
      </w:r>
      <w:r>
        <w:rPr>
          <w:sz w:val="23"/>
        </w:rPr>
        <w:tab/>
      </w:r>
      <w:r>
        <w:rPr>
          <w:sz w:val="23"/>
        </w:rPr>
        <w:tab/>
        <w:t>Correct the outfit and report.</w:t>
      </w:r>
    </w:p>
    <w:p w14:paraId="526D7B1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.5.2.2</w:t>
      </w:r>
      <w:r>
        <w:rPr>
          <w:sz w:val="23"/>
        </w:rPr>
        <w:tab/>
      </w:r>
      <w:r>
        <w:rPr>
          <w:sz w:val="23"/>
        </w:rPr>
        <w:tab/>
      </w:r>
      <w:r>
        <w:rPr>
          <w:sz w:val="23"/>
        </w:rPr>
        <w:tab/>
        <w:t xml:space="preserve">Put on warm clothing / long sleeved shirt / long trousers / strong shoes / </w:t>
      </w:r>
    </w:p>
    <w:p w14:paraId="4D17CFF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head  covering / ... and report.</w:t>
      </w:r>
    </w:p>
    <w:p w14:paraId="2591E97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rPr>
          <w:sz w:val="23"/>
        </w:rPr>
      </w:pPr>
      <w:r>
        <w:rPr>
          <w:sz w:val="23"/>
        </w:rPr>
        <w:t>.6</w:t>
      </w:r>
      <w:r>
        <w:rPr>
          <w:sz w:val="23"/>
        </w:rPr>
        <w:tab/>
      </w:r>
      <w:r>
        <w:rPr>
          <w:sz w:val="23"/>
        </w:rPr>
        <w:tab/>
        <w:t xml:space="preserve">Passengers and crew ! Follow the lifeboatmen </w:t>
      </w:r>
    </w:p>
    <w:p w14:paraId="69B6063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to the lifeboat stations / liferaft stations on the embarkation deck.</w:t>
      </w:r>
    </w:p>
    <w:p w14:paraId="07196E96" w14:textId="77777777" w:rsidR="000A7CDE" w:rsidRDefault="000A7CDE">
      <w:pPr>
        <w:pStyle w:val="FootnoteText"/>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75B4149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B2/1.7</w:t>
      </w:r>
      <w:r>
        <w:rPr>
          <w:b/>
          <w:sz w:val="23"/>
        </w:rPr>
        <w:tab/>
        <w:t>Ordering abandon vessel</w:t>
      </w:r>
    </w:p>
    <w:p w14:paraId="18876D48" w14:textId="77777777" w:rsidR="000A7CDE" w:rsidRDefault="000A7CDE">
      <w:pPr>
        <w:pStyle w:val="FootnoteText"/>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1E78171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Swing out no. ... lifeboat(s) and report.</w:t>
      </w:r>
    </w:p>
    <w:p w14:paraId="001A55C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w:t>
      </w:r>
      <w:r>
        <w:rPr>
          <w:sz w:val="23"/>
        </w:rPr>
        <w:tab/>
      </w:r>
      <w:r>
        <w:rPr>
          <w:sz w:val="23"/>
        </w:rPr>
        <w:tab/>
      </w:r>
      <w:r>
        <w:rPr>
          <w:sz w:val="23"/>
        </w:rPr>
        <w:tab/>
        <w:t>No. ... lifeboat(s) swung out.</w:t>
      </w:r>
    </w:p>
    <w:p w14:paraId="0D58676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w:t>
      </w:r>
      <w:r>
        <w:rPr>
          <w:sz w:val="23"/>
        </w:rPr>
        <w:tab/>
      </w:r>
      <w:r>
        <w:rPr>
          <w:sz w:val="23"/>
        </w:rPr>
        <w:tab/>
        <w:t>Lower no. ... lifeboat(s) alongside the embarkation deck and report.</w:t>
      </w:r>
    </w:p>
    <w:p w14:paraId="13841DF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.2.1</w:t>
      </w:r>
      <w:r>
        <w:rPr>
          <w:sz w:val="23"/>
        </w:rPr>
        <w:tab/>
      </w:r>
      <w:r>
        <w:rPr>
          <w:sz w:val="23"/>
        </w:rPr>
        <w:tab/>
      </w:r>
      <w:r>
        <w:rPr>
          <w:sz w:val="23"/>
        </w:rPr>
        <w:tab/>
        <w:t>No. ... lifeboat(s) is / are alongside the embarkation deck.</w:t>
      </w:r>
    </w:p>
    <w:p w14:paraId="4E7F118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Enter the</w:t>
      </w:r>
      <w:r>
        <w:rPr>
          <w:b/>
          <w:i/>
          <w:sz w:val="23"/>
        </w:rPr>
        <w:t xml:space="preserve"> </w:t>
      </w:r>
      <w:r>
        <w:rPr>
          <w:sz w:val="23"/>
        </w:rPr>
        <w:t>lifeboat(s) (no. ...) and report.</w:t>
      </w:r>
    </w:p>
    <w:p w14:paraId="7BD1599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.3.1</w:t>
      </w:r>
      <w:r>
        <w:rPr>
          <w:sz w:val="23"/>
        </w:rPr>
        <w:tab/>
      </w:r>
      <w:r>
        <w:rPr>
          <w:sz w:val="23"/>
        </w:rPr>
        <w:tab/>
      </w:r>
      <w:r>
        <w:rPr>
          <w:sz w:val="23"/>
        </w:rPr>
        <w:tab/>
        <w:t>Enter the</w:t>
      </w:r>
      <w:r>
        <w:rPr>
          <w:b/>
          <w:i/>
          <w:sz w:val="23"/>
        </w:rPr>
        <w:t xml:space="preserve"> </w:t>
      </w:r>
      <w:r>
        <w:rPr>
          <w:sz w:val="23"/>
        </w:rPr>
        <w:t>lifeboat(s) / liferaft(s) over the ... deck.</w:t>
      </w:r>
    </w:p>
    <w:p w14:paraId="2966CA0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.3.2</w:t>
      </w:r>
      <w:r>
        <w:rPr>
          <w:sz w:val="23"/>
        </w:rPr>
        <w:tab/>
      </w:r>
      <w:r>
        <w:rPr>
          <w:sz w:val="23"/>
        </w:rPr>
        <w:tab/>
      </w:r>
      <w:r>
        <w:rPr>
          <w:sz w:val="23"/>
        </w:rPr>
        <w:tab/>
        <w:t>Enter the</w:t>
      </w:r>
      <w:r>
        <w:rPr>
          <w:b/>
          <w:i/>
          <w:sz w:val="23"/>
        </w:rPr>
        <w:t xml:space="preserve"> </w:t>
      </w:r>
      <w:r>
        <w:rPr>
          <w:sz w:val="23"/>
        </w:rPr>
        <w:t>lifeboat(s) / liferaft(s) over the</w:t>
      </w:r>
      <w:r>
        <w:rPr>
          <w:b/>
          <w:i/>
          <w:sz w:val="23"/>
        </w:rPr>
        <w:t xml:space="preserve"> </w:t>
      </w:r>
      <w:r>
        <w:rPr>
          <w:sz w:val="23"/>
        </w:rPr>
        <w:t>ladders / nets / manropes.</w:t>
      </w:r>
    </w:p>
    <w:p w14:paraId="67603B3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.3.3</w:t>
      </w:r>
      <w:r>
        <w:rPr>
          <w:sz w:val="23"/>
        </w:rPr>
        <w:tab/>
      </w:r>
      <w:r>
        <w:rPr>
          <w:sz w:val="23"/>
        </w:rPr>
        <w:tab/>
      </w:r>
      <w:r>
        <w:rPr>
          <w:sz w:val="23"/>
        </w:rPr>
        <w:tab/>
        <w:t>Jump into the water and enter the lifeboat(s) / liferaft(s).</w:t>
      </w:r>
    </w:p>
    <w:p w14:paraId="71CD79C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.3.4</w:t>
      </w:r>
      <w:r>
        <w:rPr>
          <w:sz w:val="23"/>
        </w:rPr>
        <w:tab/>
      </w:r>
      <w:r>
        <w:rPr>
          <w:sz w:val="23"/>
        </w:rPr>
        <w:tab/>
      </w:r>
      <w:r>
        <w:rPr>
          <w:sz w:val="23"/>
        </w:rPr>
        <w:tab/>
        <w:t>Jump onto the liferaft(s) alongside the vessel.</w:t>
      </w:r>
    </w:p>
    <w:p w14:paraId="72C6F48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.3.5</w:t>
      </w:r>
      <w:r>
        <w:rPr>
          <w:sz w:val="23"/>
        </w:rPr>
        <w:tab/>
      </w:r>
      <w:r>
        <w:rPr>
          <w:sz w:val="23"/>
        </w:rPr>
        <w:tab/>
      </w:r>
      <w:r>
        <w:rPr>
          <w:sz w:val="23"/>
        </w:rPr>
        <w:tab/>
        <w:t>Do not push each other when entering.</w:t>
      </w:r>
    </w:p>
    <w:p w14:paraId="55A0DD4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.3.6</w:t>
      </w:r>
      <w:r>
        <w:rPr>
          <w:sz w:val="23"/>
        </w:rPr>
        <w:tab/>
      </w:r>
      <w:r>
        <w:rPr>
          <w:sz w:val="23"/>
        </w:rPr>
        <w:tab/>
      </w:r>
      <w:r>
        <w:rPr>
          <w:sz w:val="23"/>
        </w:rPr>
        <w:tab/>
        <w:t>Assist injured / helpless persons.</w:t>
      </w:r>
    </w:p>
    <w:p w14:paraId="1754CF3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.3.7</w:t>
      </w:r>
      <w:r>
        <w:rPr>
          <w:sz w:val="23"/>
        </w:rPr>
        <w:tab/>
      </w:r>
      <w:r>
        <w:rPr>
          <w:sz w:val="23"/>
        </w:rPr>
        <w:tab/>
      </w:r>
      <w:r>
        <w:rPr>
          <w:sz w:val="23"/>
        </w:rPr>
        <w:tab/>
        <w:t>Clear the entrance of the lifeboat / liferaft.</w:t>
      </w:r>
    </w:p>
    <w:p w14:paraId="2B9E718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.3.8</w:t>
      </w:r>
      <w:r>
        <w:rPr>
          <w:sz w:val="23"/>
        </w:rPr>
        <w:tab/>
      </w:r>
      <w:r>
        <w:rPr>
          <w:sz w:val="23"/>
        </w:rPr>
        <w:tab/>
      </w:r>
      <w:r>
        <w:rPr>
          <w:sz w:val="23"/>
        </w:rPr>
        <w:tab/>
        <w:t>Sit down in the lifeboat / liferaft immediately.</w:t>
      </w:r>
    </w:p>
    <w:p w14:paraId="7877491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.3.9</w:t>
      </w:r>
      <w:r>
        <w:rPr>
          <w:sz w:val="23"/>
        </w:rPr>
        <w:tab/>
      </w:r>
      <w:r>
        <w:rPr>
          <w:sz w:val="23"/>
        </w:rPr>
        <w:tab/>
      </w:r>
      <w:r>
        <w:rPr>
          <w:sz w:val="23"/>
        </w:rPr>
        <w:tab/>
        <w:t>Hold on to the ropes or to your seat when launching.</w:t>
      </w:r>
    </w:p>
    <w:p w14:paraId="133C2F3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w:t>
      </w:r>
      <w:r>
        <w:rPr>
          <w:sz w:val="23"/>
        </w:rPr>
        <w:tab/>
      </w:r>
      <w:r>
        <w:rPr>
          <w:sz w:val="23"/>
        </w:rPr>
        <w:tab/>
        <w:t>No. ... lifeboat(s) / liferaft(s) entered.</w:t>
      </w:r>
    </w:p>
    <w:p w14:paraId="06ECBAB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w:t>
      </w:r>
      <w:r>
        <w:rPr>
          <w:sz w:val="23"/>
        </w:rPr>
        <w:tab/>
      </w:r>
      <w:r>
        <w:rPr>
          <w:sz w:val="23"/>
        </w:rPr>
        <w:tab/>
        <w:t>Let go no. ... lifeboat(s) / liferaft(s) and report.</w:t>
      </w:r>
    </w:p>
    <w:p w14:paraId="42C293A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.5.1</w:t>
      </w:r>
      <w:r>
        <w:rPr>
          <w:sz w:val="23"/>
        </w:rPr>
        <w:tab/>
      </w:r>
      <w:r>
        <w:rPr>
          <w:sz w:val="23"/>
        </w:rPr>
        <w:tab/>
      </w:r>
      <w:r>
        <w:rPr>
          <w:sz w:val="23"/>
        </w:rPr>
        <w:tab/>
        <w:t xml:space="preserve">No. ... lifeboat(s) / liveraft(s) is </w:t>
      </w:r>
      <w:r>
        <w:rPr>
          <w:b/>
          <w:sz w:val="23"/>
        </w:rPr>
        <w:t xml:space="preserve">/ </w:t>
      </w:r>
      <w:r>
        <w:rPr>
          <w:sz w:val="23"/>
        </w:rPr>
        <w:t>are let go.</w:t>
      </w:r>
    </w:p>
    <w:p w14:paraId="3DA763D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w:t>
      </w:r>
      <w:r>
        <w:rPr>
          <w:sz w:val="23"/>
        </w:rPr>
        <w:tab/>
      </w:r>
      <w:r>
        <w:rPr>
          <w:sz w:val="23"/>
        </w:rPr>
        <w:tab/>
        <w:t>Throw over board no. ... liferaft and report.</w:t>
      </w:r>
    </w:p>
    <w:p w14:paraId="59ADA70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.6.1</w:t>
      </w:r>
      <w:r>
        <w:rPr>
          <w:sz w:val="23"/>
        </w:rPr>
        <w:tab/>
      </w:r>
      <w:r>
        <w:rPr>
          <w:sz w:val="23"/>
        </w:rPr>
        <w:tab/>
      </w:r>
      <w:r>
        <w:rPr>
          <w:sz w:val="23"/>
        </w:rPr>
        <w:tab/>
        <w:t>No. ... liferaft thrown over board.</w:t>
      </w:r>
    </w:p>
    <w:p w14:paraId="75ED069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rPr>
          <w:sz w:val="23"/>
        </w:rPr>
      </w:pPr>
      <w:r>
        <w:rPr>
          <w:sz w:val="23"/>
        </w:rPr>
        <w:t>.7</w:t>
      </w:r>
      <w:r>
        <w:rPr>
          <w:sz w:val="23"/>
        </w:rPr>
        <w:tab/>
      </w:r>
      <w:r>
        <w:rPr>
          <w:sz w:val="23"/>
        </w:rPr>
        <w:tab/>
        <w:t xml:space="preserve">Inform coast radio stations / vessels in vicinity about the number of lifeboats / </w:t>
      </w:r>
    </w:p>
    <w:p w14:paraId="21239DC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liferafts launched and report.</w:t>
      </w:r>
    </w:p>
    <w:p w14:paraId="6E68FF7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sz w:val="23"/>
        </w:rPr>
      </w:pPr>
      <w:r>
        <w:rPr>
          <w:sz w:val="23"/>
        </w:rPr>
        <w:t>.7.1</w:t>
      </w:r>
      <w:r>
        <w:rPr>
          <w:sz w:val="23"/>
        </w:rPr>
        <w:tab/>
      </w:r>
      <w:r>
        <w:rPr>
          <w:sz w:val="23"/>
        </w:rPr>
        <w:tab/>
      </w:r>
      <w:r>
        <w:rPr>
          <w:sz w:val="23"/>
        </w:rPr>
        <w:tab/>
        <w:t xml:space="preserve">Inform coast radio stations / vessels in vicinity about the number of persons </w:t>
      </w:r>
    </w:p>
    <w:p w14:paraId="4D1D2AB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in each lifeboat / liferaft and report.</w:t>
      </w:r>
    </w:p>
    <w:p w14:paraId="72FD324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sz w:val="23"/>
        </w:rPr>
      </w:pPr>
      <w:r>
        <w:rPr>
          <w:sz w:val="23"/>
        </w:rPr>
        <w:t>.7.2</w:t>
      </w:r>
      <w:r>
        <w:rPr>
          <w:sz w:val="23"/>
        </w:rPr>
        <w:tab/>
      </w:r>
      <w:r>
        <w:rPr>
          <w:sz w:val="23"/>
        </w:rPr>
        <w:tab/>
      </w:r>
      <w:r>
        <w:rPr>
          <w:sz w:val="23"/>
        </w:rPr>
        <w:tab/>
        <w:t xml:space="preserve">Inform coast radio stations / vessels in vicinity about the number of </w:t>
      </w:r>
    </w:p>
    <w:p w14:paraId="767DDE2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crew members remaining on board.</w:t>
      </w:r>
    </w:p>
    <w:p w14:paraId="55C03F6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.7.3</w:t>
      </w:r>
      <w:r>
        <w:rPr>
          <w:sz w:val="23"/>
        </w:rPr>
        <w:tab/>
      </w:r>
      <w:r>
        <w:rPr>
          <w:sz w:val="23"/>
        </w:rPr>
        <w:tab/>
      </w:r>
      <w:r>
        <w:rPr>
          <w:sz w:val="23"/>
        </w:rPr>
        <w:tab/>
        <w:t>Coast radio station ... / vessels in vicinity informed.</w:t>
      </w:r>
    </w:p>
    <w:p w14:paraId="4B4E40E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lastRenderedPageBreak/>
        <w:t>.8</w:t>
      </w:r>
      <w:r>
        <w:rPr>
          <w:sz w:val="23"/>
        </w:rPr>
        <w:tab/>
      </w:r>
      <w:r>
        <w:rPr>
          <w:sz w:val="23"/>
        </w:rPr>
        <w:tab/>
        <w:t>Stand clear of the vessel and report.</w:t>
      </w:r>
    </w:p>
    <w:p w14:paraId="141C542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.8.1</w:t>
      </w:r>
      <w:r>
        <w:rPr>
          <w:sz w:val="23"/>
        </w:rPr>
        <w:tab/>
      </w:r>
      <w:r>
        <w:rPr>
          <w:sz w:val="23"/>
        </w:rPr>
        <w:tab/>
      </w:r>
      <w:r>
        <w:rPr>
          <w:sz w:val="23"/>
        </w:rPr>
        <w:tab/>
        <w:t>No. ... lifeboat(s) / liferaft(s)  standing clear.</w:t>
      </w:r>
    </w:p>
    <w:p w14:paraId="1DD62B0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.8.2</w:t>
      </w:r>
      <w:r>
        <w:rPr>
          <w:sz w:val="23"/>
        </w:rPr>
        <w:tab/>
      </w:r>
      <w:r>
        <w:rPr>
          <w:sz w:val="23"/>
        </w:rPr>
        <w:tab/>
      </w:r>
      <w:r>
        <w:rPr>
          <w:sz w:val="23"/>
        </w:rPr>
        <w:tab/>
        <w:t>No. ... lifeboat(s) / liveraft(s)  not standing clear.</w:t>
      </w:r>
    </w:p>
    <w:p w14:paraId="3C3D558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sz w:val="23"/>
        </w:rPr>
      </w:pPr>
      <w:r>
        <w:rPr>
          <w:sz w:val="23"/>
        </w:rPr>
        <w:t>.9</w:t>
      </w:r>
      <w:r>
        <w:rPr>
          <w:sz w:val="23"/>
        </w:rPr>
        <w:tab/>
      </w:r>
      <w:r>
        <w:rPr>
          <w:sz w:val="23"/>
        </w:rPr>
        <w:tab/>
        <w:t>Rescue boat / no. ...motor lifeboat!</w:t>
      </w:r>
    </w:p>
    <w:p w14:paraId="180604E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Assist no. ... lifeboat(s) / liferaft(s) and report.</w:t>
      </w:r>
    </w:p>
    <w:p w14:paraId="39F750B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sz w:val="23"/>
        </w:rPr>
      </w:pPr>
      <w:r>
        <w:rPr>
          <w:sz w:val="23"/>
        </w:rPr>
        <w:t>.9.1</w:t>
      </w:r>
      <w:r>
        <w:rPr>
          <w:sz w:val="23"/>
        </w:rPr>
        <w:tab/>
      </w:r>
      <w:r>
        <w:rPr>
          <w:sz w:val="23"/>
        </w:rPr>
        <w:tab/>
      </w:r>
      <w:r>
        <w:rPr>
          <w:sz w:val="23"/>
        </w:rPr>
        <w:tab/>
        <w:t xml:space="preserve">Rescue boat / no. ... motor lifeboat is  assisting. </w:t>
      </w:r>
    </w:p>
    <w:p w14:paraId="5FDF34F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.9.2</w:t>
      </w:r>
      <w:r>
        <w:rPr>
          <w:sz w:val="23"/>
        </w:rPr>
        <w:tab/>
      </w:r>
      <w:r>
        <w:rPr>
          <w:sz w:val="23"/>
        </w:rPr>
        <w:tab/>
      </w:r>
      <w:r>
        <w:rPr>
          <w:sz w:val="23"/>
        </w:rPr>
        <w:tab/>
        <w:t>No. ... lifeboat(s) / liferaft(s)  standing clear of the vessel now.</w:t>
      </w:r>
    </w:p>
    <w:p w14:paraId="10FF0CE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39F678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r>
        <w:rPr>
          <w:b/>
          <w:sz w:val="23"/>
        </w:rPr>
        <w:t>B2/1.8</w:t>
      </w:r>
      <w:r>
        <w:rPr>
          <w:b/>
          <w:sz w:val="23"/>
        </w:rPr>
        <w:tab/>
        <w:t>In - boat procedures</w:t>
      </w:r>
    </w:p>
    <w:p w14:paraId="35530C1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E04BA9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See also: B4 “ Passenger Care” 2.5 and 2.6.</w:t>
      </w:r>
    </w:p>
    <w:p w14:paraId="2676BE3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346D41B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Stand by engine / pumps / lookout / entrance and report.</w:t>
      </w:r>
    </w:p>
    <w:p w14:paraId="5E7FDB1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w:t>
      </w:r>
      <w:r>
        <w:rPr>
          <w:sz w:val="23"/>
        </w:rPr>
        <w:tab/>
      </w:r>
      <w:r>
        <w:rPr>
          <w:sz w:val="23"/>
        </w:rPr>
        <w:tab/>
      </w:r>
      <w:r>
        <w:rPr>
          <w:sz w:val="23"/>
        </w:rPr>
        <w:tab/>
        <w:t>Engine/ pumps / lookout / entrance  is / are standing by.</w:t>
      </w:r>
    </w:p>
    <w:p w14:paraId="6A0586C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w:t>
      </w:r>
      <w:r>
        <w:rPr>
          <w:sz w:val="23"/>
        </w:rPr>
        <w:tab/>
      </w:r>
      <w:r>
        <w:rPr>
          <w:sz w:val="23"/>
        </w:rPr>
        <w:tab/>
        <w:t>Recover persons in water and report.</w:t>
      </w:r>
    </w:p>
    <w:p w14:paraId="711076A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.2.1</w:t>
      </w:r>
      <w:r>
        <w:rPr>
          <w:sz w:val="23"/>
        </w:rPr>
        <w:tab/>
      </w:r>
      <w:r>
        <w:rPr>
          <w:sz w:val="23"/>
        </w:rPr>
        <w:tab/>
      </w:r>
      <w:r>
        <w:rPr>
          <w:sz w:val="23"/>
        </w:rPr>
        <w:tab/>
        <w:t>Number of persons recovered is: ... .</w:t>
      </w:r>
    </w:p>
    <w:p w14:paraId="1FA5CAC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.2.2</w:t>
      </w:r>
      <w:r>
        <w:rPr>
          <w:sz w:val="23"/>
        </w:rPr>
        <w:tab/>
      </w:r>
      <w:r>
        <w:rPr>
          <w:sz w:val="23"/>
        </w:rPr>
        <w:tab/>
      </w:r>
      <w:r>
        <w:rPr>
          <w:sz w:val="23"/>
        </w:rPr>
        <w:tab/>
        <w:t>Keep lookout for further persons in water.</w:t>
      </w:r>
    </w:p>
    <w:p w14:paraId="366003F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.2.3</w:t>
      </w:r>
      <w:r>
        <w:rPr>
          <w:sz w:val="23"/>
        </w:rPr>
        <w:tab/>
      </w:r>
      <w:r>
        <w:rPr>
          <w:sz w:val="23"/>
        </w:rPr>
        <w:tab/>
      </w:r>
      <w:r>
        <w:rPr>
          <w:sz w:val="23"/>
        </w:rPr>
        <w:tab/>
        <w:t>Report the total number of persons in lifeboat(s) / liferaft(s).</w:t>
      </w:r>
    </w:p>
    <w:p w14:paraId="1C85CB6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.2.3.1</w:t>
      </w:r>
      <w:r>
        <w:rPr>
          <w:sz w:val="23"/>
        </w:rPr>
        <w:tab/>
      </w:r>
      <w:r>
        <w:rPr>
          <w:sz w:val="23"/>
        </w:rPr>
        <w:tab/>
      </w:r>
      <w:r>
        <w:rPr>
          <w:sz w:val="23"/>
        </w:rPr>
        <w:tab/>
        <w:t>The total number of persons is now: ... .</w:t>
      </w:r>
    </w:p>
    <w:p w14:paraId="53D883E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Report the</w:t>
      </w:r>
      <w:r>
        <w:rPr>
          <w:b/>
          <w:i/>
          <w:sz w:val="23"/>
        </w:rPr>
        <w:t xml:space="preserve"> </w:t>
      </w:r>
      <w:r>
        <w:rPr>
          <w:sz w:val="23"/>
        </w:rPr>
        <w:t>number of injured persons.</w:t>
      </w:r>
    </w:p>
    <w:p w14:paraId="344A420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No persons injured.</w:t>
      </w:r>
    </w:p>
    <w:p w14:paraId="1FD447C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.3.2</w:t>
      </w:r>
      <w:r>
        <w:rPr>
          <w:sz w:val="23"/>
        </w:rPr>
        <w:tab/>
      </w:r>
      <w:r>
        <w:rPr>
          <w:sz w:val="23"/>
        </w:rPr>
        <w:tab/>
      </w:r>
      <w:r>
        <w:rPr>
          <w:sz w:val="23"/>
        </w:rPr>
        <w:tab/>
        <w:t>The number of injured persons is: ... .</w:t>
      </w:r>
    </w:p>
    <w:p w14:paraId="2DD2AEC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.3.3</w:t>
      </w:r>
      <w:r>
        <w:rPr>
          <w:sz w:val="23"/>
        </w:rPr>
        <w:tab/>
      </w:r>
      <w:r>
        <w:rPr>
          <w:sz w:val="23"/>
        </w:rPr>
        <w:tab/>
      </w:r>
      <w:r>
        <w:rPr>
          <w:sz w:val="23"/>
        </w:rPr>
        <w:tab/>
        <w:t>Provide first aid to injured persons .</w:t>
      </w:r>
    </w:p>
    <w:p w14:paraId="0688E4F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.3.4</w:t>
      </w:r>
      <w:r>
        <w:rPr>
          <w:sz w:val="23"/>
        </w:rPr>
        <w:tab/>
      </w:r>
      <w:r>
        <w:rPr>
          <w:sz w:val="23"/>
        </w:rPr>
        <w:tab/>
      </w:r>
      <w:r>
        <w:rPr>
          <w:sz w:val="23"/>
        </w:rPr>
        <w:tab/>
        <w:t>Secure injured / helpless persons.</w:t>
      </w:r>
    </w:p>
    <w:p w14:paraId="4CC3855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w:t>
      </w:r>
      <w:r>
        <w:rPr>
          <w:sz w:val="23"/>
        </w:rPr>
        <w:tab/>
      </w:r>
      <w:r>
        <w:rPr>
          <w:sz w:val="23"/>
        </w:rPr>
        <w:tab/>
        <w:t>Let go sea anchor and report.</w:t>
      </w:r>
    </w:p>
    <w:p w14:paraId="03DEE5E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.4.1</w:t>
      </w:r>
      <w:r>
        <w:rPr>
          <w:sz w:val="23"/>
        </w:rPr>
        <w:tab/>
      </w:r>
      <w:r>
        <w:rPr>
          <w:sz w:val="23"/>
        </w:rPr>
        <w:tab/>
      </w:r>
      <w:r>
        <w:rPr>
          <w:sz w:val="23"/>
        </w:rPr>
        <w:tab/>
        <w:t>Sea anchor is let go.</w:t>
      </w:r>
    </w:p>
    <w:p w14:paraId="1927529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w:t>
      </w:r>
      <w:r>
        <w:rPr>
          <w:sz w:val="23"/>
        </w:rPr>
        <w:tab/>
      </w:r>
      <w:r>
        <w:rPr>
          <w:sz w:val="23"/>
        </w:rPr>
        <w:tab/>
        <w:t>Report the number of lifeboats / liferafts in sight.</w:t>
      </w:r>
    </w:p>
    <w:p w14:paraId="149966F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.5.1</w:t>
      </w:r>
      <w:r>
        <w:rPr>
          <w:sz w:val="23"/>
        </w:rPr>
        <w:tab/>
      </w:r>
      <w:r>
        <w:rPr>
          <w:sz w:val="23"/>
        </w:rPr>
        <w:tab/>
      </w:r>
      <w:r>
        <w:rPr>
          <w:sz w:val="23"/>
        </w:rPr>
        <w:tab/>
        <w:t>The number of lifeboats / liferafts in sight is: ... .</w:t>
      </w:r>
    </w:p>
    <w:p w14:paraId="5C0FFD5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w:t>
      </w:r>
      <w:r>
        <w:rPr>
          <w:sz w:val="23"/>
        </w:rPr>
        <w:tab/>
      </w:r>
      <w:r>
        <w:rPr>
          <w:sz w:val="23"/>
        </w:rPr>
        <w:tab/>
        <w:t>Contact the lifeboat(s) / liferaft(s) on radio and report.</w:t>
      </w:r>
    </w:p>
    <w:p w14:paraId="6C76530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.6.1</w:t>
      </w:r>
      <w:r>
        <w:rPr>
          <w:sz w:val="23"/>
        </w:rPr>
        <w:tab/>
      </w:r>
      <w:r>
        <w:rPr>
          <w:sz w:val="23"/>
        </w:rPr>
        <w:tab/>
      </w:r>
      <w:r>
        <w:rPr>
          <w:sz w:val="23"/>
        </w:rPr>
        <w:tab/>
        <w:t xml:space="preserve">Lifeboat(s) / liferaft(s) contacted.  </w:t>
      </w:r>
    </w:p>
    <w:p w14:paraId="125D549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.6.2</w:t>
      </w:r>
      <w:r>
        <w:rPr>
          <w:sz w:val="23"/>
        </w:rPr>
        <w:tab/>
      </w:r>
      <w:r>
        <w:rPr>
          <w:sz w:val="23"/>
        </w:rPr>
        <w:tab/>
      </w:r>
      <w:r>
        <w:rPr>
          <w:sz w:val="23"/>
        </w:rPr>
        <w:tab/>
        <w:t>No contact possible.</w:t>
      </w:r>
    </w:p>
    <w:p w14:paraId="218325A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w:t>
      </w:r>
      <w:r>
        <w:rPr>
          <w:sz w:val="23"/>
        </w:rPr>
        <w:tab/>
      </w:r>
      <w:r>
        <w:rPr>
          <w:sz w:val="23"/>
        </w:rPr>
        <w:tab/>
        <w:t>Give distress signals for identification.</w:t>
      </w:r>
    </w:p>
    <w:p w14:paraId="3F48811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.7.1</w:t>
      </w:r>
      <w:r>
        <w:rPr>
          <w:sz w:val="23"/>
        </w:rPr>
        <w:tab/>
      </w:r>
      <w:r>
        <w:rPr>
          <w:sz w:val="23"/>
        </w:rPr>
        <w:tab/>
      </w:r>
      <w:r>
        <w:rPr>
          <w:sz w:val="23"/>
        </w:rPr>
        <w:tab/>
        <w:t>Fire rockets for identification.</w:t>
      </w:r>
    </w:p>
    <w:p w14:paraId="5B8D07C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.7.2</w:t>
      </w:r>
      <w:r>
        <w:rPr>
          <w:sz w:val="23"/>
        </w:rPr>
        <w:tab/>
      </w:r>
      <w:r>
        <w:rPr>
          <w:sz w:val="23"/>
        </w:rPr>
        <w:tab/>
      </w:r>
      <w:r>
        <w:rPr>
          <w:sz w:val="23"/>
        </w:rPr>
        <w:tab/>
        <w:t>Use glasses / lamps / mirrors for identification.</w:t>
      </w:r>
    </w:p>
    <w:p w14:paraId="4C702E8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.7.3</w:t>
      </w:r>
      <w:r>
        <w:rPr>
          <w:sz w:val="23"/>
        </w:rPr>
        <w:tab/>
      </w:r>
      <w:r>
        <w:rPr>
          <w:sz w:val="23"/>
        </w:rPr>
        <w:tab/>
      </w:r>
      <w:r>
        <w:rPr>
          <w:sz w:val="23"/>
        </w:rPr>
        <w:tab/>
        <w:t>Give sound signals / ...  signals for identification.</w:t>
      </w:r>
    </w:p>
    <w:p w14:paraId="06B553E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.8</w:t>
      </w:r>
      <w:r>
        <w:rPr>
          <w:sz w:val="23"/>
        </w:rPr>
        <w:tab/>
      </w:r>
      <w:r>
        <w:rPr>
          <w:sz w:val="23"/>
        </w:rPr>
        <w:tab/>
        <w:t>Start the engine. and report.</w:t>
      </w:r>
    </w:p>
    <w:p w14:paraId="75605F2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.9</w:t>
      </w:r>
      <w:r>
        <w:rPr>
          <w:sz w:val="23"/>
        </w:rPr>
        <w:tab/>
      </w:r>
      <w:r>
        <w:rPr>
          <w:sz w:val="23"/>
        </w:rPr>
        <w:tab/>
        <w:t>Set sail.</w:t>
      </w:r>
    </w:p>
    <w:p w14:paraId="0D2ED7F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.10</w:t>
      </w:r>
      <w:r>
        <w:rPr>
          <w:sz w:val="23"/>
        </w:rPr>
        <w:tab/>
      </w:r>
      <w:r>
        <w:rPr>
          <w:sz w:val="23"/>
        </w:rPr>
        <w:tab/>
        <w:t>Use oars.</w:t>
      </w:r>
    </w:p>
    <w:p w14:paraId="591F401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w:t>
      </w:r>
      <w:r>
        <w:rPr>
          <w:sz w:val="23"/>
        </w:rPr>
        <w:tab/>
      </w:r>
      <w:r>
        <w:rPr>
          <w:sz w:val="23"/>
        </w:rPr>
        <w:tab/>
        <w:t xml:space="preserve">Join the other lifeboat(s) / liferaft(s). </w:t>
      </w:r>
    </w:p>
    <w:p w14:paraId="1EEAC91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.11.1</w:t>
      </w:r>
      <w:r>
        <w:rPr>
          <w:sz w:val="23"/>
        </w:rPr>
        <w:tab/>
      </w:r>
      <w:r>
        <w:rPr>
          <w:sz w:val="23"/>
        </w:rPr>
        <w:tab/>
        <w:t>Connect the lifeboats / liferafts with lines and report.</w:t>
      </w:r>
    </w:p>
    <w:p w14:paraId="303222B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.11.2</w:t>
      </w:r>
      <w:r>
        <w:rPr>
          <w:sz w:val="23"/>
        </w:rPr>
        <w:tab/>
      </w:r>
      <w:r>
        <w:rPr>
          <w:sz w:val="23"/>
        </w:rPr>
        <w:tab/>
        <w:t>... lifeboats / liferafts connected.</w:t>
      </w:r>
    </w:p>
    <w:p w14:paraId="0E69D33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CD9BD6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B2/2</w:t>
      </w:r>
      <w:r>
        <w:rPr>
          <w:b/>
          <w:sz w:val="23"/>
        </w:rPr>
        <w:tab/>
        <w:t>Occupational safety</w:t>
      </w:r>
    </w:p>
    <w:p w14:paraId="1844D88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432F2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B2/2.1</w:t>
      </w:r>
      <w:r>
        <w:rPr>
          <w:b/>
          <w:sz w:val="23"/>
        </w:rPr>
        <w:tab/>
        <w:t>Instruction</w:t>
      </w:r>
    </w:p>
    <w:p w14:paraId="518396B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03945F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Prepare a training plan for occupational safety.</w:t>
      </w:r>
    </w:p>
    <w:p w14:paraId="703EE98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r>
      <w:r>
        <w:rPr>
          <w:sz w:val="23"/>
        </w:rPr>
        <w:tab/>
        <w:t>When was the last training session on occupational safety?</w:t>
      </w:r>
    </w:p>
    <w:p w14:paraId="3890D79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The last training session was on  ...</w:t>
      </w:r>
      <w:r>
        <w:rPr>
          <w:i/>
          <w:sz w:val="23"/>
        </w:rPr>
        <w:t xml:space="preserve"> (date)</w:t>
      </w:r>
      <w:r>
        <w:rPr>
          <w:sz w:val="23"/>
        </w:rPr>
        <w:t>.</w:t>
      </w:r>
    </w:p>
    <w:p w14:paraId="27ABEB6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When is the next training session on occupational safety?</w:t>
      </w:r>
    </w:p>
    <w:p w14:paraId="09730B6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 xml:space="preserve">The next training session is on ... </w:t>
      </w:r>
      <w:r>
        <w:rPr>
          <w:i/>
          <w:sz w:val="23"/>
        </w:rPr>
        <w:t>(date)</w:t>
      </w:r>
      <w:r>
        <w:rPr>
          <w:sz w:val="23"/>
        </w:rPr>
        <w:t>.</w:t>
      </w:r>
    </w:p>
    <w:p w14:paraId="1D88B28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Are new crew members / passengers  instructed on occupational safety?</w:t>
      </w:r>
    </w:p>
    <w:p w14:paraId="2036A00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Yes,  new crew members / passengers are instructed.</w:t>
      </w:r>
    </w:p>
    <w:p w14:paraId="6AA6912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 xml:space="preserve"> </w:t>
      </w:r>
      <w:r>
        <w:rPr>
          <w:sz w:val="23"/>
        </w:rPr>
        <w:tab/>
        <w:t>.4.2</w:t>
      </w:r>
      <w:r>
        <w:rPr>
          <w:sz w:val="23"/>
        </w:rPr>
        <w:tab/>
      </w:r>
      <w:r>
        <w:rPr>
          <w:sz w:val="23"/>
        </w:rPr>
        <w:tab/>
      </w:r>
      <w:r>
        <w:rPr>
          <w:sz w:val="23"/>
        </w:rPr>
        <w:tab/>
        <w:t>No, new crew members / passengers are not instructed (yet).</w:t>
      </w:r>
    </w:p>
    <w:p w14:paraId="131B3FC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lastRenderedPageBreak/>
        <w:tab/>
      </w:r>
      <w:r>
        <w:rPr>
          <w:sz w:val="23"/>
        </w:rPr>
        <w:tab/>
        <w:t>.4.3</w:t>
      </w:r>
      <w:r>
        <w:rPr>
          <w:sz w:val="23"/>
        </w:rPr>
        <w:tab/>
      </w:r>
      <w:r>
        <w:rPr>
          <w:sz w:val="23"/>
        </w:rPr>
        <w:tab/>
      </w:r>
      <w:r>
        <w:rPr>
          <w:sz w:val="23"/>
        </w:rPr>
        <w:tab/>
        <w:t>Instruct  new crew members / passengers by ..</w:t>
      </w:r>
      <w:r>
        <w:rPr>
          <w:i/>
          <w:sz w:val="23"/>
        </w:rPr>
        <w:t>.(time)</w:t>
      </w:r>
      <w:r>
        <w:rPr>
          <w:sz w:val="23"/>
        </w:rPr>
        <w:t xml:space="preserve"> / on ...</w:t>
      </w:r>
      <w:r>
        <w:rPr>
          <w:i/>
          <w:sz w:val="23"/>
        </w:rPr>
        <w:t>(date)</w:t>
      </w:r>
      <w:r>
        <w:rPr>
          <w:sz w:val="23"/>
        </w:rPr>
        <w:t>.</w:t>
      </w:r>
    </w:p>
    <w:p w14:paraId="1769F75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Participation in training sessions on occupational safety is mandatory.</w:t>
      </w:r>
    </w:p>
    <w:p w14:paraId="5742230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F47021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B2/2.2</w:t>
      </w:r>
      <w:r>
        <w:rPr>
          <w:b/>
          <w:sz w:val="23"/>
        </w:rPr>
        <w:tab/>
        <w:t xml:space="preserve"> Practical occupational safety</w:t>
      </w:r>
    </w:p>
    <w:p w14:paraId="0227DC7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E4165D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Instruct crew on occupational safety before departure.</w:t>
      </w:r>
    </w:p>
    <w:p w14:paraId="3DEDEF0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Have special instruction on dangerous goods / heavy lifts/</w:t>
      </w:r>
    </w:p>
    <w:p w14:paraId="6BF800A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cargo securing / illumination / ventilation / ... .</w:t>
      </w:r>
    </w:p>
    <w:p w14:paraId="243D5B4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Where are dangerous goods carried on board?</w:t>
      </w:r>
    </w:p>
    <w:p w14:paraId="60E3D2E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Dangerous goods of IMO Class ... are carried</w:t>
      </w:r>
    </w:p>
    <w:p w14:paraId="1F1F3B3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on deck (in roped-off areas).</w:t>
      </w:r>
    </w:p>
    <w:p w14:paraId="0C2F8F8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in no. ... hold(s).</w:t>
      </w:r>
    </w:p>
    <w:p w14:paraId="17A168F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in ... /on... .</w:t>
      </w:r>
    </w:p>
    <w:p w14:paraId="26446D1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Prepare  an emergency plan.</w:t>
      </w:r>
    </w:p>
    <w:p w14:paraId="2A19453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 xml:space="preserve">Brief all crew members / passengers on the symptoms caused by </w:t>
      </w:r>
    </w:p>
    <w:p w14:paraId="268174F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dangerous substances.</w:t>
      </w:r>
    </w:p>
    <w:p w14:paraId="4F704E9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What signals / communications are used in case of emergency ?</w:t>
      </w:r>
    </w:p>
    <w:p w14:paraId="2282E4A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 xml:space="preserve">The following signals / communications are used in case of emergency: ... . </w:t>
      </w:r>
    </w:p>
    <w:p w14:paraId="128B65B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 xml:space="preserve">Brief all crew members / passengers </w:t>
      </w:r>
    </w:p>
    <w:p w14:paraId="08C9DF0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about restricted areas.</w:t>
      </w:r>
    </w:p>
    <w:p w14:paraId="437E805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how to report in / out (when entering / leaving  bridge / engine room / ... ).</w:t>
      </w:r>
    </w:p>
    <w:p w14:paraId="670F41A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Do not enter  the unmanned (engine) room /... space without permission.</w:t>
      </w:r>
    </w:p>
    <w:p w14:paraId="4F579E8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.8.1</w:t>
      </w:r>
      <w:r>
        <w:rPr>
          <w:sz w:val="23"/>
        </w:rPr>
        <w:tab/>
      </w:r>
      <w:r>
        <w:rPr>
          <w:sz w:val="23"/>
        </w:rPr>
        <w:tab/>
      </w:r>
      <w:r>
        <w:rPr>
          <w:sz w:val="23"/>
        </w:rPr>
        <w:tab/>
        <w:t xml:space="preserve">Report on telephone / radio / ... while in  </w:t>
      </w:r>
    </w:p>
    <w:p w14:paraId="6F68A31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the  (engine) room /... space every ... minutes.</w:t>
      </w:r>
    </w:p>
    <w:p w14:paraId="1C45763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Brief all crew members / passengers on  the storm.</w:t>
      </w:r>
    </w:p>
    <w:p w14:paraId="2FD59D5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.9.1</w:t>
      </w:r>
      <w:r>
        <w:rPr>
          <w:sz w:val="23"/>
        </w:rPr>
        <w:tab/>
      </w:r>
      <w:r>
        <w:rPr>
          <w:sz w:val="23"/>
        </w:rPr>
        <w:tab/>
      </w:r>
      <w:r>
        <w:rPr>
          <w:sz w:val="23"/>
        </w:rPr>
        <w:tab/>
        <w:t>Attention!</w:t>
      </w:r>
    </w:p>
    <w:p w14:paraId="3102A9C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xml:space="preserve">Entering the forecastle / main deck / weather side  / ... of  the vessel is </w:t>
      </w:r>
    </w:p>
    <w:p w14:paraId="4E387C4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prohibited / dangerous (due to storm).</w:t>
      </w:r>
    </w:p>
    <w:p w14:paraId="68049E1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.9.2</w:t>
      </w:r>
      <w:r>
        <w:rPr>
          <w:sz w:val="23"/>
        </w:rPr>
        <w:tab/>
      </w:r>
      <w:r>
        <w:rPr>
          <w:sz w:val="23"/>
        </w:rPr>
        <w:tab/>
      </w:r>
      <w:r>
        <w:rPr>
          <w:sz w:val="23"/>
        </w:rPr>
        <w:tab/>
        <w:t>Attention!</w:t>
      </w:r>
    </w:p>
    <w:p w14:paraId="14319A3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Make use of  hand rails and lifelines in  corridors and on deck.</w:t>
      </w:r>
    </w:p>
    <w:p w14:paraId="4DF6233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.9.3</w:t>
      </w:r>
      <w:r>
        <w:rPr>
          <w:sz w:val="23"/>
        </w:rPr>
        <w:tab/>
      </w:r>
      <w:r>
        <w:rPr>
          <w:sz w:val="23"/>
        </w:rPr>
        <w:tab/>
      </w:r>
      <w:r>
        <w:rPr>
          <w:sz w:val="23"/>
        </w:rPr>
        <w:tab/>
        <w:t>Attention!</w:t>
      </w:r>
    </w:p>
    <w:p w14:paraId="76B2031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Close all dead lights and storm doors.</w:t>
      </w:r>
    </w:p>
    <w:p w14:paraId="262E85B1"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.9.4</w:t>
      </w:r>
      <w:r>
        <w:rPr>
          <w:sz w:val="23"/>
        </w:rPr>
        <w:tab/>
      </w:r>
      <w:r>
        <w:rPr>
          <w:sz w:val="23"/>
        </w:rPr>
        <w:tab/>
      </w:r>
      <w:r>
        <w:rPr>
          <w:sz w:val="23"/>
        </w:rPr>
        <w:tab/>
        <w:t>Attention!</w:t>
      </w:r>
    </w:p>
    <w:p w14:paraId="61CBB170"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Secure all loose objects in your cabins  / on deck / in ... .</w:t>
      </w:r>
    </w:p>
    <w:p w14:paraId="5E63033B"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Brief all crew members / passengers on winter conditions / tropical conditions.</w:t>
      </w:r>
    </w:p>
    <w:p w14:paraId="177FDDB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t xml:space="preserve">Check the completeness and availability of the occupational safety equipment </w:t>
      </w:r>
    </w:p>
    <w:p w14:paraId="1F69121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and report.</w:t>
      </w:r>
    </w:p>
    <w:p w14:paraId="1CE8C69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.12.1</w:t>
      </w:r>
      <w:r>
        <w:rPr>
          <w:sz w:val="23"/>
        </w:rPr>
        <w:tab/>
      </w:r>
      <w:r>
        <w:rPr>
          <w:sz w:val="23"/>
        </w:rPr>
        <w:tab/>
        <w:t>Occupational safety equipment is complete and available.</w:t>
      </w:r>
    </w:p>
    <w:p w14:paraId="29166EF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.12.2</w:t>
      </w:r>
      <w:r>
        <w:rPr>
          <w:sz w:val="23"/>
        </w:rPr>
        <w:tab/>
      </w:r>
      <w:r>
        <w:rPr>
          <w:sz w:val="23"/>
        </w:rPr>
        <w:tab/>
        <w:t>Following occupational safety equipment is not complete / available: ...</w:t>
      </w:r>
    </w:p>
    <w:p w14:paraId="5CAB956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.12.3</w:t>
      </w:r>
      <w:r>
        <w:rPr>
          <w:sz w:val="23"/>
        </w:rPr>
        <w:tab/>
      </w:r>
      <w:r>
        <w:rPr>
          <w:sz w:val="23"/>
        </w:rPr>
        <w:tab/>
        <w:t>Occupational safety equipment will be complete and available in ... hour(s).</w:t>
      </w:r>
    </w:p>
    <w:p w14:paraId="3D8E850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w:t>
      </w:r>
      <w:r>
        <w:rPr>
          <w:sz w:val="23"/>
        </w:rPr>
        <w:tab/>
      </w:r>
      <w:r>
        <w:rPr>
          <w:sz w:val="23"/>
        </w:rPr>
        <w:tab/>
        <w:t>Appoint an officer / a crew member in charge of safety before working.</w:t>
      </w:r>
    </w:p>
    <w:p w14:paraId="1F93234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.14</w:t>
      </w:r>
      <w:r>
        <w:rPr>
          <w:sz w:val="23"/>
        </w:rPr>
        <w:tab/>
      </w:r>
      <w:r>
        <w:rPr>
          <w:sz w:val="23"/>
        </w:rPr>
        <w:tab/>
        <w:t>Take additional safety measures for the</w:t>
      </w:r>
    </w:p>
    <w:p w14:paraId="6ABC652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  work on  masts.</w:t>
      </w:r>
    </w:p>
    <w:p w14:paraId="588182A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  work outboard.</w:t>
      </w:r>
    </w:p>
    <w:p w14:paraId="7B7D1ED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  work in hold(s) / tank(s).</w:t>
      </w:r>
    </w:p>
    <w:p w14:paraId="0A14514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  work in extreme weather conditions / ... .</w:t>
      </w:r>
    </w:p>
    <w:p w14:paraId="487FF04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F31D6E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B2/2.3</w:t>
      </w:r>
      <w:r>
        <w:rPr>
          <w:b/>
          <w:sz w:val="23"/>
        </w:rPr>
        <w:tab/>
        <w:t>Occupational accidents</w:t>
      </w:r>
    </w:p>
    <w:p w14:paraId="660ECA4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p>
    <w:p w14:paraId="607264E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 xml:space="preserve">.1 </w:t>
      </w:r>
      <w:r>
        <w:rPr>
          <w:sz w:val="23"/>
        </w:rPr>
        <w:tab/>
      </w:r>
      <w:r>
        <w:rPr>
          <w:sz w:val="23"/>
        </w:rPr>
        <w:tab/>
        <w:t>Accident  in  engine room / in no. ... hold / in no. ... tank / in superstructure/</w:t>
      </w:r>
    </w:p>
    <w:p w14:paraId="1F95AF5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in accommodation / in ... space / on deck / outboard / on pier / on ... / in ... .</w:t>
      </w:r>
    </w:p>
    <w:p w14:paraId="4C75342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Report injured persons / casualties:</w:t>
      </w:r>
    </w:p>
    <w:p w14:paraId="475EFDA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No person injured.</w:t>
      </w:r>
    </w:p>
    <w:p w14:paraId="2235098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.2.2</w:t>
      </w:r>
      <w:r>
        <w:rPr>
          <w:sz w:val="23"/>
        </w:rPr>
        <w:tab/>
      </w:r>
      <w:r>
        <w:rPr>
          <w:sz w:val="23"/>
        </w:rPr>
        <w:tab/>
      </w:r>
      <w:r>
        <w:rPr>
          <w:sz w:val="23"/>
        </w:rPr>
        <w:tab/>
        <w:t>The number of injured persons / casualties is: ... .</w:t>
      </w:r>
    </w:p>
    <w:p w14:paraId="67BBDD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lastRenderedPageBreak/>
        <w:tab/>
      </w:r>
      <w:r>
        <w:rPr>
          <w:sz w:val="23"/>
        </w:rPr>
        <w:tab/>
        <w:t>.3</w:t>
      </w:r>
      <w:r>
        <w:rPr>
          <w:sz w:val="23"/>
        </w:rPr>
        <w:tab/>
      </w:r>
      <w:r>
        <w:rPr>
          <w:sz w:val="23"/>
        </w:rPr>
        <w:tab/>
        <w:t>What happened?</w:t>
      </w:r>
    </w:p>
    <w:p w14:paraId="2D23021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Explosion / fire in ... .</w:t>
      </w:r>
    </w:p>
    <w:p w14:paraId="331313A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 .2</w:t>
      </w:r>
      <w:r>
        <w:rPr>
          <w:sz w:val="23"/>
        </w:rPr>
        <w:tab/>
      </w:r>
      <w:r>
        <w:rPr>
          <w:sz w:val="23"/>
        </w:rPr>
        <w:tab/>
        <w:t>Accident with cargo.</w:t>
      </w:r>
    </w:p>
    <w:p w14:paraId="7DE5C07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.3.3</w:t>
      </w:r>
      <w:r>
        <w:rPr>
          <w:sz w:val="23"/>
        </w:rPr>
        <w:tab/>
      </w:r>
      <w:r>
        <w:rPr>
          <w:sz w:val="23"/>
        </w:rPr>
        <w:tab/>
      </w:r>
      <w:r>
        <w:rPr>
          <w:sz w:val="23"/>
        </w:rPr>
        <w:tab/>
        <w:t>Fall from .../ into ... .</w:t>
      </w:r>
    </w:p>
    <w:p w14:paraId="7215640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.3.4</w:t>
      </w:r>
      <w:r>
        <w:rPr>
          <w:sz w:val="23"/>
        </w:rPr>
        <w:tab/>
      </w:r>
      <w:r>
        <w:rPr>
          <w:sz w:val="23"/>
        </w:rPr>
        <w:tab/>
      </w:r>
      <w:r>
        <w:rPr>
          <w:sz w:val="23"/>
        </w:rPr>
        <w:tab/>
        <w:t>Electrical accident in ... .</w:t>
      </w:r>
    </w:p>
    <w:p w14:paraId="39AC4A3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.3.5</w:t>
      </w:r>
      <w:r>
        <w:rPr>
          <w:sz w:val="23"/>
        </w:rPr>
        <w:tab/>
      </w:r>
      <w:r>
        <w:rPr>
          <w:sz w:val="23"/>
        </w:rPr>
        <w:tab/>
      </w:r>
      <w:r>
        <w:rPr>
          <w:sz w:val="23"/>
        </w:rPr>
        <w:tab/>
        <w:t>Leakage of gas / ... .</w:t>
      </w:r>
    </w:p>
    <w:p w14:paraId="21A83E2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.3.6</w:t>
      </w:r>
      <w:r>
        <w:rPr>
          <w:sz w:val="23"/>
        </w:rPr>
        <w:tab/>
      </w:r>
      <w:r>
        <w:rPr>
          <w:sz w:val="23"/>
        </w:rPr>
        <w:tab/>
      </w:r>
      <w:r>
        <w:rPr>
          <w:sz w:val="23"/>
        </w:rPr>
        <w:tab/>
        <w:t>... .</w:t>
      </w:r>
    </w:p>
    <w:p w14:paraId="4E65490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 xml:space="preserve">.4 </w:t>
      </w:r>
      <w:r>
        <w:rPr>
          <w:sz w:val="23"/>
        </w:rPr>
        <w:tab/>
      </w:r>
      <w:r>
        <w:rPr>
          <w:sz w:val="23"/>
        </w:rPr>
        <w:tab/>
        <w:t>Take immediate action to recover injured person(s) / casualties.</w:t>
      </w:r>
    </w:p>
    <w:p w14:paraId="1EAEF90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Provide first aid.</w:t>
      </w:r>
    </w:p>
    <w:p w14:paraId="3994E5A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.4.2</w:t>
      </w:r>
      <w:r>
        <w:rPr>
          <w:sz w:val="23"/>
        </w:rPr>
        <w:tab/>
      </w:r>
      <w:r>
        <w:rPr>
          <w:sz w:val="23"/>
        </w:rPr>
        <w:tab/>
      </w:r>
      <w:r>
        <w:rPr>
          <w:sz w:val="23"/>
        </w:rPr>
        <w:tab/>
        <w:t>Take immediate action to control the danger area.</w:t>
      </w:r>
    </w:p>
    <w:p w14:paraId="203A01A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What kind of assistance is required?</w:t>
      </w:r>
    </w:p>
    <w:p w14:paraId="6C5ECF1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No assistance is</w:t>
      </w:r>
      <w:r>
        <w:rPr>
          <w:b/>
          <w:i/>
          <w:sz w:val="23"/>
        </w:rPr>
        <w:t xml:space="preserve"> </w:t>
      </w:r>
      <w:r>
        <w:rPr>
          <w:sz w:val="23"/>
        </w:rPr>
        <w:t>required.</w:t>
      </w:r>
    </w:p>
    <w:p w14:paraId="0C3B9A9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w:t>
      </w:r>
      <w:r>
        <w:rPr>
          <w:sz w:val="23"/>
        </w:rPr>
        <w:tab/>
      </w:r>
      <w:r>
        <w:rPr>
          <w:sz w:val="23"/>
        </w:rPr>
        <w:tab/>
      </w:r>
      <w:r>
        <w:rPr>
          <w:sz w:val="23"/>
        </w:rPr>
        <w:tab/>
        <w:t>Medical / technical assistance is</w:t>
      </w:r>
      <w:r>
        <w:rPr>
          <w:b/>
          <w:i/>
          <w:sz w:val="23"/>
        </w:rPr>
        <w:t xml:space="preserve"> </w:t>
      </w:r>
      <w:r>
        <w:rPr>
          <w:sz w:val="23"/>
        </w:rPr>
        <w:t>required.</w:t>
      </w:r>
    </w:p>
    <w:p w14:paraId="65A7839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.5.3</w:t>
      </w:r>
      <w:r>
        <w:rPr>
          <w:sz w:val="23"/>
        </w:rPr>
        <w:tab/>
      </w:r>
      <w:r>
        <w:rPr>
          <w:sz w:val="23"/>
        </w:rPr>
        <w:tab/>
      </w:r>
      <w:r>
        <w:rPr>
          <w:sz w:val="23"/>
        </w:rPr>
        <w:tab/>
        <w:t>Shoreside assistance is required.</w:t>
      </w:r>
    </w:p>
    <w:p w14:paraId="666F98F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Secure the danger area and report.</w:t>
      </w:r>
    </w:p>
    <w:p w14:paraId="624CDBA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The danger area is secured.</w:t>
      </w:r>
    </w:p>
    <w:p w14:paraId="39947DC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Prepare an accident report.</w:t>
      </w:r>
    </w:p>
    <w:p w14:paraId="10A9ED6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2060F9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B2/3</w:t>
      </w:r>
      <w:r>
        <w:rPr>
          <w:b/>
          <w:sz w:val="23"/>
        </w:rPr>
        <w:tab/>
        <w:t>Fire protection and fire fighting</w:t>
      </w:r>
    </w:p>
    <w:p w14:paraId="1D90048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390A29C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B2/3.1</w:t>
      </w:r>
      <w:r>
        <w:rPr>
          <w:b/>
          <w:sz w:val="23"/>
        </w:rPr>
        <w:tab/>
        <w:t>Fire protection</w:t>
      </w:r>
    </w:p>
    <w:p w14:paraId="55F25BE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DBBF91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.1</w:t>
      </w:r>
      <w:r>
        <w:rPr>
          <w:sz w:val="23"/>
        </w:rPr>
        <w:tab/>
      </w:r>
      <w:r>
        <w:rPr>
          <w:b/>
          <w:sz w:val="23"/>
        </w:rPr>
        <w:t>Checking status of equipment</w:t>
      </w:r>
    </w:p>
    <w:p w14:paraId="3F4EE6B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50F565F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Have fire patrols ( every ... hour(s) / ... time(s) every watch).</w:t>
      </w:r>
    </w:p>
    <w:p w14:paraId="7154FDF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 xml:space="preserve">Have fire patrols </w:t>
      </w:r>
    </w:p>
    <w:p w14:paraId="649F824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in all spaces.</w:t>
      </w:r>
    </w:p>
    <w:p w14:paraId="5656F68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in the engine room /  cargo hold(s) / superstructures /  accommodation/  ... .</w:t>
      </w:r>
    </w:p>
    <w:p w14:paraId="613C6D1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on deck.</w:t>
      </w:r>
    </w:p>
    <w:p w14:paraId="6632C3B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.1.2</w:t>
      </w:r>
      <w:r>
        <w:rPr>
          <w:sz w:val="23"/>
        </w:rPr>
        <w:tab/>
      </w:r>
      <w:r>
        <w:rPr>
          <w:sz w:val="23"/>
        </w:rPr>
        <w:tab/>
      </w:r>
      <w:r>
        <w:rPr>
          <w:sz w:val="23"/>
        </w:rPr>
        <w:tab/>
        <w:t>Have a permanent fire watch.</w:t>
      </w:r>
    </w:p>
    <w:p w14:paraId="448BC0B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.2</w:t>
      </w:r>
      <w:r>
        <w:rPr>
          <w:sz w:val="23"/>
        </w:rPr>
        <w:tab/>
      </w:r>
      <w:r>
        <w:rPr>
          <w:sz w:val="23"/>
        </w:rPr>
        <w:tab/>
        <w:t>Is everything in order?</w:t>
      </w:r>
    </w:p>
    <w:p w14:paraId="406DEA6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.2.1</w:t>
      </w:r>
      <w:r>
        <w:rPr>
          <w:sz w:val="23"/>
        </w:rPr>
        <w:tab/>
      </w:r>
      <w:r>
        <w:rPr>
          <w:sz w:val="23"/>
        </w:rPr>
        <w:tab/>
      </w:r>
      <w:r>
        <w:rPr>
          <w:sz w:val="23"/>
        </w:rPr>
        <w:tab/>
        <w:t>Yes, everything is in order.</w:t>
      </w:r>
    </w:p>
    <w:p w14:paraId="53C63FC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.2.2</w:t>
      </w:r>
      <w:r>
        <w:rPr>
          <w:sz w:val="23"/>
        </w:rPr>
        <w:tab/>
      </w:r>
      <w:r>
        <w:rPr>
          <w:sz w:val="23"/>
        </w:rPr>
        <w:tab/>
      </w:r>
      <w:r>
        <w:rPr>
          <w:sz w:val="23"/>
        </w:rPr>
        <w:tab/>
        <w:t>No, following is not in order: ... .</w:t>
      </w:r>
    </w:p>
    <w:p w14:paraId="778A286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.3</w:t>
      </w:r>
      <w:r>
        <w:rPr>
          <w:sz w:val="23"/>
        </w:rPr>
        <w:tab/>
      </w:r>
      <w:r>
        <w:rPr>
          <w:sz w:val="23"/>
        </w:rPr>
        <w:tab/>
        <w:t>Check  the fire / smoke alarm(s)  and report.</w:t>
      </w:r>
    </w:p>
    <w:p w14:paraId="0A3E146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.3.1</w:t>
      </w:r>
      <w:r>
        <w:rPr>
          <w:sz w:val="23"/>
        </w:rPr>
        <w:tab/>
      </w:r>
      <w:r>
        <w:rPr>
          <w:sz w:val="23"/>
        </w:rPr>
        <w:tab/>
      </w:r>
      <w:r>
        <w:rPr>
          <w:sz w:val="23"/>
        </w:rPr>
        <w:tab/>
        <w:t>All fire / smoke alarms  are operational.</w:t>
      </w:r>
    </w:p>
    <w:p w14:paraId="0AA254D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.3.2</w:t>
      </w:r>
      <w:r>
        <w:rPr>
          <w:sz w:val="23"/>
        </w:rPr>
        <w:tab/>
      </w:r>
      <w:r>
        <w:rPr>
          <w:sz w:val="23"/>
        </w:rPr>
        <w:tab/>
      </w:r>
      <w:r>
        <w:rPr>
          <w:sz w:val="23"/>
        </w:rPr>
        <w:tab/>
        <w:t>Fire / smoke alarm(s) in ... is /  are not operational (yet).</w:t>
      </w:r>
    </w:p>
    <w:p w14:paraId="109E962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.3.3</w:t>
      </w:r>
      <w:r>
        <w:rPr>
          <w:sz w:val="23"/>
        </w:rPr>
        <w:tab/>
      </w:r>
      <w:r>
        <w:rPr>
          <w:sz w:val="23"/>
        </w:rPr>
        <w:tab/>
      </w:r>
      <w:r>
        <w:rPr>
          <w:sz w:val="23"/>
        </w:rPr>
        <w:tab/>
        <w:t>Fire / smoke alarm(s) in ... will be operational in ... minutes.</w:t>
      </w:r>
    </w:p>
    <w:p w14:paraId="2EF21C6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.4</w:t>
      </w:r>
      <w:r>
        <w:rPr>
          <w:sz w:val="23"/>
        </w:rPr>
        <w:tab/>
      </w:r>
      <w:r>
        <w:rPr>
          <w:sz w:val="23"/>
        </w:rPr>
        <w:tab/>
        <w:t>Check the portable extinguishers and report.</w:t>
      </w:r>
    </w:p>
    <w:p w14:paraId="19392A1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.4.1</w:t>
      </w:r>
      <w:r>
        <w:rPr>
          <w:sz w:val="23"/>
        </w:rPr>
        <w:tab/>
      </w:r>
      <w:r>
        <w:rPr>
          <w:sz w:val="23"/>
        </w:rPr>
        <w:tab/>
      </w:r>
      <w:r>
        <w:rPr>
          <w:sz w:val="23"/>
        </w:rPr>
        <w:tab/>
        <w:t>All portable extinguishers are in position and operational.</w:t>
      </w:r>
    </w:p>
    <w:p w14:paraId="410F5E9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.4.2</w:t>
      </w:r>
      <w:r>
        <w:rPr>
          <w:sz w:val="23"/>
        </w:rPr>
        <w:tab/>
      </w:r>
      <w:r>
        <w:rPr>
          <w:sz w:val="23"/>
        </w:rPr>
        <w:tab/>
      </w:r>
      <w:r>
        <w:rPr>
          <w:sz w:val="23"/>
        </w:rPr>
        <w:tab/>
        <w:t>The portable extinguishers in ...</w:t>
      </w:r>
    </w:p>
    <w:p w14:paraId="05AC71D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ab/>
      </w:r>
      <w:r>
        <w:rPr>
          <w:sz w:val="23"/>
        </w:rPr>
        <w:tab/>
      </w:r>
      <w:r>
        <w:rPr>
          <w:sz w:val="23"/>
        </w:rPr>
        <w:tab/>
      </w:r>
      <w:r>
        <w:rPr>
          <w:sz w:val="23"/>
        </w:rPr>
        <w:tab/>
        <w:t>~ are not in position (yet)..</w:t>
      </w:r>
    </w:p>
    <w:p w14:paraId="43990F2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ab/>
      </w:r>
      <w:r>
        <w:rPr>
          <w:sz w:val="23"/>
        </w:rPr>
        <w:tab/>
      </w:r>
      <w:r>
        <w:rPr>
          <w:sz w:val="23"/>
        </w:rPr>
        <w:tab/>
      </w:r>
      <w:r>
        <w:rPr>
          <w:sz w:val="23"/>
        </w:rPr>
        <w:tab/>
        <w:t>~ will be in position in ... minutes..</w:t>
      </w:r>
    </w:p>
    <w:p w14:paraId="61E79CF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ab/>
      </w:r>
      <w:r>
        <w:rPr>
          <w:sz w:val="23"/>
        </w:rPr>
        <w:tab/>
      </w:r>
      <w:r>
        <w:rPr>
          <w:sz w:val="23"/>
        </w:rPr>
        <w:tab/>
      </w:r>
      <w:r>
        <w:rPr>
          <w:sz w:val="23"/>
        </w:rPr>
        <w:tab/>
        <w:t>~ are not accessible (yet).</w:t>
      </w:r>
    </w:p>
    <w:p w14:paraId="0D7DA05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ab/>
      </w:r>
      <w:r>
        <w:rPr>
          <w:sz w:val="23"/>
        </w:rPr>
        <w:tab/>
      </w:r>
      <w:r>
        <w:rPr>
          <w:sz w:val="23"/>
        </w:rPr>
        <w:tab/>
      </w:r>
      <w:r>
        <w:rPr>
          <w:sz w:val="23"/>
        </w:rPr>
        <w:tab/>
        <w:t>~ will be accessible in ... minutes.</w:t>
      </w:r>
    </w:p>
    <w:p w14:paraId="277D506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ab/>
      </w:r>
      <w:r>
        <w:rPr>
          <w:sz w:val="23"/>
        </w:rPr>
        <w:tab/>
      </w:r>
      <w:r>
        <w:rPr>
          <w:sz w:val="23"/>
        </w:rPr>
        <w:tab/>
      </w:r>
      <w:r>
        <w:rPr>
          <w:sz w:val="23"/>
        </w:rPr>
        <w:tab/>
        <w:t>~ are missing.</w:t>
      </w:r>
    </w:p>
    <w:p w14:paraId="0D82194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.4.2.1</w:t>
      </w:r>
      <w:r>
        <w:rPr>
          <w:sz w:val="23"/>
        </w:rPr>
        <w:tab/>
      </w:r>
      <w:r>
        <w:rPr>
          <w:sz w:val="23"/>
        </w:rPr>
        <w:tab/>
      </w:r>
      <w:r>
        <w:rPr>
          <w:sz w:val="23"/>
        </w:rPr>
        <w:tab/>
        <w:t>Replace the missing portable extinguisher(s).</w:t>
      </w:r>
    </w:p>
    <w:p w14:paraId="5310391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.4.3</w:t>
      </w:r>
      <w:r>
        <w:rPr>
          <w:sz w:val="23"/>
        </w:rPr>
        <w:tab/>
      </w:r>
      <w:r>
        <w:rPr>
          <w:sz w:val="23"/>
        </w:rPr>
        <w:tab/>
      </w:r>
      <w:r>
        <w:rPr>
          <w:sz w:val="23"/>
        </w:rPr>
        <w:tab/>
        <w:t xml:space="preserve">The inspection tag(s) of  the portable extinguisher(s) in ... is /  are </w:t>
      </w:r>
    </w:p>
    <w:p w14:paraId="306B1D1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ab/>
      </w:r>
      <w:r>
        <w:rPr>
          <w:sz w:val="23"/>
        </w:rPr>
        <w:tab/>
      </w:r>
      <w:r>
        <w:rPr>
          <w:sz w:val="23"/>
        </w:rPr>
        <w:tab/>
        <w:t>broken / expired.</w:t>
      </w:r>
    </w:p>
    <w:p w14:paraId="1846FCB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.4.3.1</w:t>
      </w:r>
      <w:r>
        <w:rPr>
          <w:sz w:val="23"/>
        </w:rPr>
        <w:tab/>
      </w:r>
      <w:r>
        <w:rPr>
          <w:sz w:val="23"/>
        </w:rPr>
        <w:tab/>
      </w:r>
      <w:r>
        <w:rPr>
          <w:sz w:val="23"/>
        </w:rPr>
        <w:tab/>
        <w:t>Replace the portable extinguisher(s) with broken / expired inspection tag(s).</w:t>
      </w:r>
    </w:p>
    <w:p w14:paraId="765A467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w:t>
      </w:r>
      <w:r>
        <w:rPr>
          <w:sz w:val="23"/>
        </w:rPr>
        <w:tab/>
      </w:r>
      <w:r>
        <w:rPr>
          <w:sz w:val="23"/>
        </w:rPr>
        <w:tab/>
        <w:t>Check the fire mains and report.</w:t>
      </w:r>
    </w:p>
    <w:p w14:paraId="004DDD0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.5.1</w:t>
      </w:r>
      <w:r>
        <w:rPr>
          <w:sz w:val="23"/>
        </w:rPr>
        <w:tab/>
      </w:r>
      <w:r>
        <w:rPr>
          <w:sz w:val="23"/>
        </w:rPr>
        <w:tab/>
      </w:r>
      <w:r>
        <w:rPr>
          <w:sz w:val="23"/>
        </w:rPr>
        <w:tab/>
        <w:t>All fire mains are operational.</w:t>
      </w:r>
    </w:p>
    <w:p w14:paraId="46245BC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.5.2</w:t>
      </w:r>
      <w:r>
        <w:rPr>
          <w:sz w:val="23"/>
        </w:rPr>
        <w:tab/>
      </w:r>
      <w:r>
        <w:rPr>
          <w:sz w:val="23"/>
        </w:rPr>
        <w:tab/>
      </w:r>
      <w:r>
        <w:rPr>
          <w:sz w:val="23"/>
        </w:rPr>
        <w:tab/>
        <w:t>The hydrant(s) in ...  is / are not operational (yet)..</w:t>
      </w:r>
    </w:p>
    <w:p w14:paraId="7BE2017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.5.2.1</w:t>
      </w:r>
      <w:r>
        <w:rPr>
          <w:sz w:val="23"/>
        </w:rPr>
        <w:tab/>
      </w:r>
      <w:r>
        <w:rPr>
          <w:sz w:val="23"/>
        </w:rPr>
        <w:tab/>
      </w:r>
      <w:r>
        <w:rPr>
          <w:sz w:val="23"/>
        </w:rPr>
        <w:tab/>
        <w:t>The  hydrant(s) will be operational in ... minutes.</w:t>
      </w:r>
    </w:p>
    <w:p w14:paraId="28600DF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.5.3</w:t>
      </w:r>
      <w:r>
        <w:rPr>
          <w:sz w:val="23"/>
        </w:rPr>
        <w:tab/>
      </w:r>
      <w:r>
        <w:rPr>
          <w:sz w:val="23"/>
        </w:rPr>
        <w:tab/>
      </w:r>
      <w:r>
        <w:rPr>
          <w:sz w:val="23"/>
        </w:rPr>
        <w:tab/>
        <w:t>The hose(s) to hydrant(s) in ... is / are worn / cut.</w:t>
      </w:r>
    </w:p>
    <w:p w14:paraId="0804E32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lastRenderedPageBreak/>
        <w:t>.5.3.1</w:t>
      </w:r>
      <w:r>
        <w:rPr>
          <w:sz w:val="23"/>
        </w:rPr>
        <w:tab/>
      </w:r>
      <w:r>
        <w:rPr>
          <w:sz w:val="23"/>
        </w:rPr>
        <w:tab/>
      </w:r>
      <w:r>
        <w:rPr>
          <w:sz w:val="23"/>
        </w:rPr>
        <w:tab/>
        <w:t>Replace the worn / cut hose(s).</w:t>
      </w:r>
    </w:p>
    <w:p w14:paraId="3E8AEC8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.5.4</w:t>
      </w:r>
      <w:r>
        <w:rPr>
          <w:sz w:val="23"/>
        </w:rPr>
        <w:tab/>
      </w:r>
      <w:r>
        <w:rPr>
          <w:sz w:val="23"/>
        </w:rPr>
        <w:tab/>
      </w:r>
      <w:r>
        <w:rPr>
          <w:sz w:val="23"/>
        </w:rPr>
        <w:tab/>
        <w:t>The hose(s) / spanner (s) / nozzle(s) to hydrant(s) in ... is / are missing.</w:t>
      </w:r>
    </w:p>
    <w:p w14:paraId="72A14BC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.5.4.1</w:t>
      </w:r>
      <w:r>
        <w:rPr>
          <w:sz w:val="23"/>
        </w:rPr>
        <w:tab/>
      </w:r>
      <w:r>
        <w:rPr>
          <w:sz w:val="23"/>
        </w:rPr>
        <w:tab/>
      </w:r>
      <w:r>
        <w:rPr>
          <w:sz w:val="23"/>
        </w:rPr>
        <w:tab/>
        <w:t>Replace  the missing hose(s) / spanner(s) / nozzles(s).</w:t>
      </w:r>
    </w:p>
    <w:p w14:paraId="30E46BA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.5.5</w:t>
      </w:r>
      <w:r>
        <w:rPr>
          <w:sz w:val="23"/>
        </w:rPr>
        <w:tab/>
      </w:r>
      <w:r>
        <w:rPr>
          <w:sz w:val="23"/>
        </w:rPr>
        <w:tab/>
      </w:r>
      <w:r>
        <w:rPr>
          <w:sz w:val="23"/>
        </w:rPr>
        <w:tab/>
        <w:t>The fire pump(s) in ... is / are not operational (yet).</w:t>
      </w:r>
    </w:p>
    <w:p w14:paraId="4603C52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.5.5.1</w:t>
      </w:r>
      <w:r>
        <w:rPr>
          <w:sz w:val="23"/>
        </w:rPr>
        <w:tab/>
      </w:r>
      <w:r>
        <w:rPr>
          <w:sz w:val="23"/>
        </w:rPr>
        <w:tab/>
      </w:r>
      <w:r>
        <w:rPr>
          <w:sz w:val="23"/>
        </w:rPr>
        <w:tab/>
        <w:t>Fire pump(s) in ... will be operational in ... minutes.</w:t>
      </w:r>
    </w:p>
    <w:p w14:paraId="19AF6C4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.5.6</w:t>
      </w:r>
      <w:r>
        <w:rPr>
          <w:sz w:val="23"/>
        </w:rPr>
        <w:tab/>
      </w:r>
      <w:r>
        <w:rPr>
          <w:sz w:val="23"/>
        </w:rPr>
        <w:tab/>
      </w:r>
      <w:r>
        <w:rPr>
          <w:sz w:val="23"/>
        </w:rPr>
        <w:tab/>
        <w:t>The water pipe(s) in ... is / are leaking.</w:t>
      </w:r>
    </w:p>
    <w:p w14:paraId="79DA4E2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.5.6.1</w:t>
      </w:r>
      <w:r>
        <w:rPr>
          <w:sz w:val="23"/>
        </w:rPr>
        <w:tab/>
      </w:r>
      <w:r>
        <w:rPr>
          <w:sz w:val="23"/>
        </w:rPr>
        <w:tab/>
      </w:r>
      <w:r>
        <w:rPr>
          <w:sz w:val="23"/>
        </w:rPr>
        <w:tab/>
        <w:t>Repair the leaking water pipe(s) in ... .</w:t>
      </w:r>
    </w:p>
    <w:p w14:paraId="46F48D3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.5.7</w:t>
      </w:r>
      <w:r>
        <w:rPr>
          <w:sz w:val="23"/>
        </w:rPr>
        <w:tab/>
      </w:r>
      <w:r>
        <w:rPr>
          <w:sz w:val="23"/>
        </w:rPr>
        <w:tab/>
      </w:r>
      <w:r>
        <w:rPr>
          <w:sz w:val="23"/>
        </w:rPr>
        <w:tab/>
        <w:t>The water pipe(s) in ... is / are blocked.</w:t>
      </w:r>
    </w:p>
    <w:p w14:paraId="2ED9BA5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.5.7.1</w:t>
      </w:r>
      <w:r>
        <w:rPr>
          <w:sz w:val="23"/>
        </w:rPr>
        <w:tab/>
      </w:r>
      <w:r>
        <w:rPr>
          <w:sz w:val="23"/>
        </w:rPr>
        <w:tab/>
      </w:r>
      <w:r>
        <w:rPr>
          <w:sz w:val="23"/>
        </w:rPr>
        <w:tab/>
        <w:t>Free the blocked water pipe(s) in ... .</w:t>
      </w:r>
    </w:p>
    <w:p w14:paraId="71CF5DA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.5.8</w:t>
      </w:r>
      <w:r>
        <w:rPr>
          <w:sz w:val="23"/>
        </w:rPr>
        <w:tab/>
      </w:r>
      <w:r>
        <w:rPr>
          <w:sz w:val="23"/>
        </w:rPr>
        <w:tab/>
      </w:r>
      <w:r>
        <w:rPr>
          <w:sz w:val="23"/>
        </w:rPr>
        <w:tab/>
        <w:t>Pressure in the water pipe(s) in ... is too high / low.</w:t>
      </w:r>
    </w:p>
    <w:p w14:paraId="3B48774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.5.8.1</w:t>
      </w:r>
      <w:r>
        <w:rPr>
          <w:sz w:val="23"/>
        </w:rPr>
        <w:tab/>
      </w:r>
      <w:r>
        <w:rPr>
          <w:sz w:val="23"/>
        </w:rPr>
        <w:tab/>
      </w:r>
      <w:r>
        <w:rPr>
          <w:sz w:val="23"/>
        </w:rPr>
        <w:tab/>
        <w:t>Reduce / increase  pressure in the water pipe(s)in ... .</w:t>
      </w:r>
    </w:p>
    <w:p w14:paraId="6615C89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.6</w:t>
      </w:r>
      <w:r>
        <w:rPr>
          <w:sz w:val="23"/>
        </w:rPr>
        <w:tab/>
      </w:r>
      <w:r>
        <w:rPr>
          <w:sz w:val="23"/>
        </w:rPr>
        <w:tab/>
        <w:t>Check  the fixed foam / gas fire extinguishing system and report.</w:t>
      </w:r>
    </w:p>
    <w:p w14:paraId="6CBE5B1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.6.1</w:t>
      </w:r>
      <w:r>
        <w:rPr>
          <w:sz w:val="23"/>
        </w:rPr>
        <w:tab/>
      </w:r>
      <w:r>
        <w:rPr>
          <w:sz w:val="23"/>
        </w:rPr>
        <w:tab/>
      </w:r>
      <w:r>
        <w:rPr>
          <w:sz w:val="23"/>
        </w:rPr>
        <w:tab/>
        <w:t>The fixed foam / gas system is operational.</w:t>
      </w:r>
    </w:p>
    <w:p w14:paraId="5DB89D2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.6.2</w:t>
      </w:r>
      <w:r>
        <w:rPr>
          <w:sz w:val="23"/>
        </w:rPr>
        <w:tab/>
      </w:r>
      <w:r>
        <w:rPr>
          <w:sz w:val="23"/>
        </w:rPr>
        <w:tab/>
      </w:r>
      <w:r>
        <w:rPr>
          <w:sz w:val="23"/>
        </w:rPr>
        <w:tab/>
        <w:t>The fixed foam/gas system is not operational (yet)</w:t>
      </w:r>
    </w:p>
    <w:p w14:paraId="0E72A6E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.6.2.1</w:t>
      </w:r>
      <w:r>
        <w:rPr>
          <w:sz w:val="23"/>
        </w:rPr>
        <w:tab/>
      </w:r>
      <w:r>
        <w:rPr>
          <w:sz w:val="23"/>
        </w:rPr>
        <w:tab/>
      </w:r>
      <w:r>
        <w:rPr>
          <w:sz w:val="23"/>
        </w:rPr>
        <w:tab/>
        <w:t>The fixed foam / gas system will be operational in ... minutes.</w:t>
      </w:r>
    </w:p>
    <w:p w14:paraId="5F78F64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.7</w:t>
      </w:r>
      <w:r>
        <w:rPr>
          <w:sz w:val="23"/>
        </w:rPr>
        <w:tab/>
      </w:r>
      <w:r>
        <w:rPr>
          <w:sz w:val="23"/>
        </w:rPr>
        <w:tab/>
        <w:t>Check the sprinkler system and report.</w:t>
      </w:r>
    </w:p>
    <w:p w14:paraId="3E8CFB4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.7.1</w:t>
      </w:r>
      <w:r>
        <w:rPr>
          <w:sz w:val="23"/>
        </w:rPr>
        <w:tab/>
      </w:r>
      <w:r>
        <w:rPr>
          <w:sz w:val="23"/>
        </w:rPr>
        <w:tab/>
      </w:r>
      <w:r>
        <w:rPr>
          <w:sz w:val="23"/>
        </w:rPr>
        <w:tab/>
        <w:t>The sprinkler system is operational.</w:t>
      </w:r>
    </w:p>
    <w:p w14:paraId="418FB0F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.7.2</w:t>
      </w:r>
      <w:r>
        <w:rPr>
          <w:sz w:val="23"/>
        </w:rPr>
        <w:tab/>
      </w:r>
      <w:r>
        <w:rPr>
          <w:sz w:val="23"/>
        </w:rPr>
        <w:tab/>
      </w:r>
      <w:r>
        <w:rPr>
          <w:sz w:val="23"/>
        </w:rPr>
        <w:tab/>
        <w:t>The sprinkler system in  ... is  not operational (yet).</w:t>
      </w:r>
    </w:p>
    <w:p w14:paraId="408426E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.7.2.1</w:t>
      </w:r>
      <w:r>
        <w:rPr>
          <w:sz w:val="23"/>
        </w:rPr>
        <w:tab/>
      </w:r>
      <w:r>
        <w:rPr>
          <w:sz w:val="23"/>
        </w:rPr>
        <w:tab/>
      </w:r>
      <w:r>
        <w:rPr>
          <w:sz w:val="23"/>
        </w:rPr>
        <w:tab/>
        <w:t>The sprinkler system in  ...  will be operational in ... minutes.</w:t>
      </w:r>
    </w:p>
    <w:p w14:paraId="28D64B5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w:t>
      </w:r>
      <w:r>
        <w:rPr>
          <w:sz w:val="23"/>
        </w:rPr>
        <w:tab/>
      </w:r>
      <w:r>
        <w:rPr>
          <w:sz w:val="23"/>
        </w:rPr>
        <w:tab/>
        <w:t>Check the ventilation system and report.</w:t>
      </w:r>
    </w:p>
    <w:p w14:paraId="4014D1A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.8.1</w:t>
      </w:r>
      <w:r>
        <w:rPr>
          <w:sz w:val="23"/>
        </w:rPr>
        <w:tab/>
      </w:r>
      <w:r>
        <w:rPr>
          <w:sz w:val="23"/>
        </w:rPr>
        <w:tab/>
      </w:r>
      <w:r>
        <w:rPr>
          <w:sz w:val="23"/>
        </w:rPr>
        <w:tab/>
        <w:t>The ventilation system is operational.</w:t>
      </w:r>
    </w:p>
    <w:p w14:paraId="79BC8C7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.8.2</w:t>
      </w:r>
      <w:r>
        <w:rPr>
          <w:sz w:val="23"/>
        </w:rPr>
        <w:tab/>
      </w:r>
      <w:r>
        <w:rPr>
          <w:sz w:val="23"/>
        </w:rPr>
        <w:tab/>
      </w:r>
      <w:r>
        <w:rPr>
          <w:sz w:val="23"/>
        </w:rPr>
        <w:tab/>
        <w:t>The ventilation system is not operational (yet)</w:t>
      </w:r>
    </w:p>
    <w:p w14:paraId="5166DC3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.8.2.1</w:t>
      </w:r>
      <w:r>
        <w:rPr>
          <w:sz w:val="23"/>
        </w:rPr>
        <w:tab/>
      </w:r>
      <w:r>
        <w:rPr>
          <w:sz w:val="23"/>
        </w:rPr>
        <w:tab/>
      </w:r>
      <w:r>
        <w:rPr>
          <w:sz w:val="23"/>
        </w:rPr>
        <w:tab/>
        <w:t>The ventilation system will be operational in ... minutes.</w:t>
      </w:r>
    </w:p>
    <w:p w14:paraId="721C3D5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.8.3</w:t>
      </w:r>
      <w:r>
        <w:rPr>
          <w:sz w:val="23"/>
        </w:rPr>
        <w:tab/>
      </w:r>
      <w:r>
        <w:rPr>
          <w:sz w:val="23"/>
        </w:rPr>
        <w:tab/>
      </w:r>
      <w:r>
        <w:rPr>
          <w:sz w:val="23"/>
        </w:rPr>
        <w:tab/>
        <w:t>The remote control is not operational (yet).</w:t>
      </w:r>
    </w:p>
    <w:p w14:paraId="406943D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.8.3.1</w:t>
      </w:r>
      <w:r>
        <w:rPr>
          <w:sz w:val="23"/>
        </w:rPr>
        <w:tab/>
      </w:r>
      <w:r>
        <w:rPr>
          <w:sz w:val="23"/>
        </w:rPr>
        <w:tab/>
      </w:r>
      <w:r>
        <w:rPr>
          <w:sz w:val="23"/>
        </w:rPr>
        <w:tab/>
        <w:t>The remote control will be operational in ... minutes</w:t>
      </w:r>
    </w:p>
    <w:p w14:paraId="215D3D7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.8.4</w:t>
      </w:r>
      <w:r>
        <w:rPr>
          <w:sz w:val="23"/>
        </w:rPr>
        <w:tab/>
      </w:r>
      <w:r>
        <w:rPr>
          <w:sz w:val="23"/>
        </w:rPr>
        <w:tab/>
      </w:r>
      <w:r>
        <w:rPr>
          <w:sz w:val="23"/>
        </w:rPr>
        <w:tab/>
        <w:t>The indicators are not operational (yet).</w:t>
      </w:r>
    </w:p>
    <w:p w14:paraId="110AEED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.8.4.1</w:t>
      </w:r>
      <w:r>
        <w:rPr>
          <w:sz w:val="23"/>
        </w:rPr>
        <w:tab/>
      </w:r>
      <w:r>
        <w:rPr>
          <w:sz w:val="23"/>
        </w:rPr>
        <w:tab/>
      </w:r>
      <w:r>
        <w:rPr>
          <w:sz w:val="23"/>
        </w:rPr>
        <w:tab/>
        <w:t>The indicators will be operational in ... minutes.</w:t>
      </w:r>
    </w:p>
    <w:p w14:paraId="6B78AECD"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.8.5</w:t>
      </w:r>
      <w:r>
        <w:rPr>
          <w:sz w:val="23"/>
        </w:rPr>
        <w:tab/>
      </w:r>
      <w:r>
        <w:rPr>
          <w:sz w:val="23"/>
        </w:rPr>
        <w:tab/>
      </w:r>
      <w:r>
        <w:rPr>
          <w:sz w:val="23"/>
        </w:rPr>
        <w:tab/>
        <w:t>The fire dampers in ... are not operational (yet).</w:t>
      </w:r>
    </w:p>
    <w:p w14:paraId="0FD6D760"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.8.5.1</w:t>
      </w:r>
      <w:r>
        <w:rPr>
          <w:sz w:val="23"/>
        </w:rPr>
        <w:tab/>
      </w:r>
      <w:r>
        <w:rPr>
          <w:sz w:val="23"/>
        </w:rPr>
        <w:tab/>
      </w:r>
      <w:r>
        <w:rPr>
          <w:sz w:val="23"/>
        </w:rPr>
        <w:tab/>
        <w:t>The fire dampers in ... will be operational in ... minutes.</w:t>
      </w:r>
    </w:p>
    <w:p w14:paraId="40113CB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.8.6</w:t>
      </w:r>
      <w:r>
        <w:rPr>
          <w:sz w:val="23"/>
        </w:rPr>
        <w:tab/>
      </w:r>
      <w:r>
        <w:rPr>
          <w:sz w:val="23"/>
        </w:rPr>
        <w:tab/>
      </w:r>
      <w:r>
        <w:rPr>
          <w:sz w:val="23"/>
        </w:rPr>
        <w:tab/>
        <w:t>The fire dampers in ... are painted stuck.</w:t>
      </w:r>
    </w:p>
    <w:p w14:paraId="705407B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.8.6.1</w:t>
      </w:r>
      <w:r>
        <w:rPr>
          <w:sz w:val="23"/>
        </w:rPr>
        <w:tab/>
      </w:r>
      <w:r>
        <w:rPr>
          <w:sz w:val="23"/>
        </w:rPr>
        <w:tab/>
      </w:r>
      <w:r>
        <w:rPr>
          <w:sz w:val="23"/>
        </w:rPr>
        <w:tab/>
        <w:t>Clear the fire dampers.</w:t>
      </w:r>
    </w:p>
    <w:p w14:paraId="62B89DE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.9</w:t>
      </w:r>
      <w:r>
        <w:rPr>
          <w:sz w:val="23"/>
        </w:rPr>
        <w:tab/>
      </w:r>
      <w:r>
        <w:rPr>
          <w:sz w:val="23"/>
        </w:rPr>
        <w:tab/>
        <w:t>Check the skylights / windows / ... and report.</w:t>
      </w:r>
    </w:p>
    <w:p w14:paraId="5F8F214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.9.1</w:t>
      </w:r>
      <w:r>
        <w:rPr>
          <w:sz w:val="23"/>
        </w:rPr>
        <w:tab/>
      </w:r>
      <w:r>
        <w:rPr>
          <w:sz w:val="23"/>
        </w:rPr>
        <w:tab/>
      </w:r>
      <w:r>
        <w:rPr>
          <w:sz w:val="23"/>
        </w:rPr>
        <w:tab/>
        <w:t>The skylights / windows / ... in / to ...  are open.</w:t>
      </w:r>
    </w:p>
    <w:p w14:paraId="10FB8F2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.9.1.1</w:t>
      </w:r>
      <w:r>
        <w:rPr>
          <w:sz w:val="23"/>
        </w:rPr>
        <w:tab/>
      </w:r>
      <w:r>
        <w:rPr>
          <w:sz w:val="23"/>
        </w:rPr>
        <w:tab/>
      </w:r>
      <w:r>
        <w:rPr>
          <w:sz w:val="23"/>
        </w:rPr>
        <w:tab/>
        <w:t>Close the skylights  / windows / ... in / to ... .</w:t>
      </w:r>
    </w:p>
    <w:p w14:paraId="1DAEE0F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.10</w:t>
      </w:r>
      <w:r>
        <w:rPr>
          <w:sz w:val="23"/>
        </w:rPr>
        <w:tab/>
      </w:r>
      <w:r>
        <w:rPr>
          <w:sz w:val="23"/>
        </w:rPr>
        <w:tab/>
        <w:t>Check the watertight door control and report.</w:t>
      </w:r>
    </w:p>
    <w:p w14:paraId="58FA61B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.10.1</w:t>
      </w:r>
      <w:r>
        <w:rPr>
          <w:sz w:val="23"/>
        </w:rPr>
        <w:tab/>
      </w:r>
      <w:r>
        <w:rPr>
          <w:sz w:val="23"/>
        </w:rPr>
        <w:tab/>
        <w:t>The watertight door control is operational.</w:t>
      </w:r>
    </w:p>
    <w:p w14:paraId="1883837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.10.2</w:t>
      </w:r>
      <w:r>
        <w:rPr>
          <w:sz w:val="23"/>
        </w:rPr>
        <w:tab/>
      </w:r>
      <w:r>
        <w:rPr>
          <w:sz w:val="23"/>
        </w:rPr>
        <w:tab/>
        <w:t>The watertight door control  in ...  is not operational (yet).</w:t>
      </w:r>
    </w:p>
    <w:p w14:paraId="0857723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.10.3</w:t>
      </w:r>
      <w:r>
        <w:rPr>
          <w:sz w:val="23"/>
        </w:rPr>
        <w:tab/>
      </w:r>
      <w:r>
        <w:rPr>
          <w:sz w:val="23"/>
        </w:rPr>
        <w:tab/>
        <w:t>The watertight door control in ... will be operational in ... minutes.</w:t>
      </w:r>
    </w:p>
    <w:p w14:paraId="1DC5060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.11</w:t>
      </w:r>
      <w:r>
        <w:rPr>
          <w:sz w:val="23"/>
        </w:rPr>
        <w:tab/>
      </w:r>
      <w:r>
        <w:rPr>
          <w:sz w:val="23"/>
        </w:rPr>
        <w:tab/>
        <w:t>Check  the electrical lighting and report</w:t>
      </w:r>
    </w:p>
    <w:p w14:paraId="2A857C9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.11.1</w:t>
      </w:r>
      <w:r>
        <w:rPr>
          <w:sz w:val="23"/>
        </w:rPr>
        <w:tab/>
      </w:r>
      <w:r>
        <w:rPr>
          <w:sz w:val="23"/>
        </w:rPr>
        <w:tab/>
        <w:t>The electrical lighting is operational.</w:t>
      </w:r>
    </w:p>
    <w:p w14:paraId="5E0A316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.11.2</w:t>
      </w:r>
      <w:r>
        <w:rPr>
          <w:sz w:val="23"/>
        </w:rPr>
        <w:tab/>
      </w:r>
      <w:r>
        <w:rPr>
          <w:sz w:val="23"/>
        </w:rPr>
        <w:tab/>
        <w:t>The electrical lighting in ...is not operational (yet).</w:t>
      </w:r>
    </w:p>
    <w:p w14:paraId="481545B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.11.3</w:t>
      </w:r>
      <w:r>
        <w:rPr>
          <w:sz w:val="23"/>
        </w:rPr>
        <w:tab/>
      </w:r>
      <w:r>
        <w:rPr>
          <w:sz w:val="23"/>
        </w:rPr>
        <w:tab/>
        <w:t>The electrical lighting in ... will be operational in ... minutes.</w:t>
      </w:r>
    </w:p>
    <w:p w14:paraId="7320FB8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.11.4</w:t>
      </w:r>
      <w:r>
        <w:rPr>
          <w:sz w:val="23"/>
        </w:rPr>
        <w:tab/>
      </w:r>
      <w:r>
        <w:rPr>
          <w:sz w:val="23"/>
        </w:rPr>
        <w:tab/>
        <w:t>Switch on / off the electrical lighting in ... .</w:t>
      </w:r>
    </w:p>
    <w:p w14:paraId="535F9AF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.12</w:t>
      </w:r>
      <w:r>
        <w:rPr>
          <w:sz w:val="23"/>
        </w:rPr>
        <w:tab/>
      </w:r>
      <w:r>
        <w:rPr>
          <w:sz w:val="23"/>
        </w:rPr>
        <w:tab/>
        <w:t>Check the emergency power supply and  report.</w:t>
      </w:r>
    </w:p>
    <w:p w14:paraId="15C956B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.12.1</w:t>
      </w:r>
      <w:r>
        <w:rPr>
          <w:sz w:val="23"/>
        </w:rPr>
        <w:tab/>
      </w:r>
      <w:r>
        <w:rPr>
          <w:sz w:val="23"/>
        </w:rPr>
        <w:tab/>
        <w:t>The emergency power supply is operational.</w:t>
      </w:r>
    </w:p>
    <w:p w14:paraId="68117C6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.12.2</w:t>
      </w:r>
      <w:r>
        <w:rPr>
          <w:sz w:val="23"/>
        </w:rPr>
        <w:tab/>
      </w:r>
      <w:r>
        <w:rPr>
          <w:sz w:val="23"/>
        </w:rPr>
        <w:tab/>
        <w:t>The emergency power supply is not operational (yet).</w:t>
      </w:r>
    </w:p>
    <w:p w14:paraId="01DE834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.12.3</w:t>
      </w:r>
      <w:r>
        <w:rPr>
          <w:sz w:val="23"/>
        </w:rPr>
        <w:tab/>
      </w:r>
      <w:r>
        <w:rPr>
          <w:sz w:val="23"/>
        </w:rPr>
        <w:tab/>
        <w:t>The emergency power supply will be operational in ... minutes.</w:t>
      </w:r>
    </w:p>
    <w:p w14:paraId="505E873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.13</w:t>
      </w:r>
      <w:r>
        <w:rPr>
          <w:sz w:val="23"/>
        </w:rPr>
        <w:tab/>
      </w:r>
      <w:r>
        <w:rPr>
          <w:sz w:val="23"/>
        </w:rPr>
        <w:tab/>
        <w:t>Check  the firemen´s outfits and report.</w:t>
      </w:r>
    </w:p>
    <w:p w14:paraId="5577309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.13.1</w:t>
      </w:r>
      <w:r>
        <w:rPr>
          <w:sz w:val="23"/>
        </w:rPr>
        <w:tab/>
      </w:r>
      <w:r>
        <w:rPr>
          <w:sz w:val="23"/>
        </w:rPr>
        <w:tab/>
        <w:t>All firemen´s outfits are complete and available.</w:t>
      </w:r>
    </w:p>
    <w:p w14:paraId="588EE964"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.13.2</w:t>
      </w:r>
      <w:r>
        <w:rPr>
          <w:sz w:val="23"/>
        </w:rPr>
        <w:tab/>
      </w:r>
      <w:r>
        <w:rPr>
          <w:sz w:val="23"/>
        </w:rPr>
        <w:tab/>
        <w:t>The firemen´s outfits are not complete.</w:t>
      </w:r>
    </w:p>
    <w:p w14:paraId="7D9C7C70"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3"/>
        </w:rPr>
      </w:pPr>
      <w:r>
        <w:rPr>
          <w:sz w:val="23"/>
        </w:rPr>
        <w:t>.13.2.1</w:t>
      </w:r>
      <w:r>
        <w:rPr>
          <w:sz w:val="23"/>
        </w:rPr>
        <w:tab/>
      </w:r>
      <w:r>
        <w:rPr>
          <w:sz w:val="23"/>
        </w:rPr>
        <w:tab/>
      </w:r>
      <w:r>
        <w:rPr>
          <w:sz w:val="23"/>
        </w:rPr>
        <w:tab/>
        <w:t>Complete the firemen´s outfits.</w:t>
      </w:r>
    </w:p>
    <w:p w14:paraId="775ED01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br w:type="page"/>
      </w:r>
    </w:p>
    <w:p w14:paraId="0B6208D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B2/3.2</w:t>
      </w:r>
      <w:r>
        <w:rPr>
          <w:b/>
          <w:sz w:val="23"/>
        </w:rPr>
        <w:tab/>
        <w:t>Fire fighting and drills</w:t>
      </w:r>
    </w:p>
    <w:p w14:paraId="4AFA6ED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47AC0D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.1</w:t>
      </w:r>
      <w:r>
        <w:rPr>
          <w:sz w:val="23"/>
        </w:rPr>
        <w:tab/>
      </w:r>
      <w:r>
        <w:rPr>
          <w:b/>
          <w:sz w:val="23"/>
        </w:rPr>
        <w:t>Reporting fire</w:t>
      </w:r>
    </w:p>
    <w:p w14:paraId="7444BB5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BD2E9A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Fire on board!</w:t>
      </w:r>
    </w:p>
    <w:p w14:paraId="355A22E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Smoke / fumes / fire / explosion</w:t>
      </w:r>
    </w:p>
    <w:p w14:paraId="5DF9C81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in engine room.</w:t>
      </w:r>
    </w:p>
    <w:p w14:paraId="527E01D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in no. ... hold(s) / tank(s).</w:t>
      </w:r>
    </w:p>
    <w:p w14:paraId="47191C4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in superstructure / accommodation.</w:t>
      </w:r>
    </w:p>
    <w:p w14:paraId="295F7A3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in ... space.</w:t>
      </w:r>
    </w:p>
    <w:p w14:paraId="4EE1157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on deck / ... .</w:t>
      </w:r>
    </w:p>
    <w:p w14:paraId="2C01E6A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r>
      <w:r>
        <w:rPr>
          <w:sz w:val="23"/>
        </w:rPr>
        <w:tab/>
        <w:t>Smoke / fumes from ventilator(s).</w:t>
      </w:r>
    </w:p>
    <w:p w14:paraId="5FFB504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w:t>
      </w:r>
      <w:r>
        <w:rPr>
          <w:sz w:val="23"/>
        </w:rPr>
        <w:tab/>
      </w:r>
      <w:r>
        <w:rPr>
          <w:sz w:val="23"/>
        </w:rPr>
        <w:tab/>
      </w:r>
      <w:r>
        <w:rPr>
          <w:sz w:val="23"/>
        </w:rPr>
        <w:tab/>
        <w:t>Burnt smell / fumes in .../ from... .</w:t>
      </w:r>
    </w:p>
    <w:p w14:paraId="47431D3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Report injured persons / casualties:</w:t>
      </w:r>
    </w:p>
    <w:p w14:paraId="74C5938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No person injured.</w:t>
      </w:r>
    </w:p>
    <w:p w14:paraId="5AB8E71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.2.2</w:t>
      </w:r>
      <w:r>
        <w:rPr>
          <w:sz w:val="23"/>
        </w:rPr>
        <w:tab/>
      </w:r>
      <w:r>
        <w:rPr>
          <w:sz w:val="23"/>
        </w:rPr>
        <w:tab/>
      </w:r>
      <w:r>
        <w:rPr>
          <w:sz w:val="23"/>
        </w:rPr>
        <w:tab/>
        <w:t>Number of injured persons / casualties is: ... .</w:t>
      </w:r>
    </w:p>
    <w:p w14:paraId="02859FB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What is on fire?</w:t>
      </w:r>
    </w:p>
    <w:p w14:paraId="5B4C105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 xml:space="preserve">Fuel / cargo / car(s) / truck(s) / waggon(s) / </w:t>
      </w:r>
    </w:p>
    <w:p w14:paraId="101B6E3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containers (with dangerous goods) / ...  on fire.</w:t>
      </w:r>
    </w:p>
    <w:p w14:paraId="075FFC9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.3.6</w:t>
      </w:r>
      <w:r>
        <w:rPr>
          <w:sz w:val="23"/>
        </w:rPr>
        <w:tab/>
      </w:r>
      <w:r>
        <w:rPr>
          <w:sz w:val="23"/>
        </w:rPr>
        <w:tab/>
      </w:r>
      <w:r>
        <w:rPr>
          <w:sz w:val="23"/>
        </w:rPr>
        <w:tab/>
        <w:t>No information (yet).</w:t>
      </w:r>
    </w:p>
    <w:p w14:paraId="0869E0B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Is smoke toxic?</w:t>
      </w:r>
    </w:p>
    <w:p w14:paraId="60DE4DE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No, smoke not toxic.</w:t>
      </w:r>
    </w:p>
    <w:p w14:paraId="4B5F821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.4.2</w:t>
      </w:r>
      <w:r>
        <w:rPr>
          <w:sz w:val="23"/>
        </w:rPr>
        <w:tab/>
      </w:r>
      <w:r>
        <w:rPr>
          <w:sz w:val="23"/>
        </w:rPr>
        <w:tab/>
      </w:r>
      <w:r>
        <w:rPr>
          <w:sz w:val="23"/>
        </w:rPr>
        <w:tab/>
        <w:t>Yes, smoke toxic</w:t>
      </w:r>
      <w:r>
        <w:rPr>
          <w:sz w:val="23"/>
        </w:rPr>
        <w:tab/>
      </w:r>
    </w:p>
    <w:p w14:paraId="2A0D964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Is fire under control?</w:t>
      </w:r>
    </w:p>
    <w:p w14:paraId="664ADBE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Yes, fire (in ... ) under control.</w:t>
      </w:r>
    </w:p>
    <w:p w14:paraId="60E45E3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w:t>
      </w:r>
      <w:r>
        <w:rPr>
          <w:sz w:val="23"/>
        </w:rPr>
        <w:tab/>
      </w:r>
      <w:r>
        <w:rPr>
          <w:sz w:val="23"/>
        </w:rPr>
        <w:tab/>
      </w:r>
      <w:r>
        <w:rPr>
          <w:sz w:val="23"/>
        </w:rPr>
        <w:tab/>
        <w:t>No, fire (in ... ) not under control (yet).</w:t>
      </w:r>
    </w:p>
    <w:p w14:paraId="33FFC15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.5.2.1</w:t>
      </w:r>
      <w:r>
        <w:rPr>
          <w:sz w:val="23"/>
        </w:rPr>
        <w:tab/>
      </w:r>
      <w:r>
        <w:rPr>
          <w:sz w:val="23"/>
        </w:rPr>
        <w:tab/>
        <w:t xml:space="preserve">      Fire  spreading (to ... ).</w:t>
      </w:r>
    </w:p>
    <w:p w14:paraId="75A82FF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.5.2.2</w:t>
      </w:r>
      <w:r>
        <w:rPr>
          <w:sz w:val="23"/>
        </w:rPr>
        <w:tab/>
      </w:r>
      <w:r>
        <w:rPr>
          <w:sz w:val="23"/>
        </w:rPr>
        <w:tab/>
      </w:r>
      <w:r>
        <w:rPr>
          <w:sz w:val="23"/>
        </w:rPr>
        <w:tab/>
        <w:t>Fire (in ... ) not accessible.</w:t>
      </w:r>
    </w:p>
    <w:p w14:paraId="50460ED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Report damage.</w:t>
      </w:r>
    </w:p>
    <w:p w14:paraId="2AB5548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No damage.</w:t>
      </w:r>
    </w:p>
    <w:p w14:paraId="0979B9B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.6.2</w:t>
      </w:r>
      <w:r>
        <w:rPr>
          <w:sz w:val="23"/>
        </w:rPr>
        <w:tab/>
      </w:r>
      <w:r>
        <w:rPr>
          <w:sz w:val="23"/>
        </w:rPr>
        <w:tab/>
      </w:r>
      <w:r>
        <w:rPr>
          <w:sz w:val="23"/>
        </w:rPr>
        <w:tab/>
        <w:t>Minor / major damage in .../ to ... .</w:t>
      </w:r>
    </w:p>
    <w:p w14:paraId="1DD7153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.6.3</w:t>
      </w:r>
      <w:r>
        <w:rPr>
          <w:sz w:val="23"/>
        </w:rPr>
        <w:tab/>
      </w:r>
      <w:r>
        <w:rPr>
          <w:sz w:val="23"/>
        </w:rPr>
        <w:tab/>
      </w:r>
      <w:r>
        <w:rPr>
          <w:sz w:val="23"/>
        </w:rPr>
        <w:tab/>
        <w:t>No power supply (in ... ).</w:t>
      </w:r>
    </w:p>
    <w:p w14:paraId="5F5600D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.6.4</w:t>
      </w:r>
      <w:r>
        <w:rPr>
          <w:sz w:val="23"/>
        </w:rPr>
        <w:tab/>
      </w:r>
      <w:r>
        <w:rPr>
          <w:sz w:val="23"/>
        </w:rPr>
        <w:tab/>
      </w:r>
      <w:r>
        <w:rPr>
          <w:sz w:val="23"/>
        </w:rPr>
        <w:tab/>
        <w:t>Making water in ... .</w:t>
      </w:r>
    </w:p>
    <w:p w14:paraId="016A85A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Pressure on fire mains!</w:t>
      </w:r>
    </w:p>
    <w:p w14:paraId="6E9734A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Shut down main engine(s) / auxiliary engine(s) / ... and report.</w:t>
      </w:r>
    </w:p>
    <w:p w14:paraId="39CCFA9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.8.1</w:t>
      </w:r>
      <w:r>
        <w:rPr>
          <w:sz w:val="23"/>
        </w:rPr>
        <w:tab/>
      </w:r>
      <w:r>
        <w:rPr>
          <w:sz w:val="23"/>
        </w:rPr>
        <w:tab/>
      </w:r>
      <w:r>
        <w:rPr>
          <w:sz w:val="23"/>
        </w:rPr>
        <w:tab/>
        <w:t>Main engine(s) / auxiliary engine(s) / ... shut down.</w:t>
      </w:r>
    </w:p>
    <w:p w14:paraId="07B5355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Stop fuel and report.</w:t>
      </w:r>
    </w:p>
    <w:p w14:paraId="4DCCFC7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.9.1</w:t>
      </w:r>
      <w:r>
        <w:rPr>
          <w:sz w:val="23"/>
        </w:rPr>
        <w:tab/>
      </w:r>
      <w:r>
        <w:rPr>
          <w:sz w:val="23"/>
        </w:rPr>
        <w:tab/>
      </w:r>
      <w:r>
        <w:rPr>
          <w:sz w:val="23"/>
        </w:rPr>
        <w:tab/>
        <w:t>Fuel stopped.</w:t>
      </w:r>
    </w:p>
    <w:p w14:paraId="4BFE263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Close all openings (in ... / in all rooms) and report.</w:t>
      </w:r>
    </w:p>
    <w:p w14:paraId="700DD72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.10.1</w:t>
      </w:r>
      <w:r>
        <w:rPr>
          <w:sz w:val="23"/>
        </w:rPr>
        <w:tab/>
      </w:r>
      <w:r>
        <w:rPr>
          <w:sz w:val="23"/>
        </w:rPr>
        <w:tab/>
        <w:t>All openings ( in ... / in all rooms) closed.</w:t>
      </w:r>
    </w:p>
    <w:p w14:paraId="5E043A6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.10.1.1</w:t>
      </w:r>
      <w:r>
        <w:rPr>
          <w:sz w:val="23"/>
        </w:rPr>
        <w:tab/>
      </w:r>
      <w:r>
        <w:rPr>
          <w:sz w:val="23"/>
        </w:rPr>
        <w:tab/>
      </w:r>
      <w:r>
        <w:rPr>
          <w:sz w:val="23"/>
        </w:rPr>
        <w:tab/>
        <w:t>Openings in ... not accessible.</w:t>
      </w:r>
    </w:p>
    <w:p w14:paraId="63415AA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t>Switch off ventilator(s) (in ... ) and report.</w:t>
      </w:r>
    </w:p>
    <w:p w14:paraId="5D3FC5A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.11.1</w:t>
      </w:r>
      <w:r>
        <w:rPr>
          <w:sz w:val="23"/>
        </w:rPr>
        <w:tab/>
      </w:r>
      <w:r>
        <w:rPr>
          <w:sz w:val="23"/>
        </w:rPr>
        <w:tab/>
        <w:t>Ventilator(s) (in ... ) switched off.</w:t>
      </w:r>
    </w:p>
    <w:p w14:paraId="728F9E9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t>Turn  bow / stern to windward.</w:t>
      </w:r>
    </w:p>
    <w:p w14:paraId="0AC3124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w:t>
      </w:r>
      <w:r>
        <w:rPr>
          <w:sz w:val="23"/>
        </w:rPr>
        <w:tab/>
      </w:r>
      <w:r>
        <w:rPr>
          <w:sz w:val="23"/>
        </w:rPr>
        <w:tab/>
        <w:t>Turn port side / starboard side to windward.</w:t>
      </w:r>
    </w:p>
    <w:p w14:paraId="78A0A2A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.14</w:t>
      </w:r>
      <w:r>
        <w:rPr>
          <w:sz w:val="23"/>
        </w:rPr>
        <w:tab/>
      </w:r>
      <w:r>
        <w:rPr>
          <w:sz w:val="23"/>
        </w:rPr>
        <w:tab/>
        <w:t>Alter course to ... .</w:t>
      </w:r>
    </w:p>
    <w:p w14:paraId="458BD1D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p>
    <w:p w14:paraId="1FFE909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br w:type="page"/>
      </w:r>
      <w:r>
        <w:rPr>
          <w:sz w:val="23"/>
        </w:rPr>
        <w:lastRenderedPageBreak/>
        <w:t>.2</w:t>
      </w:r>
      <w:r>
        <w:rPr>
          <w:sz w:val="23"/>
        </w:rPr>
        <w:tab/>
      </w:r>
      <w:r>
        <w:rPr>
          <w:b/>
          <w:sz w:val="23"/>
        </w:rPr>
        <w:t>Reporting readiness for action</w:t>
      </w:r>
    </w:p>
    <w:p w14:paraId="03FE602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50BC7E5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Stand by fire fighting team / rescue team / first aid team / support team and report.</w:t>
      </w:r>
    </w:p>
    <w:p w14:paraId="6A47508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Fire fighting team / rescue team / first aid team / support team standing by.</w:t>
      </w:r>
    </w:p>
    <w:p w14:paraId="4CE8459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Stand by main engine and report.</w:t>
      </w:r>
    </w:p>
    <w:p w14:paraId="05C2C52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Main engine standing by.</w:t>
      </w:r>
    </w:p>
    <w:p w14:paraId="1C12BA2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Stand by CO</w:t>
      </w:r>
      <w:r>
        <w:rPr>
          <w:sz w:val="23"/>
          <w:vertAlign w:val="subscript"/>
        </w:rPr>
        <w:t>2</w:t>
      </w:r>
      <w:r>
        <w:rPr>
          <w:sz w:val="23"/>
        </w:rPr>
        <w:t xml:space="preserve"> station / ... station/ emergency generator.</w:t>
      </w:r>
    </w:p>
    <w:p w14:paraId="157BE7C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t xml:space="preserve"> </w:t>
      </w:r>
      <w:r>
        <w:rPr>
          <w:sz w:val="23"/>
        </w:rPr>
        <w:tab/>
        <w:t>CO</w:t>
      </w:r>
      <w:r>
        <w:rPr>
          <w:sz w:val="23"/>
          <w:vertAlign w:val="subscript"/>
        </w:rPr>
        <w:t>2</w:t>
      </w:r>
      <w:r>
        <w:rPr>
          <w:sz w:val="23"/>
        </w:rPr>
        <w:t xml:space="preserve"> station / ... station / emergency generator standing by.</w:t>
      </w:r>
    </w:p>
    <w:p w14:paraId="4D77519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Close all openings (in ... / in all rooms) and report.</w:t>
      </w:r>
    </w:p>
    <w:p w14:paraId="75823D0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All openings (in ... / in all rooms) closed.</w:t>
      </w:r>
    </w:p>
    <w:p w14:paraId="206C760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.4.1.1</w:t>
      </w:r>
      <w:r>
        <w:rPr>
          <w:sz w:val="23"/>
        </w:rPr>
        <w:tab/>
      </w:r>
      <w:r>
        <w:rPr>
          <w:sz w:val="23"/>
        </w:rPr>
        <w:tab/>
      </w:r>
      <w:r>
        <w:rPr>
          <w:sz w:val="23"/>
        </w:rPr>
        <w:tab/>
        <w:t>Openings in ... not accessible.</w:t>
      </w:r>
    </w:p>
    <w:p w14:paraId="7BF9032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AFB88E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.3</w:t>
      </w:r>
      <w:r>
        <w:rPr>
          <w:sz w:val="23"/>
        </w:rPr>
        <w:tab/>
      </w:r>
      <w:r>
        <w:rPr>
          <w:b/>
          <w:sz w:val="23"/>
        </w:rPr>
        <w:t>Orders for fire fighting</w:t>
      </w:r>
    </w:p>
    <w:p w14:paraId="3EBFB83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5C0A2B6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Start fire fighting.</w:t>
      </w:r>
    </w:p>
    <w:p w14:paraId="0D310FE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 .1</w:t>
      </w:r>
      <w:r>
        <w:rPr>
          <w:sz w:val="23"/>
        </w:rPr>
        <w:tab/>
      </w:r>
      <w:r>
        <w:rPr>
          <w:sz w:val="23"/>
        </w:rPr>
        <w:tab/>
        <w:t>Take one / two / ... fire fighting teams / ... team(s) to scene.</w:t>
      </w:r>
    </w:p>
    <w:p w14:paraId="2E3CBF5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Go following route:</w:t>
      </w:r>
    </w:p>
    <w:p w14:paraId="6B84D74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Go through engine room / no. ... hold(s)/tank(s) / superstructure /</w:t>
      </w:r>
    </w:p>
    <w:p w14:paraId="6242950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accommodation / ... space / manhole(s) to ... space / funnel / ... .</w:t>
      </w:r>
    </w:p>
    <w:p w14:paraId="2F5B30C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.2.2</w:t>
      </w:r>
      <w:r>
        <w:rPr>
          <w:sz w:val="23"/>
        </w:rPr>
        <w:tab/>
      </w:r>
      <w:r>
        <w:rPr>
          <w:sz w:val="23"/>
        </w:rPr>
        <w:tab/>
      </w:r>
      <w:r>
        <w:rPr>
          <w:sz w:val="23"/>
        </w:rPr>
        <w:tab/>
        <w:t xml:space="preserve">Go from </w:t>
      </w:r>
    </w:p>
    <w:p w14:paraId="586B7EA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outside / inside to ... .</w:t>
      </w:r>
    </w:p>
    <w:p w14:paraId="2EE70BF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port side / starboard side to ... .</w:t>
      </w:r>
    </w:p>
    <w:p w14:paraId="70C2ABC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 to ... .</w:t>
      </w:r>
    </w:p>
    <w:p w14:paraId="774552E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Take  following (additional) safety measures and report.</w:t>
      </w:r>
    </w:p>
    <w:p w14:paraId="398A3EC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Have two / ...  members in one team.</w:t>
      </w:r>
    </w:p>
    <w:p w14:paraId="0796866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.3.1.1</w:t>
      </w:r>
      <w:r>
        <w:rPr>
          <w:sz w:val="23"/>
        </w:rPr>
        <w:tab/>
      </w:r>
      <w:r>
        <w:rPr>
          <w:sz w:val="23"/>
        </w:rPr>
        <w:tab/>
      </w:r>
      <w:r>
        <w:rPr>
          <w:sz w:val="23"/>
        </w:rPr>
        <w:tab/>
        <w:t>Number of members in  fire fighting team / ... team is: ... .</w:t>
      </w:r>
    </w:p>
    <w:p w14:paraId="34AEBC7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.3.2</w:t>
      </w:r>
      <w:r>
        <w:rPr>
          <w:sz w:val="23"/>
        </w:rPr>
        <w:tab/>
      </w:r>
      <w:r>
        <w:rPr>
          <w:sz w:val="23"/>
        </w:rPr>
        <w:tab/>
      </w:r>
      <w:r>
        <w:rPr>
          <w:sz w:val="23"/>
        </w:rPr>
        <w:tab/>
        <w:t>Have lifeline between each other / to outside.</w:t>
      </w:r>
    </w:p>
    <w:p w14:paraId="2E7FF62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.3.2.1</w:t>
      </w:r>
      <w:r>
        <w:rPr>
          <w:sz w:val="23"/>
        </w:rPr>
        <w:tab/>
      </w:r>
      <w:r>
        <w:rPr>
          <w:sz w:val="23"/>
        </w:rPr>
        <w:tab/>
      </w:r>
      <w:r>
        <w:rPr>
          <w:sz w:val="23"/>
        </w:rPr>
        <w:tab/>
        <w:t>... team members have lifelines to each other.</w:t>
      </w:r>
    </w:p>
    <w:p w14:paraId="7E13B58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.3.2.2</w:t>
      </w:r>
      <w:r>
        <w:rPr>
          <w:sz w:val="23"/>
        </w:rPr>
        <w:tab/>
      </w:r>
      <w:r>
        <w:rPr>
          <w:sz w:val="23"/>
        </w:rPr>
        <w:tab/>
      </w:r>
      <w:r>
        <w:rPr>
          <w:sz w:val="23"/>
        </w:rPr>
        <w:tab/>
        <w:t>... team has lifelines to outside.</w:t>
      </w:r>
    </w:p>
    <w:p w14:paraId="5527B0B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.3.3</w:t>
      </w:r>
      <w:r>
        <w:rPr>
          <w:sz w:val="23"/>
        </w:rPr>
        <w:tab/>
      </w:r>
      <w:r>
        <w:rPr>
          <w:sz w:val="23"/>
        </w:rPr>
        <w:tab/>
      </w:r>
      <w:r>
        <w:rPr>
          <w:sz w:val="23"/>
        </w:rPr>
        <w:tab/>
        <w:t>Have rescue team on stand-by.</w:t>
      </w:r>
    </w:p>
    <w:p w14:paraId="6EB350F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.3.4</w:t>
      </w:r>
      <w:r>
        <w:rPr>
          <w:sz w:val="23"/>
        </w:rPr>
        <w:tab/>
      </w:r>
      <w:r>
        <w:rPr>
          <w:sz w:val="23"/>
        </w:rPr>
        <w:tab/>
      </w:r>
      <w:r>
        <w:rPr>
          <w:sz w:val="23"/>
        </w:rPr>
        <w:tab/>
        <w:t>Maintain visual contact / radio contact on walkie-talkie.</w:t>
      </w:r>
    </w:p>
    <w:p w14:paraId="70370B6B"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Fire fighting team must have following outfit:</w:t>
      </w:r>
    </w:p>
    <w:p w14:paraId="0ABDFE7C"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Fire fighting team must have protective clothing /</w:t>
      </w:r>
    </w:p>
    <w:p w14:paraId="35D8A334"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smoke helmets / breathing apparatus / ... .</w:t>
      </w:r>
    </w:p>
    <w:p w14:paraId="52F9D8A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Manning of fire fighting team / ... team(s) as follows:</w:t>
      </w:r>
    </w:p>
    <w:p w14:paraId="55F98BE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 xml:space="preserve">Chief Officer / Chief Engineer / ...  in command </w:t>
      </w:r>
    </w:p>
    <w:p w14:paraId="61792C2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of fire fighting team / ... team (no. ...).</w:t>
      </w:r>
    </w:p>
    <w:p w14:paraId="00A0C5F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w:t>
      </w:r>
      <w:r>
        <w:rPr>
          <w:sz w:val="23"/>
        </w:rPr>
        <w:tab/>
      </w:r>
      <w:r>
        <w:rPr>
          <w:sz w:val="23"/>
        </w:rPr>
        <w:tab/>
      </w:r>
      <w:r>
        <w:rPr>
          <w:sz w:val="23"/>
        </w:rPr>
        <w:tab/>
        <w:t xml:space="preserve">Following officer(s) / crew member(s)  in fire fighting team /... team: ... </w:t>
      </w:r>
    </w:p>
    <w:p w14:paraId="32D6713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Restrict  action (in .../ on ... ) to ... minutes.</w:t>
      </w:r>
    </w:p>
    <w:p w14:paraId="67C2FDF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Agree on  retreat signal and report.</w:t>
      </w:r>
    </w:p>
    <w:p w14:paraId="3E95B2A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.6.1.1</w:t>
      </w:r>
      <w:r>
        <w:rPr>
          <w:sz w:val="23"/>
        </w:rPr>
        <w:tab/>
      </w:r>
      <w:r>
        <w:rPr>
          <w:sz w:val="23"/>
        </w:rPr>
        <w:tab/>
      </w:r>
      <w:r>
        <w:rPr>
          <w:sz w:val="23"/>
        </w:rPr>
        <w:tab/>
        <w:t>Retreat signal for fire fighting team / ... team ... is ... .</w:t>
      </w:r>
    </w:p>
    <w:p w14:paraId="0FF4730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Use water / foam / powder / CO2 / sand / ... in ... .</w:t>
      </w:r>
    </w:p>
    <w:p w14:paraId="2FECFD9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Run out fire hoses and report.</w:t>
      </w:r>
    </w:p>
    <w:p w14:paraId="31C9C9A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.8.1</w:t>
      </w:r>
      <w:r>
        <w:rPr>
          <w:sz w:val="23"/>
        </w:rPr>
        <w:tab/>
      </w:r>
      <w:r>
        <w:rPr>
          <w:sz w:val="23"/>
        </w:rPr>
        <w:tab/>
      </w:r>
      <w:r>
        <w:rPr>
          <w:sz w:val="23"/>
        </w:rPr>
        <w:tab/>
        <w:t>Fire hoses run out.</w:t>
      </w:r>
    </w:p>
    <w:p w14:paraId="254AA55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Water on!</w:t>
      </w:r>
    </w:p>
    <w:p w14:paraId="3BB532D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.9.1</w:t>
      </w:r>
      <w:r>
        <w:rPr>
          <w:sz w:val="23"/>
        </w:rPr>
        <w:tab/>
      </w:r>
      <w:r>
        <w:rPr>
          <w:sz w:val="23"/>
        </w:rPr>
        <w:tab/>
      </w:r>
      <w:r>
        <w:rPr>
          <w:sz w:val="23"/>
        </w:rPr>
        <w:tab/>
        <w:t>Water is on.</w:t>
      </w:r>
    </w:p>
    <w:p w14:paraId="316BA20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Cool down ... with water and report.</w:t>
      </w:r>
    </w:p>
    <w:p w14:paraId="09344E3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.10.1</w:t>
      </w:r>
      <w:r>
        <w:rPr>
          <w:sz w:val="23"/>
        </w:rPr>
        <w:tab/>
      </w:r>
      <w:r>
        <w:rPr>
          <w:sz w:val="23"/>
        </w:rPr>
        <w:tab/>
        <w:t>... cooled down.</w:t>
      </w:r>
    </w:p>
    <w:p w14:paraId="36A9AC7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649F6D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.4</w:t>
      </w:r>
      <w:r>
        <w:rPr>
          <w:sz w:val="23"/>
        </w:rPr>
        <w:tab/>
      </w:r>
      <w:r>
        <w:rPr>
          <w:b/>
          <w:sz w:val="23"/>
        </w:rPr>
        <w:t>Cancellation of alarm</w:t>
      </w:r>
    </w:p>
    <w:p w14:paraId="7E8F9D5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6945A3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Is  the fire extinguished?</w:t>
      </w:r>
    </w:p>
    <w:p w14:paraId="6455C59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Yes, fire (in ... ) extinguished.</w:t>
      </w:r>
    </w:p>
    <w:p w14:paraId="498B563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r>
      <w:r>
        <w:rPr>
          <w:sz w:val="23"/>
        </w:rPr>
        <w:tab/>
        <w:t>No, fire (in ... ) not  extinguished (yet).</w:t>
      </w:r>
    </w:p>
    <w:p w14:paraId="0176E2E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lastRenderedPageBreak/>
        <w:tab/>
      </w:r>
      <w:r>
        <w:rPr>
          <w:sz w:val="23"/>
        </w:rPr>
        <w:tab/>
        <w:t>.1.3</w:t>
      </w:r>
      <w:r>
        <w:rPr>
          <w:sz w:val="23"/>
        </w:rPr>
        <w:tab/>
      </w:r>
      <w:r>
        <w:rPr>
          <w:sz w:val="23"/>
        </w:rPr>
        <w:tab/>
      </w:r>
      <w:r>
        <w:rPr>
          <w:sz w:val="23"/>
        </w:rPr>
        <w:tab/>
        <w:t>Fire restricted to ... space / area.</w:t>
      </w:r>
    </w:p>
    <w:p w14:paraId="48EAB15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Post a fire watch and report.</w:t>
      </w:r>
    </w:p>
    <w:p w14:paraId="6EA2747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Fire watch posted ( in ...space / area).</w:t>
      </w:r>
    </w:p>
    <w:p w14:paraId="695B6D1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 xml:space="preserve">.3 </w:t>
      </w:r>
      <w:r>
        <w:rPr>
          <w:sz w:val="23"/>
        </w:rPr>
        <w:tab/>
      </w:r>
      <w:r>
        <w:rPr>
          <w:sz w:val="23"/>
        </w:rPr>
        <w:tab/>
        <w:t>Fire extinguishing systems / means remain on stand-by.</w:t>
      </w:r>
    </w:p>
    <w:p w14:paraId="7376216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Fire fighting team / ... team remain on stand-by.</w:t>
      </w:r>
    </w:p>
    <w:p w14:paraId="15EBDF1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Rope off the fire area and report.</w:t>
      </w:r>
    </w:p>
    <w:p w14:paraId="14D9F5E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Fire area roped off.</w:t>
      </w:r>
    </w:p>
    <w:p w14:paraId="08BA9CF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Check  the fire area every ... minutes / hour(s) for re-ignition and report.</w:t>
      </w:r>
    </w:p>
    <w:p w14:paraId="7A25977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Fire area checked, no re-ignition.</w:t>
      </w:r>
    </w:p>
    <w:p w14:paraId="0F3065E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.6.2</w:t>
      </w:r>
      <w:r>
        <w:rPr>
          <w:sz w:val="23"/>
        </w:rPr>
        <w:tab/>
      </w:r>
      <w:r>
        <w:rPr>
          <w:sz w:val="23"/>
        </w:rPr>
        <w:tab/>
      </w:r>
      <w:r>
        <w:rPr>
          <w:sz w:val="23"/>
        </w:rPr>
        <w:tab/>
        <w:t>Fire area checked, re-ignition in ... space / area.</w:t>
      </w:r>
    </w:p>
    <w:p w14:paraId="4EC144A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.6.2.1</w:t>
      </w:r>
      <w:r>
        <w:rPr>
          <w:sz w:val="23"/>
        </w:rPr>
        <w:tab/>
      </w:r>
      <w:r>
        <w:rPr>
          <w:sz w:val="23"/>
        </w:rPr>
        <w:tab/>
      </w:r>
      <w:r>
        <w:rPr>
          <w:sz w:val="23"/>
        </w:rPr>
        <w:tab/>
        <w:t>Re-ignition extinguished.</w:t>
      </w:r>
    </w:p>
    <w:p w14:paraId="677475D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The fire alarm is cancelled (with following restrictions: ... .)</w:t>
      </w:r>
    </w:p>
    <w:p w14:paraId="79D8AC0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84BEE2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r>
        <w:rPr>
          <w:b/>
          <w:sz w:val="23"/>
        </w:rPr>
        <w:t>B2/4</w:t>
      </w:r>
      <w:r>
        <w:rPr>
          <w:b/>
          <w:sz w:val="23"/>
        </w:rPr>
        <w:tab/>
        <w:t>Damage Control</w:t>
      </w:r>
    </w:p>
    <w:p w14:paraId="63FCC3D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2F2996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See also</w:t>
      </w:r>
      <w:r>
        <w:rPr>
          <w:b/>
          <w:sz w:val="23"/>
        </w:rPr>
        <w:t xml:space="preserve"> </w:t>
      </w:r>
      <w:r>
        <w:rPr>
          <w:sz w:val="23"/>
        </w:rPr>
        <w:t>B2/1 "General Activities".</w:t>
      </w:r>
    </w:p>
    <w:p w14:paraId="5FF3CD0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70D397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B2/4.1</w:t>
      </w:r>
      <w:r>
        <w:rPr>
          <w:b/>
          <w:sz w:val="23"/>
        </w:rPr>
        <w:tab/>
        <w:t>Checking equipment status and drills</w:t>
      </w:r>
    </w:p>
    <w:p w14:paraId="416285B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BB07E2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Check the openings in all spaces / in ... and report</w:t>
      </w:r>
    </w:p>
    <w:p w14:paraId="3CE421E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w:t>
      </w:r>
      <w:r>
        <w:rPr>
          <w:sz w:val="23"/>
        </w:rPr>
        <w:tab/>
      </w:r>
      <w:r>
        <w:rPr>
          <w:sz w:val="23"/>
        </w:rPr>
        <w:tab/>
      </w:r>
      <w:r>
        <w:rPr>
          <w:sz w:val="23"/>
        </w:rPr>
        <w:tab/>
        <w:t>All openings in ... are closed.</w:t>
      </w:r>
    </w:p>
    <w:p w14:paraId="16F5EB2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.1.2</w:t>
      </w:r>
      <w:r>
        <w:rPr>
          <w:sz w:val="23"/>
        </w:rPr>
        <w:tab/>
      </w:r>
      <w:r>
        <w:rPr>
          <w:sz w:val="23"/>
        </w:rPr>
        <w:tab/>
      </w:r>
      <w:r>
        <w:rPr>
          <w:sz w:val="23"/>
        </w:rPr>
        <w:tab/>
        <w:t>Openings in ... are not closed (yet).</w:t>
      </w:r>
    </w:p>
    <w:p w14:paraId="734ABBD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.1.3</w:t>
      </w:r>
      <w:r>
        <w:rPr>
          <w:sz w:val="23"/>
        </w:rPr>
        <w:tab/>
      </w:r>
      <w:r>
        <w:rPr>
          <w:sz w:val="23"/>
        </w:rPr>
        <w:tab/>
      </w:r>
      <w:r>
        <w:rPr>
          <w:sz w:val="23"/>
        </w:rPr>
        <w:tab/>
        <w:t>Openings in ...  are not accessible.</w:t>
      </w:r>
    </w:p>
    <w:p w14:paraId="1513FE7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Check the watertight door control and report</w:t>
      </w:r>
    </w:p>
    <w:p w14:paraId="3B1513D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 xml:space="preserve">Watertight door control </w:t>
      </w:r>
    </w:p>
    <w:p w14:paraId="32A6C9F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is operational.</w:t>
      </w:r>
    </w:p>
    <w:p w14:paraId="439EDEA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(in ...) is not operational (yet).</w:t>
      </w:r>
    </w:p>
    <w:p w14:paraId="40D1537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(in ...) will be operational in ... minutes.</w:t>
      </w:r>
    </w:p>
    <w:p w14:paraId="397AB93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.2.2</w:t>
      </w:r>
      <w:r>
        <w:rPr>
          <w:sz w:val="23"/>
        </w:rPr>
        <w:tab/>
      </w:r>
      <w:r>
        <w:rPr>
          <w:sz w:val="23"/>
        </w:rPr>
        <w:tab/>
      </w:r>
      <w:r>
        <w:rPr>
          <w:sz w:val="23"/>
        </w:rPr>
        <w:tab/>
        <w:t>Watertight door(s) (in ...)  is / are not accessible.</w:t>
      </w:r>
    </w:p>
    <w:p w14:paraId="341F6DE9" w14:textId="77777777" w:rsidR="000A7CDE" w:rsidRDefault="000A7CDE">
      <w:pPr>
        <w:keepNext/>
        <w:keepLines/>
        <w:jc w:val="left"/>
        <w:rPr>
          <w:sz w:val="23"/>
        </w:rPr>
      </w:pPr>
      <w:r>
        <w:rPr>
          <w:sz w:val="23"/>
        </w:rPr>
        <w:tab/>
        <w:t>.3</w:t>
      </w:r>
      <w:r>
        <w:rPr>
          <w:sz w:val="23"/>
        </w:rPr>
        <w:tab/>
        <w:t>Check the pumps / emergency generator and report</w:t>
      </w:r>
    </w:p>
    <w:p w14:paraId="34C846B5"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 xml:space="preserve">(Bilge) pump(s) in ... / emergency generator </w:t>
      </w:r>
    </w:p>
    <w:p w14:paraId="024D570A"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is / are operational.</w:t>
      </w:r>
    </w:p>
    <w:p w14:paraId="6C10C078"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is / are not operational (yet).</w:t>
      </w:r>
    </w:p>
    <w:p w14:paraId="59B4B162"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will be operational in ... minutes.</w:t>
      </w:r>
    </w:p>
    <w:p w14:paraId="0405DBD7" w14:textId="77777777" w:rsidR="000A7CDE" w:rsidRDefault="000A7CDE">
      <w:pPr>
        <w:ind w:firstLine="720"/>
        <w:jc w:val="left"/>
      </w:pPr>
      <w:r>
        <w:rPr>
          <w:sz w:val="23"/>
        </w:rPr>
        <w:t>.4</w:t>
      </w:r>
      <w:r>
        <w:rPr>
          <w:sz w:val="23"/>
        </w:rPr>
        <w:tab/>
        <w:t>Check the power supply and report</w:t>
      </w:r>
      <w:r>
        <w:t xml:space="preserve"> </w:t>
      </w:r>
    </w:p>
    <w:p w14:paraId="6FCF756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 xml:space="preserve">Power ( in / at ... ) </w:t>
      </w:r>
    </w:p>
    <w:p w14:paraId="04D820B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is available.</w:t>
      </w:r>
    </w:p>
    <w:p w14:paraId="726C427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is not available ( yet).</w:t>
      </w:r>
    </w:p>
    <w:p w14:paraId="3E3F4A6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will be available in ... minutes.</w:t>
      </w:r>
    </w:p>
    <w:p w14:paraId="1D15B2C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Check the damage control equipment and report.</w:t>
      </w:r>
    </w:p>
    <w:p w14:paraId="6478249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All damage control equipment is complete and available.</w:t>
      </w:r>
    </w:p>
    <w:p w14:paraId="70211D8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w:t>
      </w:r>
      <w:r>
        <w:rPr>
          <w:sz w:val="23"/>
        </w:rPr>
        <w:tab/>
      </w:r>
      <w:r>
        <w:rPr>
          <w:sz w:val="23"/>
        </w:rPr>
        <w:tab/>
      </w:r>
      <w:r>
        <w:rPr>
          <w:sz w:val="23"/>
        </w:rPr>
        <w:tab/>
        <w:t>Damage control equipment  is not complete.</w:t>
      </w:r>
    </w:p>
    <w:p w14:paraId="4175DDD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.5.2.1</w:t>
      </w:r>
      <w:r>
        <w:rPr>
          <w:sz w:val="23"/>
        </w:rPr>
        <w:tab/>
      </w:r>
      <w:r>
        <w:rPr>
          <w:sz w:val="23"/>
        </w:rPr>
        <w:tab/>
      </w:r>
      <w:r>
        <w:rPr>
          <w:sz w:val="23"/>
        </w:rPr>
        <w:tab/>
        <w:t>Complete the damage control equipment.</w:t>
      </w:r>
    </w:p>
    <w:p w14:paraId="61CC643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92E378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B2/4.2</w:t>
      </w:r>
      <w:r>
        <w:rPr>
          <w:b/>
          <w:sz w:val="23"/>
        </w:rPr>
        <w:tab/>
        <w:t>Damage control activities</w:t>
      </w:r>
    </w:p>
    <w:p w14:paraId="7D15E95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CA4EB8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.1</w:t>
      </w:r>
      <w:r>
        <w:rPr>
          <w:sz w:val="23"/>
        </w:rPr>
        <w:tab/>
      </w:r>
      <w:r>
        <w:rPr>
          <w:b/>
          <w:sz w:val="23"/>
        </w:rPr>
        <w:t>Reporting flooding</w:t>
      </w:r>
    </w:p>
    <w:p w14:paraId="6DED1DF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3CA3913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We have collided (with ...) .</w:t>
      </w:r>
    </w:p>
    <w:p w14:paraId="6A06571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We have flooding in ... .</w:t>
      </w:r>
    </w:p>
    <w:p w14:paraId="10493B4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Is flooding under control ?</w:t>
      </w:r>
    </w:p>
    <w:p w14:paraId="64748FD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Yes, flooding under control.</w:t>
      </w:r>
    </w:p>
    <w:p w14:paraId="66BE7AD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.3.2</w:t>
      </w:r>
      <w:r>
        <w:rPr>
          <w:sz w:val="23"/>
        </w:rPr>
        <w:tab/>
      </w:r>
      <w:r>
        <w:rPr>
          <w:sz w:val="23"/>
        </w:rPr>
        <w:tab/>
      </w:r>
      <w:r>
        <w:rPr>
          <w:sz w:val="23"/>
        </w:rPr>
        <w:tab/>
        <w:t>No, flooding (in ...) not under control (yet).</w:t>
      </w:r>
    </w:p>
    <w:p w14:paraId="347BD7E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sz w:val="23"/>
        </w:rPr>
        <w:tab/>
      </w:r>
      <w:r>
        <w:rPr>
          <w:sz w:val="23"/>
        </w:rPr>
        <w:tab/>
      </w:r>
      <w:r>
        <w:t>.4</w:t>
      </w:r>
      <w:r>
        <w:tab/>
      </w:r>
      <w:r>
        <w:tab/>
        <w:t>Is danger imminent ?</w:t>
      </w:r>
    </w:p>
    <w:p w14:paraId="0E17C46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lastRenderedPageBreak/>
        <w:tab/>
      </w:r>
      <w:r>
        <w:rPr>
          <w:sz w:val="23"/>
        </w:rPr>
        <w:tab/>
        <w:t>.4.1</w:t>
      </w:r>
      <w:r>
        <w:rPr>
          <w:sz w:val="23"/>
        </w:rPr>
        <w:tab/>
      </w:r>
      <w:r>
        <w:rPr>
          <w:sz w:val="23"/>
        </w:rPr>
        <w:tab/>
      </w:r>
      <w:r>
        <w:rPr>
          <w:sz w:val="23"/>
        </w:rPr>
        <w:tab/>
        <w:t>No,  danger not imminent.</w:t>
      </w:r>
    </w:p>
    <w:p w14:paraId="40D5FEA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.4.2</w:t>
      </w:r>
      <w:r>
        <w:rPr>
          <w:sz w:val="23"/>
        </w:rPr>
        <w:tab/>
      </w:r>
      <w:r>
        <w:rPr>
          <w:sz w:val="23"/>
        </w:rPr>
        <w:tab/>
      </w:r>
      <w:r>
        <w:rPr>
          <w:sz w:val="23"/>
        </w:rPr>
        <w:tab/>
        <w:t>Yes, danger of (total) blackout (in ...).</w:t>
      </w:r>
    </w:p>
    <w:p w14:paraId="6C96393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.4.3</w:t>
      </w:r>
      <w:r>
        <w:rPr>
          <w:sz w:val="23"/>
        </w:rPr>
        <w:tab/>
      </w:r>
      <w:r>
        <w:rPr>
          <w:sz w:val="23"/>
        </w:rPr>
        <w:tab/>
      </w:r>
      <w:r>
        <w:rPr>
          <w:sz w:val="23"/>
        </w:rPr>
        <w:tab/>
        <w:t>Yes, danger of heavy listing / capsizing / sinking / ... .</w:t>
      </w:r>
    </w:p>
    <w:p w14:paraId="5A1D947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3BD5C74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.2</w:t>
      </w:r>
      <w:r>
        <w:rPr>
          <w:sz w:val="23"/>
        </w:rPr>
        <w:tab/>
      </w:r>
      <w:r>
        <w:rPr>
          <w:b/>
          <w:sz w:val="23"/>
        </w:rPr>
        <w:t>Reporting readiness for action</w:t>
      </w:r>
    </w:p>
    <w:p w14:paraId="134B39D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7F71D1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 xml:space="preserve">Muster damage control team and report. </w:t>
      </w:r>
    </w:p>
    <w:p w14:paraId="6E24AED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Damage control team stand complete and mustered.</w:t>
      </w:r>
    </w:p>
    <w:p w14:paraId="1055192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Is damage control material available?</w:t>
      </w:r>
    </w:p>
    <w:p w14:paraId="2BB27796" w14:textId="77777777" w:rsidR="000A7CDE" w:rsidRDefault="000A7CDE">
      <w:pPr>
        <w:pStyle w:val="BodyText2"/>
        <w:tabs>
          <w:tab w:val="left" w:pos="-1099"/>
          <w:tab w:val="left" w:pos="-720"/>
          <w:tab w:val="left" w:pos="1"/>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firstLine="720"/>
        <w:rPr>
          <w:b w:val="0"/>
          <w:bCs/>
        </w:rPr>
      </w:pPr>
      <w:r>
        <w:rPr>
          <w:b w:val="0"/>
          <w:bCs/>
        </w:rPr>
        <w:t>.2.1</w:t>
      </w:r>
      <w:r>
        <w:rPr>
          <w:b w:val="0"/>
          <w:bCs/>
        </w:rPr>
        <w:tab/>
      </w:r>
      <w:r>
        <w:rPr>
          <w:b w:val="0"/>
          <w:bCs/>
        </w:rPr>
        <w:tab/>
        <w:t>Yes, damage control material available.</w:t>
      </w:r>
    </w:p>
    <w:p w14:paraId="78A2727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.2.2</w:t>
      </w:r>
      <w:r>
        <w:rPr>
          <w:sz w:val="23"/>
        </w:rPr>
        <w:tab/>
      </w:r>
      <w:r>
        <w:rPr>
          <w:sz w:val="23"/>
        </w:rPr>
        <w:tab/>
      </w:r>
      <w:r>
        <w:rPr>
          <w:sz w:val="23"/>
        </w:rPr>
        <w:tab/>
        <w:t>No, damage control material not available (yet).</w:t>
      </w:r>
    </w:p>
    <w:p w14:paraId="0B0ED35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.2.3</w:t>
      </w:r>
      <w:r>
        <w:rPr>
          <w:sz w:val="23"/>
        </w:rPr>
        <w:tab/>
      </w:r>
      <w:r>
        <w:rPr>
          <w:sz w:val="23"/>
        </w:rPr>
        <w:tab/>
      </w:r>
      <w:r>
        <w:rPr>
          <w:sz w:val="23"/>
        </w:rPr>
        <w:tab/>
        <w:t>Damage control material will be available in ... minutes.</w:t>
      </w:r>
    </w:p>
    <w:p w14:paraId="52CE97C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Stand by engine room / ... station and report.</w:t>
      </w:r>
    </w:p>
    <w:p w14:paraId="5AA1B21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Engine room / ... station standing by.</w:t>
      </w:r>
    </w:p>
    <w:p w14:paraId="08390AE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.3.2</w:t>
      </w:r>
      <w:r>
        <w:rPr>
          <w:sz w:val="23"/>
        </w:rPr>
        <w:tab/>
      </w:r>
      <w:r>
        <w:rPr>
          <w:sz w:val="23"/>
        </w:rPr>
        <w:tab/>
      </w:r>
      <w:r>
        <w:rPr>
          <w:sz w:val="23"/>
        </w:rPr>
        <w:tab/>
        <w:t>Engine room / ... station flooded.</w:t>
      </w:r>
    </w:p>
    <w:p w14:paraId="0F64C3E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.3.3</w:t>
      </w:r>
      <w:r>
        <w:rPr>
          <w:sz w:val="23"/>
        </w:rPr>
        <w:tab/>
      </w:r>
      <w:r>
        <w:rPr>
          <w:sz w:val="23"/>
        </w:rPr>
        <w:tab/>
      </w:r>
      <w:r>
        <w:rPr>
          <w:sz w:val="23"/>
        </w:rPr>
        <w:tab/>
        <w:t>Engine room / ... station will be standing by in ... minutes.</w:t>
      </w:r>
    </w:p>
    <w:p w14:paraId="27BCF37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6D45DE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.3</w:t>
      </w:r>
      <w:r>
        <w:rPr>
          <w:sz w:val="23"/>
        </w:rPr>
        <w:tab/>
      </w:r>
      <w:r>
        <w:rPr>
          <w:b/>
          <w:sz w:val="23"/>
        </w:rPr>
        <w:t>Orders for damage control</w:t>
      </w:r>
    </w:p>
    <w:p w14:paraId="6C22C8D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D80F31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Close all openings / outlets / valves (in ...) and report.</w:t>
      </w:r>
    </w:p>
    <w:p w14:paraId="26F9CE4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All openings / outlets / valves (in ...) closed.</w:t>
      </w:r>
    </w:p>
    <w:p w14:paraId="586B8AB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r>
      <w:r>
        <w:rPr>
          <w:sz w:val="23"/>
        </w:rPr>
        <w:tab/>
        <w:t>Openings / outlets / valves in ... not accessible / not operational.</w:t>
      </w:r>
    </w:p>
    <w:p w14:paraId="30B5007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Switch on / off power (at / on / in) and report.</w:t>
      </w:r>
    </w:p>
    <w:p w14:paraId="2ADFD6B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Power (at / on / in ...) switched on / off.</w:t>
      </w:r>
    </w:p>
    <w:p w14:paraId="683CB2C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.2.2</w:t>
      </w:r>
      <w:r>
        <w:rPr>
          <w:sz w:val="23"/>
        </w:rPr>
        <w:tab/>
      </w:r>
      <w:r>
        <w:rPr>
          <w:sz w:val="23"/>
        </w:rPr>
        <w:tab/>
      </w:r>
      <w:r>
        <w:rPr>
          <w:sz w:val="23"/>
        </w:rPr>
        <w:tab/>
        <w:t>Power supply (at / on / in ...) not operational.</w:t>
      </w:r>
    </w:p>
    <w:p w14:paraId="7BA41C2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Close watertight door(s) (in ...) (by hand) and report.</w:t>
      </w:r>
    </w:p>
    <w:p w14:paraId="61D9723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Watertight door(s) (in ...) closed.</w:t>
      </w:r>
    </w:p>
    <w:p w14:paraId="6DFF84A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.3.2</w:t>
      </w:r>
      <w:r>
        <w:rPr>
          <w:sz w:val="23"/>
        </w:rPr>
        <w:tab/>
      </w:r>
      <w:r>
        <w:rPr>
          <w:sz w:val="23"/>
        </w:rPr>
        <w:tab/>
      </w:r>
      <w:r>
        <w:rPr>
          <w:sz w:val="23"/>
        </w:rPr>
        <w:tab/>
        <w:t>Watertight door(s) (in ...) not accessible / not operational.</w:t>
      </w:r>
    </w:p>
    <w:p w14:paraId="7E91620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Switch on (bilge) pump(s) (in ...)and report.</w:t>
      </w:r>
    </w:p>
    <w:p w14:paraId="2A6B3C9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(Bilge) pump(s) (in ...) switched on.</w:t>
      </w:r>
    </w:p>
    <w:p w14:paraId="6F00BC7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.4.2</w:t>
      </w:r>
      <w:r>
        <w:rPr>
          <w:sz w:val="23"/>
        </w:rPr>
        <w:tab/>
      </w:r>
      <w:r>
        <w:rPr>
          <w:sz w:val="23"/>
        </w:rPr>
        <w:tab/>
      </w:r>
      <w:r>
        <w:rPr>
          <w:sz w:val="23"/>
        </w:rPr>
        <w:tab/>
        <w:t>(Bilge) pump(s) (in ...) not operational.</w:t>
      </w:r>
    </w:p>
    <w:p w14:paraId="0A4BA10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Switch over (bilge) pump(s) from ... to ... .</w:t>
      </w:r>
    </w:p>
    <w:p w14:paraId="126DB4E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 xml:space="preserve">(Bilge) pump(s) switched over.        </w:t>
      </w:r>
    </w:p>
    <w:p w14:paraId="15C1EB9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w:t>
      </w:r>
      <w:r>
        <w:rPr>
          <w:sz w:val="23"/>
        </w:rPr>
        <w:tab/>
      </w:r>
      <w:r>
        <w:rPr>
          <w:sz w:val="23"/>
        </w:rPr>
        <w:tab/>
      </w:r>
      <w:r>
        <w:rPr>
          <w:sz w:val="23"/>
        </w:rPr>
        <w:tab/>
        <w:t>Switching over (bilge) pump(s) not possible.</w:t>
      </w:r>
    </w:p>
    <w:p w14:paraId="4B76F7D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Start damage control.</w:t>
      </w:r>
    </w:p>
    <w:p w14:paraId="2E0F992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Take one / two / ... damage control team(s) to scene.</w:t>
      </w:r>
    </w:p>
    <w:p w14:paraId="2772312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Go following route: ... .</w:t>
      </w:r>
    </w:p>
    <w:p w14:paraId="62D548F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.7.1</w:t>
      </w:r>
      <w:r>
        <w:rPr>
          <w:sz w:val="23"/>
        </w:rPr>
        <w:tab/>
      </w:r>
      <w:r>
        <w:rPr>
          <w:sz w:val="23"/>
        </w:rPr>
        <w:tab/>
      </w:r>
      <w:r>
        <w:rPr>
          <w:sz w:val="23"/>
        </w:rPr>
        <w:tab/>
        <w:t>Go through engine room / no. ... hold(s)/tank(s) / superstructure / manhole /</w:t>
      </w:r>
    </w:p>
    <w:p w14:paraId="2B5C04D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space / ... deck / ... .</w:t>
      </w:r>
    </w:p>
    <w:p w14:paraId="04337EC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 xml:space="preserve">Go from </w:t>
      </w:r>
    </w:p>
    <w:p w14:paraId="4693991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outside / inside to ... .</w:t>
      </w:r>
    </w:p>
    <w:p w14:paraId="276510C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port side / starboard side to ... .</w:t>
      </w:r>
    </w:p>
    <w:p w14:paraId="6B415AB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 to ... .</w:t>
      </w:r>
    </w:p>
    <w:p w14:paraId="4541EFB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Take following (additional) safety measures and report.</w:t>
      </w:r>
    </w:p>
    <w:p w14:paraId="0D95A25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.9.1</w:t>
      </w:r>
      <w:r>
        <w:rPr>
          <w:sz w:val="23"/>
        </w:rPr>
        <w:tab/>
      </w:r>
      <w:r>
        <w:rPr>
          <w:sz w:val="23"/>
        </w:rPr>
        <w:tab/>
      </w:r>
      <w:r>
        <w:rPr>
          <w:sz w:val="23"/>
        </w:rPr>
        <w:tab/>
        <w:t>Have two / ... members in one damage control team.</w:t>
      </w:r>
    </w:p>
    <w:p w14:paraId="40817DD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.9.2</w:t>
      </w:r>
      <w:r>
        <w:rPr>
          <w:sz w:val="23"/>
        </w:rPr>
        <w:tab/>
      </w:r>
      <w:r>
        <w:rPr>
          <w:sz w:val="23"/>
        </w:rPr>
        <w:tab/>
      </w:r>
      <w:r>
        <w:rPr>
          <w:sz w:val="23"/>
        </w:rPr>
        <w:tab/>
        <w:t>Have lifeline to each other / to outside.</w:t>
      </w:r>
    </w:p>
    <w:p w14:paraId="42C51DE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.9.3</w:t>
      </w:r>
      <w:r>
        <w:rPr>
          <w:sz w:val="23"/>
        </w:rPr>
        <w:tab/>
      </w:r>
      <w:r>
        <w:rPr>
          <w:sz w:val="23"/>
        </w:rPr>
        <w:tab/>
      </w:r>
      <w:r>
        <w:rPr>
          <w:sz w:val="23"/>
        </w:rPr>
        <w:tab/>
        <w:t>Have rescue team on stand by and report.</w:t>
      </w:r>
    </w:p>
    <w:p w14:paraId="1F18483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.9.3.1</w:t>
      </w:r>
      <w:r>
        <w:rPr>
          <w:sz w:val="23"/>
        </w:rPr>
        <w:tab/>
      </w:r>
      <w:r>
        <w:rPr>
          <w:sz w:val="23"/>
        </w:rPr>
        <w:tab/>
      </w:r>
      <w:r>
        <w:rPr>
          <w:sz w:val="23"/>
        </w:rPr>
        <w:tab/>
        <w:t>Rescue team standing by.</w:t>
      </w:r>
    </w:p>
    <w:p w14:paraId="019702A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.9.4</w:t>
      </w:r>
      <w:r>
        <w:rPr>
          <w:sz w:val="23"/>
        </w:rPr>
        <w:tab/>
      </w:r>
      <w:r>
        <w:rPr>
          <w:sz w:val="23"/>
        </w:rPr>
        <w:tab/>
      </w:r>
      <w:r>
        <w:rPr>
          <w:sz w:val="23"/>
        </w:rPr>
        <w:tab/>
        <w:t xml:space="preserve">Maintain visual contact / radio contact on walkie-talkie.   </w:t>
      </w:r>
    </w:p>
    <w:p w14:paraId="194E967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Damage control team must have following outfit(s).</w:t>
      </w:r>
    </w:p>
    <w:p w14:paraId="76F02BF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.10.1</w:t>
      </w:r>
      <w:r>
        <w:rPr>
          <w:sz w:val="23"/>
        </w:rPr>
        <w:tab/>
      </w:r>
      <w:r>
        <w:rPr>
          <w:sz w:val="23"/>
        </w:rPr>
        <w:tab/>
        <w:t>Damage control team must have</w:t>
      </w:r>
    </w:p>
    <w:p w14:paraId="76D3F0B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protective clothing</w:t>
      </w:r>
    </w:p>
    <w:p w14:paraId="3BC7A6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xml:space="preserve">~ safety helmets.  </w:t>
      </w:r>
    </w:p>
    <w:p w14:paraId="7540ECF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lifejackets.</w:t>
      </w:r>
    </w:p>
    <w:p w14:paraId="56D091A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lastRenderedPageBreak/>
        <w:tab/>
      </w:r>
      <w:r>
        <w:rPr>
          <w:sz w:val="23"/>
        </w:rPr>
        <w:tab/>
      </w:r>
      <w:r>
        <w:rPr>
          <w:sz w:val="23"/>
        </w:rPr>
        <w:tab/>
      </w:r>
      <w:r>
        <w:rPr>
          <w:sz w:val="23"/>
        </w:rPr>
        <w:tab/>
      </w:r>
      <w:r>
        <w:rPr>
          <w:sz w:val="23"/>
        </w:rPr>
        <w:tab/>
      </w:r>
      <w:r>
        <w:rPr>
          <w:sz w:val="23"/>
        </w:rPr>
        <w:tab/>
        <w:t>~ diving equipment / ... .</w:t>
      </w:r>
    </w:p>
    <w:p w14:paraId="1A70BBA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t>Manning of damage control team  as follows: ... .</w:t>
      </w:r>
    </w:p>
    <w:p w14:paraId="71DC36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.11.1</w:t>
      </w:r>
      <w:r>
        <w:rPr>
          <w:sz w:val="23"/>
        </w:rPr>
        <w:tab/>
      </w:r>
      <w:r>
        <w:rPr>
          <w:sz w:val="23"/>
        </w:rPr>
        <w:tab/>
        <w:t>Chief Officer / Chief Engineer / ... in command of damage control team (no. ...) ...</w:t>
      </w:r>
    </w:p>
    <w:p w14:paraId="28196E9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.11.2</w:t>
      </w:r>
      <w:r>
        <w:rPr>
          <w:sz w:val="23"/>
        </w:rPr>
        <w:tab/>
      </w:r>
      <w:r>
        <w:rPr>
          <w:sz w:val="23"/>
        </w:rPr>
        <w:tab/>
        <w:t>Following officer(s) / crew member(s) in damage control team (no. ...):.. .</w:t>
      </w:r>
    </w:p>
    <w:p w14:paraId="72B48C1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t>Restrict action (in ...) to ... minutes.</w:t>
      </w:r>
    </w:p>
    <w:p w14:paraId="13703F0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.12.1</w:t>
      </w:r>
      <w:r>
        <w:rPr>
          <w:sz w:val="23"/>
        </w:rPr>
        <w:tab/>
      </w:r>
      <w:r>
        <w:rPr>
          <w:sz w:val="23"/>
        </w:rPr>
        <w:tab/>
        <w:t>Agree on retreat signal and report.</w:t>
      </w:r>
    </w:p>
    <w:p w14:paraId="542DD69D" w14:textId="77777777" w:rsidR="000A7CDE" w:rsidRDefault="000A7CDE">
      <w:pPr>
        <w:pStyle w:val="BodyText2"/>
        <w:tabs>
          <w:tab w:val="left" w:pos="-1099"/>
          <w:tab w:val="left" w:pos="-720"/>
          <w:tab w:val="left" w:pos="1"/>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firstLine="720"/>
        <w:rPr>
          <w:b w:val="0"/>
          <w:bCs/>
        </w:rPr>
      </w:pPr>
      <w:r>
        <w:rPr>
          <w:b w:val="0"/>
          <w:bCs/>
        </w:rPr>
        <w:t>.12.1.1</w:t>
      </w:r>
      <w:r>
        <w:rPr>
          <w:b w:val="0"/>
          <w:bCs/>
        </w:rPr>
        <w:tab/>
      </w:r>
      <w:r>
        <w:rPr>
          <w:b w:val="0"/>
          <w:bCs/>
        </w:rPr>
        <w:tab/>
        <w:t>Retreat signal  ... .</w:t>
      </w:r>
    </w:p>
    <w:p w14:paraId="7D8F294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w:t>
      </w:r>
      <w:r>
        <w:rPr>
          <w:sz w:val="23"/>
        </w:rPr>
        <w:tab/>
      </w:r>
      <w:r>
        <w:rPr>
          <w:sz w:val="23"/>
        </w:rPr>
        <w:tab/>
        <w:t>Stop flooding from inside / outside (... space / area) and report.</w:t>
      </w:r>
    </w:p>
    <w:p w14:paraId="782FD71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.13.1</w:t>
      </w:r>
      <w:r>
        <w:rPr>
          <w:sz w:val="23"/>
        </w:rPr>
        <w:tab/>
      </w:r>
      <w:r>
        <w:rPr>
          <w:sz w:val="23"/>
        </w:rPr>
        <w:tab/>
        <w:t>Flooding stopped</w:t>
      </w:r>
    </w:p>
    <w:p w14:paraId="5E5AA9A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.13.2</w:t>
      </w:r>
      <w:r>
        <w:rPr>
          <w:sz w:val="23"/>
        </w:rPr>
        <w:tab/>
      </w:r>
      <w:r>
        <w:rPr>
          <w:sz w:val="23"/>
        </w:rPr>
        <w:tab/>
        <w:t>Stopping flooding from inside / outside not possible.</w:t>
      </w:r>
    </w:p>
    <w:p w14:paraId="572A421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p>
    <w:p w14:paraId="0B36DDA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.4</w:t>
      </w:r>
      <w:r>
        <w:rPr>
          <w:sz w:val="23"/>
        </w:rPr>
        <w:tab/>
      </w:r>
      <w:r>
        <w:rPr>
          <w:b/>
          <w:sz w:val="23"/>
        </w:rPr>
        <w:t>Cancellation of alarm</w:t>
      </w:r>
    </w:p>
    <w:p w14:paraId="52E1187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074892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Has flooding stopped ?</w:t>
      </w:r>
    </w:p>
    <w:p w14:paraId="31BED45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Yes, flooding (in ...) has stopped.</w:t>
      </w:r>
    </w:p>
    <w:p w14:paraId="00E5F84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r>
      <w:r>
        <w:rPr>
          <w:sz w:val="23"/>
        </w:rPr>
        <w:tab/>
        <w:t>No, flooding (in ...) has not (completely) stopped (yet).</w:t>
      </w:r>
    </w:p>
    <w:p w14:paraId="1171DB3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Is flooding under control ?</w:t>
      </w:r>
    </w:p>
    <w:p w14:paraId="57F37B4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 xml:space="preserve">Yes, flooding (in ...)  under control.      </w:t>
      </w:r>
    </w:p>
    <w:p w14:paraId="32CD8E9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.2.2</w:t>
      </w:r>
      <w:r>
        <w:rPr>
          <w:sz w:val="23"/>
        </w:rPr>
        <w:tab/>
      </w:r>
      <w:r>
        <w:rPr>
          <w:sz w:val="23"/>
        </w:rPr>
        <w:tab/>
      </w:r>
      <w:r>
        <w:rPr>
          <w:sz w:val="23"/>
        </w:rPr>
        <w:tab/>
        <w:t>Flooding (in ...)  below / above capacity of (bilge) pump(s).</w:t>
      </w:r>
    </w:p>
    <w:p w14:paraId="12E47B7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.2.3</w:t>
      </w:r>
      <w:r>
        <w:rPr>
          <w:sz w:val="23"/>
        </w:rPr>
        <w:tab/>
      </w:r>
      <w:r>
        <w:rPr>
          <w:sz w:val="23"/>
        </w:rPr>
        <w:tab/>
      </w:r>
      <w:r>
        <w:rPr>
          <w:sz w:val="23"/>
        </w:rPr>
        <w:tab/>
        <w:t>Flooding  restricted to ... space / area.</w:t>
      </w:r>
    </w:p>
    <w:p w14:paraId="6261760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Post  damage control watch and report.</w:t>
      </w:r>
    </w:p>
    <w:p w14:paraId="4FFA80D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Damage control watch posted (in ...).</w:t>
      </w:r>
    </w:p>
    <w:p w14:paraId="582D100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How much water is in the vessel ?</w:t>
      </w:r>
    </w:p>
    <w:p w14:paraId="53CC62D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Quantity of water (in ...) about ... tonnes.</w:t>
      </w:r>
    </w:p>
    <w:p w14:paraId="62F88F7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.4.2</w:t>
      </w:r>
      <w:r>
        <w:rPr>
          <w:sz w:val="23"/>
        </w:rPr>
        <w:tab/>
      </w:r>
      <w:r>
        <w:rPr>
          <w:sz w:val="23"/>
        </w:rPr>
        <w:tab/>
      </w:r>
      <w:r>
        <w:rPr>
          <w:sz w:val="23"/>
        </w:rPr>
        <w:tab/>
        <w:t>Quantity of water (in ...) not dangerous.</w:t>
      </w:r>
    </w:p>
    <w:p w14:paraId="74A4E5B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(Bilge) pump(s) remain on stand-by.</w:t>
      </w:r>
    </w:p>
    <w:p w14:paraId="750E096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Engine room remains on stand-by.</w:t>
      </w:r>
    </w:p>
    <w:p w14:paraId="368C9A5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Additional emergency generator remains on stand-by.</w:t>
      </w:r>
    </w:p>
    <w:p w14:paraId="4B0A3CF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Damage control team remains on stand-by.</w:t>
      </w:r>
    </w:p>
    <w:p w14:paraId="62D2D55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Rope off  flooded area.</w:t>
      </w:r>
    </w:p>
    <w:p w14:paraId="4D4FF24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Check  leak every ... minutes / hour(s) and report.</w:t>
      </w:r>
    </w:p>
    <w:p w14:paraId="0F0E6F0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.10.1</w:t>
      </w:r>
      <w:r>
        <w:rPr>
          <w:sz w:val="23"/>
        </w:rPr>
        <w:tab/>
      </w:r>
      <w:r>
        <w:rPr>
          <w:sz w:val="23"/>
        </w:rPr>
        <w:tab/>
        <w:t>Leak checked - no flooding.</w:t>
      </w:r>
    </w:p>
    <w:p w14:paraId="37C716B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.10.2</w:t>
      </w:r>
      <w:r>
        <w:rPr>
          <w:sz w:val="23"/>
        </w:rPr>
        <w:tab/>
      </w:r>
      <w:r>
        <w:rPr>
          <w:sz w:val="23"/>
        </w:rPr>
        <w:tab/>
        <w:t>Leak checked - minor / major flooding (in ...).</w:t>
      </w:r>
    </w:p>
    <w:p w14:paraId="6BBF783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.10.2.1</w:t>
      </w:r>
      <w:r>
        <w:rPr>
          <w:sz w:val="23"/>
        </w:rPr>
        <w:tab/>
      </w:r>
      <w:r>
        <w:rPr>
          <w:sz w:val="23"/>
        </w:rPr>
        <w:tab/>
      </w:r>
      <w:r>
        <w:rPr>
          <w:sz w:val="23"/>
        </w:rPr>
        <w:tab/>
        <w:t>Flooding has stopped.</w:t>
      </w:r>
    </w:p>
    <w:p w14:paraId="2B74D5D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t>The alarm is cancelled (with following restrictions: ... ).</w:t>
      </w:r>
    </w:p>
    <w:p w14:paraId="3C3C619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3779D9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r>
        <w:rPr>
          <w:b/>
          <w:sz w:val="23"/>
        </w:rPr>
        <w:t>B2/5</w:t>
      </w:r>
      <w:r>
        <w:rPr>
          <w:b/>
          <w:sz w:val="23"/>
        </w:rPr>
        <w:tab/>
        <w:t>Grounding</w:t>
      </w:r>
    </w:p>
    <w:p w14:paraId="4EE5803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5575DB5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See also B2/1 "General Activities"</w:t>
      </w:r>
    </w:p>
    <w:p w14:paraId="256D368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9D1DEA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B2/5.1</w:t>
      </w:r>
      <w:r>
        <w:rPr>
          <w:b/>
          <w:sz w:val="23"/>
        </w:rPr>
        <w:tab/>
        <w:t>Reporting grounding and ordering actions</w:t>
      </w:r>
    </w:p>
    <w:p w14:paraId="33570E4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DCA6A7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We are aground.</w:t>
      </w:r>
    </w:p>
    <w:p w14:paraId="4963406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w:t>
      </w:r>
      <w:r>
        <w:rPr>
          <w:sz w:val="23"/>
        </w:rPr>
        <w:tab/>
      </w:r>
      <w:r>
        <w:rPr>
          <w:sz w:val="23"/>
        </w:rPr>
        <w:tab/>
        <w:t>Stop engine(s).</w:t>
      </w:r>
    </w:p>
    <w:p w14:paraId="7FAB96B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Close watertight doors and report.</w:t>
      </w:r>
    </w:p>
    <w:p w14:paraId="74C1299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.3.1</w:t>
      </w:r>
      <w:r>
        <w:rPr>
          <w:sz w:val="23"/>
        </w:rPr>
        <w:tab/>
      </w:r>
      <w:r>
        <w:rPr>
          <w:sz w:val="23"/>
        </w:rPr>
        <w:tab/>
      </w:r>
      <w:r>
        <w:rPr>
          <w:sz w:val="23"/>
        </w:rPr>
        <w:tab/>
        <w:t>Watertight doors closed.</w:t>
      </w:r>
    </w:p>
    <w:p w14:paraId="31657AA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w:t>
      </w:r>
      <w:r>
        <w:rPr>
          <w:sz w:val="23"/>
        </w:rPr>
        <w:tab/>
      </w:r>
      <w:r>
        <w:rPr>
          <w:sz w:val="23"/>
        </w:rPr>
        <w:tab/>
        <w:t>Is vessel (still) making way?</w:t>
      </w:r>
    </w:p>
    <w:p w14:paraId="1D1FD2D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.4.1</w:t>
      </w:r>
      <w:r>
        <w:rPr>
          <w:sz w:val="23"/>
        </w:rPr>
        <w:tab/>
      </w:r>
      <w:r>
        <w:rPr>
          <w:sz w:val="23"/>
        </w:rPr>
        <w:tab/>
      </w:r>
      <w:r>
        <w:rPr>
          <w:sz w:val="23"/>
        </w:rPr>
        <w:tab/>
        <w:t>Yes, vessel making way ahead / astern.</w:t>
      </w:r>
    </w:p>
    <w:p w14:paraId="68E8E22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.4.2</w:t>
      </w:r>
      <w:r>
        <w:rPr>
          <w:sz w:val="23"/>
        </w:rPr>
        <w:tab/>
      </w:r>
      <w:r>
        <w:rPr>
          <w:sz w:val="23"/>
        </w:rPr>
        <w:tab/>
      </w:r>
      <w:r>
        <w:rPr>
          <w:sz w:val="23"/>
        </w:rPr>
        <w:tab/>
        <w:t>No, vessel not making way.</w:t>
      </w:r>
    </w:p>
    <w:p w14:paraId="49385CF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w:t>
      </w:r>
      <w:r>
        <w:rPr>
          <w:sz w:val="23"/>
        </w:rPr>
        <w:tab/>
      </w:r>
      <w:r>
        <w:rPr>
          <w:sz w:val="23"/>
        </w:rPr>
        <w:tab/>
        <w:t>Give "vessel aground" signals.</w:t>
      </w:r>
    </w:p>
    <w:p w14:paraId="12533A1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w:t>
      </w:r>
      <w:r>
        <w:rPr>
          <w:sz w:val="23"/>
        </w:rPr>
        <w:tab/>
      </w:r>
      <w:r>
        <w:rPr>
          <w:sz w:val="23"/>
        </w:rPr>
        <w:tab/>
        <w:t>Inform engine room.</w:t>
      </w:r>
    </w:p>
    <w:p w14:paraId="1DE7327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w:t>
      </w:r>
      <w:r>
        <w:rPr>
          <w:sz w:val="23"/>
        </w:rPr>
        <w:tab/>
      </w:r>
      <w:r>
        <w:rPr>
          <w:sz w:val="23"/>
        </w:rPr>
        <w:tab/>
        <w:t>What part is aground?</w:t>
      </w:r>
    </w:p>
    <w:p w14:paraId="49887B2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.7.1</w:t>
      </w:r>
      <w:r>
        <w:rPr>
          <w:sz w:val="23"/>
        </w:rPr>
        <w:tab/>
      </w:r>
      <w:r>
        <w:rPr>
          <w:sz w:val="23"/>
        </w:rPr>
        <w:tab/>
      </w:r>
      <w:r>
        <w:rPr>
          <w:sz w:val="23"/>
        </w:rPr>
        <w:tab/>
        <w:t>Vessel aground forward / amidships / aft / full length.</w:t>
      </w:r>
    </w:p>
    <w:p w14:paraId="13E8E17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Stand by forward station and aft station and report.</w:t>
      </w:r>
    </w:p>
    <w:p w14:paraId="681EF78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lastRenderedPageBreak/>
        <w:t>.8.1</w:t>
      </w:r>
      <w:r>
        <w:rPr>
          <w:sz w:val="23"/>
        </w:rPr>
        <w:tab/>
      </w:r>
      <w:r>
        <w:rPr>
          <w:sz w:val="23"/>
        </w:rPr>
        <w:tab/>
      </w:r>
      <w:r>
        <w:rPr>
          <w:sz w:val="23"/>
        </w:rPr>
        <w:tab/>
        <w:t>Forward station / aft station standing by.</w:t>
      </w:r>
    </w:p>
    <w:p w14:paraId="070A2F8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Stand by port anchor / starboard anchor.</w:t>
      </w:r>
    </w:p>
    <w:p w14:paraId="2CCE778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.10</w:t>
      </w:r>
      <w:r>
        <w:rPr>
          <w:sz w:val="23"/>
        </w:rPr>
        <w:tab/>
      </w:r>
      <w:r>
        <w:rPr>
          <w:sz w:val="23"/>
        </w:rPr>
        <w:tab/>
        <w:t>What is position ?</w:t>
      </w:r>
    </w:p>
    <w:p w14:paraId="07CC714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.10.1</w:t>
      </w:r>
      <w:r>
        <w:rPr>
          <w:sz w:val="23"/>
        </w:rPr>
        <w:tab/>
      </w:r>
      <w:r>
        <w:rPr>
          <w:sz w:val="23"/>
        </w:rPr>
        <w:tab/>
        <w:t xml:space="preserve">Position  ... .  </w:t>
      </w:r>
    </w:p>
    <w:p w14:paraId="4923691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E839A8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B2/5.2</w:t>
      </w:r>
      <w:r>
        <w:rPr>
          <w:sz w:val="23"/>
        </w:rPr>
        <w:tab/>
      </w:r>
      <w:r>
        <w:rPr>
          <w:b/>
          <w:sz w:val="23"/>
        </w:rPr>
        <w:t>Reporting damage</w:t>
      </w:r>
    </w:p>
    <w:p w14:paraId="49CD157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5BBCAAE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Report damage.</w:t>
      </w:r>
    </w:p>
    <w:p w14:paraId="6FF6313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w:t>
      </w:r>
      <w:r>
        <w:rPr>
          <w:sz w:val="23"/>
        </w:rPr>
        <w:tab/>
      </w:r>
      <w:r>
        <w:rPr>
          <w:sz w:val="23"/>
        </w:rPr>
        <w:tab/>
      </w:r>
      <w:r>
        <w:rPr>
          <w:sz w:val="23"/>
        </w:rPr>
        <w:tab/>
        <w:t>No damage.</w:t>
      </w:r>
    </w:p>
    <w:p w14:paraId="52CC0DF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.1.2</w:t>
      </w:r>
      <w:r>
        <w:rPr>
          <w:sz w:val="23"/>
        </w:rPr>
        <w:tab/>
      </w:r>
      <w:r>
        <w:rPr>
          <w:sz w:val="23"/>
        </w:rPr>
        <w:tab/>
      </w:r>
      <w:r>
        <w:rPr>
          <w:sz w:val="23"/>
        </w:rPr>
        <w:tab/>
        <w:t xml:space="preserve">Crack(s) in plating / no. ... double bottom / no. ... hold(s) / tank(s) / </w:t>
      </w:r>
    </w:p>
    <w:p w14:paraId="79415D2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main/auxiliary engine(s) foundation / ... .</w:t>
      </w:r>
    </w:p>
    <w:p w14:paraId="5B9E99F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.1.3</w:t>
      </w:r>
      <w:r>
        <w:rPr>
          <w:sz w:val="23"/>
        </w:rPr>
        <w:tab/>
      </w:r>
      <w:r>
        <w:rPr>
          <w:sz w:val="23"/>
        </w:rPr>
        <w:tab/>
      </w:r>
      <w:r>
        <w:rPr>
          <w:sz w:val="23"/>
        </w:rPr>
        <w:tab/>
        <w:t>Deformation(s) / indentation(s) to plating / to ... .</w:t>
      </w:r>
    </w:p>
    <w:p w14:paraId="6E86B1C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.1.4</w:t>
      </w:r>
      <w:r>
        <w:rPr>
          <w:sz w:val="23"/>
        </w:rPr>
        <w:tab/>
      </w:r>
      <w:r>
        <w:rPr>
          <w:sz w:val="23"/>
        </w:rPr>
        <w:tab/>
      </w:r>
      <w:r>
        <w:rPr>
          <w:sz w:val="23"/>
        </w:rPr>
        <w:tab/>
        <w:t>Deformation(s) / indentation(s) to ... .</w:t>
      </w:r>
    </w:p>
    <w:p w14:paraId="405E75C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w:t>
      </w:r>
      <w:r>
        <w:rPr>
          <w:sz w:val="23"/>
        </w:rPr>
        <w:tab/>
      </w:r>
      <w:r>
        <w:rPr>
          <w:sz w:val="23"/>
        </w:rPr>
        <w:tab/>
        <w:t>Check flooding and report.</w:t>
      </w:r>
    </w:p>
    <w:p w14:paraId="02D961E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.2.1</w:t>
      </w:r>
      <w:r>
        <w:rPr>
          <w:sz w:val="23"/>
        </w:rPr>
        <w:tab/>
      </w:r>
      <w:r>
        <w:rPr>
          <w:sz w:val="23"/>
        </w:rPr>
        <w:tab/>
      </w:r>
      <w:r>
        <w:rPr>
          <w:sz w:val="23"/>
        </w:rPr>
        <w:tab/>
        <w:t>No flooding.</w:t>
      </w:r>
    </w:p>
    <w:p w14:paraId="688CE7F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.2.2</w:t>
      </w:r>
      <w:r>
        <w:rPr>
          <w:sz w:val="23"/>
        </w:rPr>
        <w:tab/>
      </w:r>
      <w:r>
        <w:rPr>
          <w:sz w:val="23"/>
        </w:rPr>
        <w:tab/>
      </w:r>
      <w:r>
        <w:rPr>
          <w:sz w:val="23"/>
        </w:rPr>
        <w:tab/>
        <w:t>Flooding in ... .</w:t>
      </w:r>
    </w:p>
    <w:p w14:paraId="00AC499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Is danger imminent ?</w:t>
      </w:r>
    </w:p>
    <w:p w14:paraId="6C90530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.3.1</w:t>
      </w:r>
      <w:r>
        <w:rPr>
          <w:sz w:val="23"/>
        </w:rPr>
        <w:tab/>
      </w:r>
      <w:r>
        <w:rPr>
          <w:sz w:val="23"/>
        </w:rPr>
        <w:tab/>
      </w:r>
      <w:r>
        <w:rPr>
          <w:sz w:val="23"/>
        </w:rPr>
        <w:tab/>
        <w:t>No, danger not imminent.</w:t>
      </w:r>
    </w:p>
    <w:p w14:paraId="77CD9186"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.3.2</w:t>
      </w:r>
      <w:r>
        <w:rPr>
          <w:sz w:val="23"/>
        </w:rPr>
        <w:tab/>
      </w:r>
      <w:r>
        <w:rPr>
          <w:sz w:val="23"/>
        </w:rPr>
        <w:tab/>
      </w:r>
      <w:r>
        <w:rPr>
          <w:sz w:val="23"/>
        </w:rPr>
        <w:tab/>
        <w:t>Yes, danger of</w:t>
      </w:r>
    </w:p>
    <w:p w14:paraId="2454BB97"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xml:space="preserve">~ heavy listing (to port / starboard) </w:t>
      </w:r>
    </w:p>
    <w:p w14:paraId="61AD57B6"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decreasing stability.</w:t>
      </w:r>
    </w:p>
    <w:p w14:paraId="520AC260"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ab/>
      </w:r>
      <w:r>
        <w:rPr>
          <w:sz w:val="23"/>
        </w:rPr>
        <w:tab/>
      </w:r>
      <w:r>
        <w:rPr>
          <w:sz w:val="23"/>
        </w:rPr>
        <w:tab/>
      </w:r>
      <w:r>
        <w:rPr>
          <w:sz w:val="23"/>
        </w:rPr>
        <w:tab/>
        <w:t>~ damage by sea.</w:t>
      </w:r>
    </w:p>
    <w:p w14:paraId="01CFADE0"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ab/>
      </w:r>
      <w:r>
        <w:rPr>
          <w:sz w:val="23"/>
        </w:rPr>
        <w:tab/>
      </w:r>
      <w:r>
        <w:rPr>
          <w:sz w:val="23"/>
        </w:rPr>
        <w:tab/>
      </w:r>
      <w:r>
        <w:rPr>
          <w:sz w:val="23"/>
        </w:rPr>
        <w:tab/>
        <w:t>~ breaking apart.</w:t>
      </w:r>
    </w:p>
    <w:p w14:paraId="174E2B6A"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ab/>
      </w:r>
      <w:r>
        <w:rPr>
          <w:sz w:val="23"/>
        </w:rPr>
        <w:tab/>
      </w:r>
      <w:r>
        <w:rPr>
          <w:sz w:val="23"/>
        </w:rPr>
        <w:tab/>
      </w:r>
      <w:r>
        <w:rPr>
          <w:sz w:val="23"/>
        </w:rPr>
        <w:tab/>
        <w:t>~ environmental pollution.</w:t>
      </w:r>
    </w:p>
    <w:p w14:paraId="2CE44E77"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ab/>
      </w:r>
      <w:r>
        <w:rPr>
          <w:sz w:val="23"/>
        </w:rPr>
        <w:tab/>
      </w:r>
      <w:r>
        <w:rPr>
          <w:sz w:val="23"/>
        </w:rPr>
        <w:tab/>
      </w:r>
      <w:r>
        <w:rPr>
          <w:sz w:val="23"/>
        </w:rPr>
        <w:tab/>
        <w:t>~ ... .</w:t>
      </w:r>
    </w:p>
    <w:p w14:paraId="4DA2E44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w:t>
      </w:r>
      <w:r>
        <w:rPr>
          <w:sz w:val="23"/>
        </w:rPr>
        <w:tab/>
      </w:r>
      <w:r>
        <w:rPr>
          <w:sz w:val="23"/>
        </w:rPr>
        <w:tab/>
        <w:t>What is  nature of sea bottom ?</w:t>
      </w:r>
    </w:p>
    <w:p w14:paraId="7D1B4DD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.4.1</w:t>
      </w:r>
      <w:r>
        <w:rPr>
          <w:sz w:val="23"/>
        </w:rPr>
        <w:tab/>
      </w:r>
      <w:r>
        <w:rPr>
          <w:sz w:val="23"/>
        </w:rPr>
        <w:tab/>
      </w:r>
      <w:r>
        <w:rPr>
          <w:sz w:val="23"/>
        </w:rPr>
        <w:tab/>
        <w:t>Sea bottom rocky.</w:t>
      </w:r>
    </w:p>
    <w:p w14:paraId="1B86A5E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.4.2</w:t>
      </w:r>
      <w:r>
        <w:rPr>
          <w:sz w:val="23"/>
        </w:rPr>
        <w:tab/>
      </w:r>
      <w:r>
        <w:rPr>
          <w:sz w:val="23"/>
        </w:rPr>
        <w:tab/>
      </w:r>
      <w:r>
        <w:rPr>
          <w:sz w:val="23"/>
        </w:rPr>
        <w:tab/>
        <w:t>Sea bottom soft.</w:t>
      </w:r>
    </w:p>
    <w:p w14:paraId="17972C3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w:t>
      </w:r>
      <w:r>
        <w:rPr>
          <w:sz w:val="23"/>
        </w:rPr>
        <w:tab/>
      </w:r>
      <w:r>
        <w:rPr>
          <w:sz w:val="23"/>
        </w:rPr>
        <w:tab/>
        <w:t>What is state of tide ?</w:t>
      </w:r>
    </w:p>
    <w:p w14:paraId="1D8814A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.5.1</w:t>
      </w:r>
      <w:r>
        <w:rPr>
          <w:sz w:val="23"/>
        </w:rPr>
        <w:tab/>
      </w:r>
      <w:r>
        <w:rPr>
          <w:sz w:val="23"/>
        </w:rPr>
        <w:tab/>
      </w:r>
      <w:r>
        <w:rPr>
          <w:sz w:val="23"/>
        </w:rPr>
        <w:tab/>
        <w:t>No tide.</w:t>
      </w:r>
    </w:p>
    <w:p w14:paraId="088CCF8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.5.2</w:t>
      </w:r>
      <w:r>
        <w:rPr>
          <w:sz w:val="23"/>
        </w:rPr>
        <w:tab/>
      </w:r>
      <w:r>
        <w:rPr>
          <w:sz w:val="23"/>
        </w:rPr>
        <w:tab/>
      </w:r>
      <w:r>
        <w:rPr>
          <w:sz w:val="23"/>
        </w:rPr>
        <w:tab/>
        <w:t>Tide ... metres / rising / falling / turning at ... UTC / within ... hours.</w:t>
      </w:r>
    </w:p>
    <w:p w14:paraId="1D02B38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w:t>
      </w:r>
      <w:r>
        <w:rPr>
          <w:sz w:val="23"/>
        </w:rPr>
        <w:tab/>
      </w:r>
      <w:r>
        <w:rPr>
          <w:sz w:val="23"/>
        </w:rPr>
        <w:tab/>
        <w:t>What is wind force and direction ?</w:t>
      </w:r>
    </w:p>
    <w:p w14:paraId="0BAF20F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.6.1</w:t>
      </w:r>
      <w:r>
        <w:rPr>
          <w:sz w:val="23"/>
        </w:rPr>
        <w:tab/>
      </w:r>
      <w:r>
        <w:rPr>
          <w:sz w:val="23"/>
        </w:rPr>
        <w:tab/>
      </w:r>
      <w:r>
        <w:rPr>
          <w:sz w:val="23"/>
        </w:rPr>
        <w:tab/>
        <w:t>Wind force Beaufort... from ...</w:t>
      </w:r>
      <w:r>
        <w:rPr>
          <w:i/>
          <w:sz w:val="23"/>
        </w:rPr>
        <w:t>( cardinal points)</w:t>
      </w:r>
      <w:r>
        <w:rPr>
          <w:sz w:val="23"/>
        </w:rPr>
        <w:t xml:space="preserve"> .</w:t>
      </w:r>
    </w:p>
    <w:p w14:paraId="588F3C3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.6.1.1</w:t>
      </w:r>
      <w:r>
        <w:rPr>
          <w:sz w:val="23"/>
        </w:rPr>
        <w:tab/>
      </w:r>
      <w:r>
        <w:rPr>
          <w:sz w:val="23"/>
        </w:rPr>
        <w:tab/>
      </w:r>
      <w:r>
        <w:rPr>
          <w:sz w:val="23"/>
        </w:rPr>
        <w:tab/>
        <w:t>Wind expected to decrease / increase (within the next ... hours).</w:t>
      </w:r>
    </w:p>
    <w:p w14:paraId="0A056665" w14:textId="77777777" w:rsidR="000A7CDE" w:rsidRDefault="000A7CDE">
      <w:pPr>
        <w:pStyle w:val="BodyTextIndent2"/>
        <w:tabs>
          <w:tab w:val="left" w:pos="-1099"/>
          <w:tab w:val="left" w:pos="-7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0"/>
        <w:rPr>
          <w:strike/>
        </w:rPr>
      </w:pPr>
      <w:r>
        <w:t>.6.1.2</w:t>
      </w:r>
      <w:r>
        <w:tab/>
        <w:t>Wind expected to back / veer (within the next ... hours).</w:t>
      </w:r>
    </w:p>
    <w:p w14:paraId="0C35D97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.6.1.</w:t>
      </w:r>
      <w:r>
        <w:rPr>
          <w:sz w:val="23"/>
        </w:rPr>
        <w:tab/>
      </w:r>
      <w:r>
        <w:rPr>
          <w:sz w:val="23"/>
        </w:rPr>
        <w:tab/>
        <w:t>No change expected (within the next ... hours).</w:t>
      </w:r>
    </w:p>
    <w:p w14:paraId="08E409C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w:t>
      </w:r>
      <w:r>
        <w:rPr>
          <w:sz w:val="23"/>
        </w:rPr>
        <w:tab/>
      </w:r>
      <w:r>
        <w:rPr>
          <w:sz w:val="23"/>
        </w:rPr>
        <w:tab/>
        <w:t>What is sea state ?</w:t>
      </w:r>
    </w:p>
    <w:p w14:paraId="2F584B46" w14:textId="77777777" w:rsidR="000A7CDE" w:rsidRDefault="000A7CDE">
      <w:pPr>
        <w:tabs>
          <w:tab w:val="left" w:pos="-1099"/>
          <w:tab w:val="left" w:pos="-720"/>
          <w:tab w:val="left" w:pos="1"/>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sz w:val="23"/>
        </w:rPr>
      </w:pPr>
      <w:r>
        <w:rPr>
          <w:sz w:val="23"/>
        </w:rPr>
        <w:t>.7.1</w:t>
      </w:r>
      <w:r>
        <w:rPr>
          <w:sz w:val="23"/>
        </w:rPr>
        <w:tab/>
      </w:r>
      <w:r>
        <w:rPr>
          <w:sz w:val="23"/>
        </w:rPr>
        <w:tab/>
      </w:r>
      <w:r>
        <w:rPr>
          <w:sz w:val="23"/>
        </w:rPr>
        <w:tab/>
        <w:t>Sea smooth/moderate/rough/high / swell slight/moderate/heavy... metres from ...</w:t>
      </w:r>
      <w:r>
        <w:rPr>
          <w:i/>
          <w:sz w:val="23"/>
        </w:rPr>
        <w:t>(cardinal points)</w:t>
      </w:r>
      <w:r>
        <w:rPr>
          <w:sz w:val="23"/>
        </w:rPr>
        <w:t xml:space="preserve"> .</w:t>
      </w:r>
    </w:p>
    <w:p w14:paraId="694C7B71" w14:textId="77777777" w:rsidR="000A7CDE" w:rsidRDefault="000A7CDE">
      <w:pPr>
        <w:tabs>
          <w:tab w:val="left" w:pos="-1099"/>
          <w:tab w:val="left" w:pos="-720"/>
          <w:tab w:val="left" w:pos="1"/>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sz w:val="23"/>
        </w:rPr>
      </w:pPr>
      <w:r>
        <w:rPr>
          <w:sz w:val="23"/>
        </w:rPr>
        <w:t>.7.2</w:t>
      </w:r>
      <w:r>
        <w:rPr>
          <w:sz w:val="23"/>
        </w:rPr>
        <w:tab/>
      </w:r>
      <w:r>
        <w:rPr>
          <w:sz w:val="23"/>
        </w:rPr>
        <w:tab/>
      </w:r>
      <w:r>
        <w:rPr>
          <w:sz w:val="23"/>
        </w:rPr>
        <w:tab/>
        <w:t>Sea smooth/moderate/rough/high / swell slight/moderate/heavy ... expected to decrease / increase (within the next ... hours).</w:t>
      </w:r>
    </w:p>
    <w:p w14:paraId="3628950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.7.3</w:t>
      </w:r>
      <w:r>
        <w:rPr>
          <w:sz w:val="23"/>
        </w:rPr>
        <w:tab/>
      </w:r>
      <w:r>
        <w:rPr>
          <w:sz w:val="23"/>
        </w:rPr>
        <w:tab/>
        <w:t>No change expected (within the next ... hours).</w:t>
      </w:r>
    </w:p>
    <w:p w14:paraId="4DEA653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What is draft ?</w:t>
      </w:r>
    </w:p>
    <w:p w14:paraId="3438EA5C" w14:textId="77777777" w:rsidR="000A7CDE" w:rsidRDefault="000A7CDE">
      <w:pPr>
        <w:pStyle w:val="BodyTextIndent2"/>
        <w:tabs>
          <w:tab w:val="left" w:pos="-1099"/>
          <w:tab w:val="left" w:pos="-7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pPr>
      <w:r>
        <w:t>.8.1</w:t>
      </w:r>
      <w:r>
        <w:tab/>
        <w:t>Draft ... metres (port side / starboard side) forward / aft / amidships.</w:t>
      </w:r>
    </w:p>
    <w:p w14:paraId="068391E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.9</w:t>
      </w:r>
      <w:r>
        <w:rPr>
          <w:sz w:val="23"/>
        </w:rPr>
        <w:tab/>
      </w:r>
      <w:r>
        <w:rPr>
          <w:sz w:val="23"/>
        </w:rPr>
        <w:tab/>
        <w:t xml:space="preserve">What is depth of water ? </w:t>
      </w:r>
    </w:p>
    <w:p w14:paraId="00822E6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.9.1</w:t>
      </w:r>
      <w:r>
        <w:rPr>
          <w:sz w:val="23"/>
        </w:rPr>
        <w:tab/>
      </w:r>
      <w:r>
        <w:rPr>
          <w:sz w:val="23"/>
        </w:rPr>
        <w:tab/>
      </w:r>
      <w:r>
        <w:rPr>
          <w:sz w:val="23"/>
        </w:rPr>
        <w:tab/>
        <w:t>Greatest depth  ... metres (port side / starboard side) forward / aft / amidships.</w:t>
      </w:r>
    </w:p>
    <w:p w14:paraId="1D3A0DB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572BF99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B2/5.3</w:t>
      </w:r>
      <w:r>
        <w:rPr>
          <w:sz w:val="23"/>
        </w:rPr>
        <w:tab/>
      </w:r>
      <w:r>
        <w:rPr>
          <w:b/>
          <w:sz w:val="23"/>
        </w:rPr>
        <w:t xml:space="preserve">Orders for refloating </w:t>
      </w:r>
    </w:p>
    <w:p w14:paraId="4D132DB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3CCF65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Are (bilge) pumps operational ?</w:t>
      </w:r>
    </w:p>
    <w:p w14:paraId="1913E21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w:t>
      </w:r>
      <w:r>
        <w:rPr>
          <w:sz w:val="23"/>
        </w:rPr>
        <w:tab/>
      </w:r>
      <w:r>
        <w:rPr>
          <w:sz w:val="23"/>
        </w:rPr>
        <w:tab/>
      </w:r>
      <w:r>
        <w:rPr>
          <w:sz w:val="23"/>
        </w:rPr>
        <w:tab/>
        <w:t>Yes, (bilge) pumps operational.</w:t>
      </w:r>
    </w:p>
    <w:p w14:paraId="2AD56EE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.1.2</w:t>
      </w:r>
      <w:r>
        <w:rPr>
          <w:sz w:val="23"/>
        </w:rPr>
        <w:tab/>
      </w:r>
      <w:r>
        <w:rPr>
          <w:sz w:val="23"/>
        </w:rPr>
        <w:tab/>
      </w:r>
      <w:r>
        <w:rPr>
          <w:sz w:val="23"/>
        </w:rPr>
        <w:tab/>
        <w:t>No, (bilge) pumps not operational (yet).</w:t>
      </w:r>
    </w:p>
    <w:p w14:paraId="590BCED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.1.3</w:t>
      </w:r>
      <w:r>
        <w:rPr>
          <w:sz w:val="23"/>
        </w:rPr>
        <w:tab/>
      </w:r>
      <w:r>
        <w:rPr>
          <w:sz w:val="23"/>
        </w:rPr>
        <w:tab/>
      </w:r>
      <w:r>
        <w:rPr>
          <w:sz w:val="23"/>
        </w:rPr>
        <w:tab/>
        <w:t>(Bilge) pumps will be operational in ... minutes.</w:t>
      </w:r>
    </w:p>
    <w:p w14:paraId="350AAF7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w:t>
      </w:r>
      <w:r>
        <w:rPr>
          <w:sz w:val="23"/>
        </w:rPr>
        <w:tab/>
      </w:r>
      <w:r>
        <w:rPr>
          <w:sz w:val="23"/>
        </w:rPr>
        <w:tab/>
        <w:t>Is damage control material available ?</w:t>
      </w:r>
    </w:p>
    <w:p w14:paraId="75F9A21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lastRenderedPageBreak/>
        <w:t>.2.1</w:t>
      </w:r>
      <w:r>
        <w:rPr>
          <w:sz w:val="23"/>
        </w:rPr>
        <w:tab/>
      </w:r>
      <w:r>
        <w:rPr>
          <w:sz w:val="23"/>
        </w:rPr>
        <w:tab/>
      </w:r>
      <w:r>
        <w:rPr>
          <w:sz w:val="23"/>
        </w:rPr>
        <w:tab/>
        <w:t>Yes, damage control material available.</w:t>
      </w:r>
    </w:p>
    <w:p w14:paraId="04CC725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.2.2</w:t>
      </w:r>
      <w:r>
        <w:rPr>
          <w:sz w:val="23"/>
        </w:rPr>
        <w:tab/>
      </w:r>
      <w:r>
        <w:rPr>
          <w:sz w:val="23"/>
        </w:rPr>
        <w:tab/>
      </w:r>
      <w:r>
        <w:rPr>
          <w:sz w:val="23"/>
        </w:rPr>
        <w:tab/>
        <w:t>No, damage control material not available (yet).</w:t>
      </w:r>
    </w:p>
    <w:p w14:paraId="324A9A8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.2.3</w:t>
      </w:r>
      <w:r>
        <w:rPr>
          <w:sz w:val="23"/>
        </w:rPr>
        <w:tab/>
      </w:r>
      <w:r>
        <w:rPr>
          <w:sz w:val="23"/>
        </w:rPr>
        <w:tab/>
      </w:r>
      <w:r>
        <w:rPr>
          <w:sz w:val="23"/>
        </w:rPr>
        <w:tab/>
        <w:t>Damage control material will be available in ... minutes.</w:t>
      </w:r>
    </w:p>
    <w:p w14:paraId="731694E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Stand by  engine room and report.</w:t>
      </w:r>
    </w:p>
    <w:p w14:paraId="445BC27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.3.1</w:t>
      </w:r>
      <w:r>
        <w:rPr>
          <w:sz w:val="23"/>
        </w:rPr>
        <w:tab/>
      </w:r>
      <w:r>
        <w:rPr>
          <w:sz w:val="23"/>
        </w:rPr>
        <w:tab/>
      </w:r>
      <w:r>
        <w:rPr>
          <w:sz w:val="23"/>
        </w:rPr>
        <w:tab/>
        <w:t>Engine room standing by.</w:t>
      </w:r>
    </w:p>
    <w:p w14:paraId="0F40AAB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w:t>
      </w:r>
      <w:r>
        <w:rPr>
          <w:sz w:val="23"/>
        </w:rPr>
        <w:tab/>
      </w:r>
      <w:r>
        <w:rPr>
          <w:sz w:val="23"/>
        </w:rPr>
        <w:tab/>
        <w:t>Stand by all anchors for letting go.</w:t>
      </w:r>
    </w:p>
    <w:p w14:paraId="3EE1497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w:t>
      </w:r>
      <w:r>
        <w:rPr>
          <w:sz w:val="23"/>
        </w:rPr>
        <w:tab/>
      </w:r>
      <w:r>
        <w:rPr>
          <w:sz w:val="23"/>
        </w:rPr>
        <w:tab/>
        <w:t>Report distribution of cargo.</w:t>
      </w:r>
    </w:p>
    <w:p w14:paraId="63CCACD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.5.1</w:t>
      </w:r>
      <w:r>
        <w:rPr>
          <w:sz w:val="23"/>
        </w:rPr>
        <w:tab/>
      </w:r>
      <w:r>
        <w:rPr>
          <w:sz w:val="23"/>
        </w:rPr>
        <w:tab/>
      </w:r>
      <w:r>
        <w:rPr>
          <w:sz w:val="23"/>
        </w:rPr>
        <w:tab/>
        <w:t>No. ... hold(s) / tank(s) ... tonnes (of ... cargo).</w:t>
      </w:r>
    </w:p>
    <w:p w14:paraId="3E1017B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.5.2</w:t>
      </w:r>
      <w:r>
        <w:rPr>
          <w:sz w:val="23"/>
        </w:rPr>
        <w:tab/>
      </w:r>
      <w:r>
        <w:rPr>
          <w:sz w:val="23"/>
        </w:rPr>
        <w:tab/>
      </w:r>
      <w:r>
        <w:rPr>
          <w:sz w:val="23"/>
        </w:rPr>
        <w:tab/>
        <w:t>Deck cargo forward / aft / amidships ... tonnes (of ...).</w:t>
      </w:r>
    </w:p>
    <w:p w14:paraId="0A6B80C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.5.3</w:t>
      </w:r>
      <w:r>
        <w:rPr>
          <w:sz w:val="23"/>
        </w:rPr>
        <w:tab/>
      </w:r>
      <w:r>
        <w:rPr>
          <w:sz w:val="23"/>
        </w:rPr>
        <w:tab/>
      </w:r>
      <w:r>
        <w:rPr>
          <w:sz w:val="23"/>
        </w:rPr>
        <w:tab/>
        <w:t>Forepeak / afterpeak ... tonnes.</w:t>
      </w:r>
    </w:p>
    <w:p w14:paraId="593756C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.5.4</w:t>
      </w:r>
      <w:r>
        <w:rPr>
          <w:sz w:val="23"/>
        </w:rPr>
        <w:tab/>
      </w:r>
      <w:r>
        <w:rPr>
          <w:sz w:val="23"/>
        </w:rPr>
        <w:tab/>
      </w:r>
      <w:r>
        <w:rPr>
          <w:sz w:val="23"/>
        </w:rPr>
        <w:tab/>
        <w:t>No. ... double bottom tank(s) ... tonnes (of ballast / ...).</w:t>
      </w:r>
    </w:p>
    <w:p w14:paraId="3B0A363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w:t>
      </w:r>
      <w:r>
        <w:rPr>
          <w:sz w:val="23"/>
        </w:rPr>
        <w:tab/>
      </w:r>
      <w:r>
        <w:rPr>
          <w:sz w:val="23"/>
        </w:rPr>
        <w:tab/>
        <w:t>Transfer cargo from no. ... hold(s) / tank(s) to no. ...hold(s) /  tank(s) and report.</w:t>
      </w:r>
    </w:p>
    <w:p w14:paraId="11CEAED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.6.1</w:t>
      </w:r>
      <w:r>
        <w:rPr>
          <w:sz w:val="23"/>
        </w:rPr>
        <w:tab/>
      </w:r>
      <w:r>
        <w:rPr>
          <w:sz w:val="23"/>
        </w:rPr>
        <w:tab/>
      </w:r>
      <w:r>
        <w:rPr>
          <w:sz w:val="23"/>
        </w:rPr>
        <w:tab/>
        <w:t>Cargo from no. ... hold(s) / tank(s) transferred to no. ... hold(s) / tank(s).</w:t>
      </w:r>
    </w:p>
    <w:p w14:paraId="4116B6F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w:t>
      </w:r>
      <w:r>
        <w:rPr>
          <w:sz w:val="23"/>
        </w:rPr>
        <w:tab/>
      </w:r>
      <w:r>
        <w:rPr>
          <w:sz w:val="23"/>
        </w:rPr>
        <w:tab/>
        <w:t>Transfer deck cargo from ... to ... and report.</w:t>
      </w:r>
    </w:p>
    <w:p w14:paraId="1F76E0E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.7.1</w:t>
      </w:r>
      <w:r>
        <w:rPr>
          <w:sz w:val="23"/>
        </w:rPr>
        <w:tab/>
      </w:r>
      <w:r>
        <w:rPr>
          <w:sz w:val="23"/>
        </w:rPr>
        <w:tab/>
      </w:r>
      <w:r>
        <w:rPr>
          <w:sz w:val="23"/>
        </w:rPr>
        <w:tab/>
        <w:t>Deck cargo from ... transferred to ... .</w:t>
      </w:r>
    </w:p>
    <w:p w14:paraId="2E9FB5D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.8</w:t>
      </w:r>
      <w:r>
        <w:rPr>
          <w:sz w:val="23"/>
        </w:rPr>
        <w:tab/>
      </w:r>
      <w:r>
        <w:rPr>
          <w:sz w:val="23"/>
        </w:rPr>
        <w:tab/>
        <w:t>Pump out forepeak / afterpeak and report.</w:t>
      </w:r>
    </w:p>
    <w:p w14:paraId="400FFFD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.8.1</w:t>
      </w:r>
      <w:r>
        <w:rPr>
          <w:sz w:val="23"/>
        </w:rPr>
        <w:tab/>
      </w:r>
      <w:r>
        <w:rPr>
          <w:sz w:val="23"/>
        </w:rPr>
        <w:tab/>
      </w:r>
      <w:r>
        <w:rPr>
          <w:sz w:val="23"/>
        </w:rPr>
        <w:tab/>
        <w:t>Forepeak / afterpeak pumped out.</w:t>
      </w:r>
    </w:p>
    <w:p w14:paraId="40D6321F"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.9</w:t>
      </w:r>
      <w:r>
        <w:rPr>
          <w:sz w:val="23"/>
        </w:rPr>
        <w:tab/>
      </w:r>
      <w:r>
        <w:rPr>
          <w:sz w:val="23"/>
        </w:rPr>
        <w:tab/>
        <w:t>Transfer ballast / ... from no. ... double bottom tank(s)</w:t>
      </w:r>
    </w:p>
    <w:p w14:paraId="744D9B63"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to no. ... double bottom tank(s) and report.</w:t>
      </w:r>
    </w:p>
    <w:p w14:paraId="604F13C8"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sz w:val="23"/>
        </w:rPr>
      </w:pPr>
      <w:r>
        <w:rPr>
          <w:sz w:val="23"/>
        </w:rPr>
        <w:t>.9.1</w:t>
      </w:r>
      <w:r>
        <w:rPr>
          <w:sz w:val="23"/>
        </w:rPr>
        <w:tab/>
      </w:r>
      <w:r>
        <w:rPr>
          <w:sz w:val="23"/>
        </w:rPr>
        <w:tab/>
      </w:r>
      <w:r>
        <w:rPr>
          <w:sz w:val="23"/>
        </w:rPr>
        <w:tab/>
        <w:t xml:space="preserve">Ballast / ... from no. ... double bottom tanks transferred to </w:t>
      </w:r>
    </w:p>
    <w:p w14:paraId="54B6D25F"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rPr>
          <w:sz w:val="23"/>
        </w:rPr>
      </w:pPr>
      <w:r>
        <w:rPr>
          <w:sz w:val="23"/>
        </w:rPr>
        <w:tab/>
      </w:r>
      <w:r>
        <w:rPr>
          <w:sz w:val="23"/>
        </w:rPr>
        <w:tab/>
      </w:r>
      <w:r>
        <w:rPr>
          <w:sz w:val="23"/>
        </w:rPr>
        <w:tab/>
        <w:t>no. ... double bottom tank(s).</w:t>
      </w:r>
    </w:p>
    <w:p w14:paraId="04B163E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.10</w:t>
      </w:r>
      <w:r>
        <w:rPr>
          <w:sz w:val="23"/>
        </w:rPr>
        <w:tab/>
      </w:r>
      <w:r>
        <w:rPr>
          <w:sz w:val="23"/>
        </w:rPr>
        <w:tab/>
        <w:t>Fill forepeak / afterpeak.</w:t>
      </w:r>
    </w:p>
    <w:p w14:paraId="2451484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w:t>
      </w:r>
      <w:r>
        <w:rPr>
          <w:sz w:val="23"/>
        </w:rPr>
        <w:tab/>
      </w:r>
      <w:r>
        <w:rPr>
          <w:sz w:val="23"/>
        </w:rPr>
        <w:tab/>
        <w:t>Jettison cargo from ... and report.</w:t>
      </w:r>
    </w:p>
    <w:p w14:paraId="5D4F166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.11.1</w:t>
      </w:r>
      <w:r>
        <w:rPr>
          <w:sz w:val="23"/>
        </w:rPr>
        <w:tab/>
      </w:r>
      <w:r>
        <w:rPr>
          <w:sz w:val="23"/>
        </w:rPr>
        <w:tab/>
        <w:t>Cargo from ... jettisoned .</w:t>
      </w:r>
    </w:p>
    <w:p w14:paraId="3E1B26E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.12</w:t>
      </w:r>
      <w:r>
        <w:rPr>
          <w:sz w:val="23"/>
        </w:rPr>
        <w:tab/>
      </w:r>
      <w:r>
        <w:rPr>
          <w:sz w:val="23"/>
        </w:rPr>
        <w:tab/>
        <w:t>Engine(s) full / ... astern / ahead.</w:t>
      </w:r>
    </w:p>
    <w:p w14:paraId="32AFB88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.13</w:t>
      </w:r>
      <w:r>
        <w:rPr>
          <w:sz w:val="23"/>
        </w:rPr>
        <w:tab/>
      </w:r>
      <w:r>
        <w:rPr>
          <w:sz w:val="23"/>
        </w:rPr>
        <w:tab/>
        <w:t>Has vessel refloated?</w:t>
      </w:r>
    </w:p>
    <w:p w14:paraId="1A4688E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.13.1</w:t>
      </w:r>
      <w:r>
        <w:rPr>
          <w:sz w:val="23"/>
        </w:rPr>
        <w:tab/>
      </w:r>
      <w:r>
        <w:rPr>
          <w:sz w:val="23"/>
        </w:rPr>
        <w:tab/>
        <w:t>Yes, vessel refloated.</w:t>
      </w:r>
    </w:p>
    <w:p w14:paraId="1EFFD84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.13.2</w:t>
      </w:r>
      <w:r>
        <w:rPr>
          <w:sz w:val="23"/>
        </w:rPr>
        <w:tab/>
      </w:r>
      <w:r>
        <w:rPr>
          <w:sz w:val="23"/>
        </w:rPr>
        <w:tab/>
        <w:t>No, vessel not refloated (yet).</w:t>
      </w:r>
    </w:p>
    <w:p w14:paraId="58199A2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93C7D8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B2/5.4</w:t>
      </w:r>
      <w:r>
        <w:rPr>
          <w:sz w:val="23"/>
        </w:rPr>
        <w:tab/>
      </w:r>
      <w:r>
        <w:rPr>
          <w:b/>
          <w:sz w:val="23"/>
        </w:rPr>
        <w:t>Checking seaworthiness</w:t>
      </w:r>
    </w:p>
    <w:p w14:paraId="50A85AF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5B6950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Request a (diving) survey.</w:t>
      </w:r>
    </w:p>
    <w:p w14:paraId="28807C4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w:t>
      </w:r>
      <w:r>
        <w:rPr>
          <w:sz w:val="23"/>
        </w:rPr>
        <w:tab/>
      </w:r>
      <w:r>
        <w:rPr>
          <w:sz w:val="23"/>
        </w:rPr>
        <w:tab/>
        <w:t>Report the result of the (diving) survey.</w:t>
      </w:r>
    </w:p>
    <w:p w14:paraId="642C428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.2.1</w:t>
      </w:r>
      <w:r>
        <w:rPr>
          <w:sz w:val="23"/>
        </w:rPr>
        <w:tab/>
      </w:r>
      <w:r>
        <w:rPr>
          <w:sz w:val="23"/>
        </w:rPr>
        <w:tab/>
      </w:r>
      <w:r>
        <w:rPr>
          <w:sz w:val="23"/>
        </w:rPr>
        <w:tab/>
        <w:t>No damage.</w:t>
      </w:r>
    </w:p>
    <w:p w14:paraId="1100F84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.2.2</w:t>
      </w:r>
      <w:r>
        <w:rPr>
          <w:sz w:val="23"/>
        </w:rPr>
        <w:tab/>
      </w:r>
      <w:r>
        <w:rPr>
          <w:sz w:val="23"/>
        </w:rPr>
        <w:tab/>
      </w:r>
      <w:r>
        <w:rPr>
          <w:sz w:val="23"/>
        </w:rPr>
        <w:tab/>
        <w:t>Following damage to the plating:</w:t>
      </w:r>
    </w:p>
    <w:p w14:paraId="6D40ACD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.2.2.1</w:t>
      </w:r>
      <w:r>
        <w:rPr>
          <w:sz w:val="23"/>
        </w:rPr>
        <w:tab/>
      </w:r>
      <w:r>
        <w:rPr>
          <w:sz w:val="23"/>
        </w:rPr>
        <w:tab/>
      </w:r>
      <w:r>
        <w:rPr>
          <w:sz w:val="23"/>
        </w:rPr>
        <w:tab/>
        <w:t>Crack(s) in area of ... .</w:t>
      </w:r>
    </w:p>
    <w:p w14:paraId="65332B5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.2.2.2</w:t>
      </w:r>
      <w:r>
        <w:rPr>
          <w:sz w:val="23"/>
        </w:rPr>
        <w:tab/>
      </w:r>
      <w:r>
        <w:rPr>
          <w:sz w:val="23"/>
        </w:rPr>
        <w:tab/>
      </w:r>
      <w:r>
        <w:rPr>
          <w:sz w:val="23"/>
        </w:rPr>
        <w:tab/>
        <w:t>Deformation(s) / indentation(s) in area of ... .</w:t>
      </w:r>
    </w:p>
    <w:p w14:paraId="771278D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.2.3</w:t>
      </w:r>
      <w:r>
        <w:rPr>
          <w:sz w:val="23"/>
        </w:rPr>
        <w:tab/>
      </w:r>
      <w:r>
        <w:rPr>
          <w:sz w:val="23"/>
        </w:rPr>
        <w:tab/>
      </w:r>
      <w:r>
        <w:rPr>
          <w:sz w:val="23"/>
        </w:rPr>
        <w:tab/>
        <w:t>Following damage to the engine(s) / pipe(s):</w:t>
      </w:r>
    </w:p>
    <w:p w14:paraId="1AB331A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.2.3.1</w:t>
      </w:r>
      <w:r>
        <w:rPr>
          <w:sz w:val="23"/>
        </w:rPr>
        <w:tab/>
      </w:r>
      <w:r>
        <w:rPr>
          <w:sz w:val="23"/>
        </w:rPr>
        <w:tab/>
      </w:r>
      <w:r>
        <w:rPr>
          <w:sz w:val="23"/>
        </w:rPr>
        <w:tab/>
        <w:t>Crack(s) in the main engine(s) / auxiliary engine(s) foundation.</w:t>
      </w:r>
    </w:p>
    <w:p w14:paraId="6784308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.2.3.2</w:t>
      </w:r>
      <w:r>
        <w:rPr>
          <w:sz w:val="23"/>
        </w:rPr>
        <w:tab/>
      </w:r>
      <w:r>
        <w:rPr>
          <w:sz w:val="23"/>
        </w:rPr>
        <w:tab/>
      </w:r>
      <w:r>
        <w:rPr>
          <w:sz w:val="23"/>
        </w:rPr>
        <w:tab/>
        <w:t>Deformations / fracture(s) to the pipe(s) in / out ... .</w:t>
      </w:r>
    </w:p>
    <w:p w14:paraId="55467D9D" w14:textId="77777777" w:rsidR="000A7CDE" w:rsidRDefault="000A7CDE">
      <w:pPr>
        <w:ind w:firstLine="720"/>
        <w:jc w:val="left"/>
        <w:rPr>
          <w:sz w:val="23"/>
        </w:rPr>
      </w:pPr>
      <w:r>
        <w:rPr>
          <w:sz w:val="23"/>
        </w:rPr>
        <w:t>.2.3.3</w:t>
      </w:r>
      <w:r>
        <w:rPr>
          <w:sz w:val="23"/>
        </w:rPr>
        <w:tab/>
      </w:r>
      <w:r>
        <w:rPr>
          <w:sz w:val="23"/>
        </w:rPr>
        <w:tab/>
        <w:t>Fractures / bending of  the bolt(s) of ...</w:t>
      </w:r>
    </w:p>
    <w:p w14:paraId="0C4DD05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.2.4</w:t>
      </w:r>
      <w:r>
        <w:rPr>
          <w:sz w:val="23"/>
        </w:rPr>
        <w:tab/>
      </w:r>
      <w:r>
        <w:rPr>
          <w:sz w:val="23"/>
        </w:rPr>
        <w:tab/>
      </w:r>
      <w:r>
        <w:rPr>
          <w:sz w:val="23"/>
        </w:rPr>
        <w:tab/>
        <w:t>Following damage to the underwater hull:</w:t>
      </w:r>
    </w:p>
    <w:p w14:paraId="203D9CE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0"/>
        <w:rPr>
          <w:sz w:val="23"/>
        </w:rPr>
      </w:pPr>
      <w:r>
        <w:rPr>
          <w:sz w:val="23"/>
        </w:rPr>
        <w:tab/>
      </w:r>
      <w:r>
        <w:rPr>
          <w:sz w:val="23"/>
        </w:rPr>
        <w:tab/>
      </w:r>
      <w:r>
        <w:rPr>
          <w:sz w:val="23"/>
        </w:rPr>
        <w:tab/>
      </w:r>
      <w:r>
        <w:rPr>
          <w:sz w:val="23"/>
        </w:rPr>
        <w:tab/>
      </w:r>
      <w:r>
        <w:rPr>
          <w:sz w:val="23"/>
        </w:rPr>
        <w:tab/>
        <w:t>(see also: .1.2.2)</w:t>
      </w:r>
    </w:p>
    <w:p w14:paraId="76BA005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.2.4.1</w:t>
      </w:r>
      <w:r>
        <w:rPr>
          <w:sz w:val="23"/>
        </w:rPr>
        <w:tab/>
      </w:r>
      <w:r>
        <w:rPr>
          <w:sz w:val="23"/>
        </w:rPr>
        <w:tab/>
      </w:r>
      <w:r>
        <w:rPr>
          <w:sz w:val="23"/>
        </w:rPr>
        <w:tab/>
        <w:t>Deformation(s) / indentation(s) to the sea water inlet(s) / outlet(s).</w:t>
      </w:r>
    </w:p>
    <w:p w14:paraId="58AC1E6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.2.4.2</w:t>
      </w:r>
      <w:r>
        <w:rPr>
          <w:sz w:val="23"/>
        </w:rPr>
        <w:tab/>
      </w:r>
      <w:r>
        <w:rPr>
          <w:sz w:val="23"/>
        </w:rPr>
        <w:tab/>
      </w:r>
      <w:r>
        <w:rPr>
          <w:sz w:val="23"/>
        </w:rPr>
        <w:tab/>
        <w:t>Deformation(s) / indentation(s) to the stem / bulb.</w:t>
      </w:r>
    </w:p>
    <w:p w14:paraId="5E17987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.2.4.3</w:t>
      </w:r>
      <w:r>
        <w:rPr>
          <w:sz w:val="23"/>
        </w:rPr>
        <w:tab/>
      </w:r>
      <w:r>
        <w:rPr>
          <w:sz w:val="23"/>
        </w:rPr>
        <w:tab/>
      </w:r>
      <w:r>
        <w:rPr>
          <w:sz w:val="23"/>
        </w:rPr>
        <w:tab/>
        <w:t>Deformation(s) to the propeller(s).</w:t>
      </w:r>
    </w:p>
    <w:p w14:paraId="4A40931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.2.4.4</w:t>
      </w:r>
      <w:r>
        <w:rPr>
          <w:sz w:val="23"/>
        </w:rPr>
        <w:tab/>
      </w:r>
      <w:r>
        <w:rPr>
          <w:sz w:val="23"/>
        </w:rPr>
        <w:tab/>
      </w:r>
      <w:r>
        <w:rPr>
          <w:sz w:val="23"/>
        </w:rPr>
        <w:tab/>
        <w:t>(Port / starboard) propeller(s) missing.</w:t>
      </w:r>
    </w:p>
    <w:p w14:paraId="2A57203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.2.4.5</w:t>
      </w:r>
      <w:r>
        <w:rPr>
          <w:sz w:val="23"/>
        </w:rPr>
        <w:tab/>
      </w:r>
      <w:r>
        <w:rPr>
          <w:sz w:val="23"/>
        </w:rPr>
        <w:tab/>
      </w:r>
      <w:r>
        <w:rPr>
          <w:sz w:val="23"/>
        </w:rPr>
        <w:tab/>
        <w:t>Deformation to the rudder / to ... .</w:t>
      </w:r>
    </w:p>
    <w:p w14:paraId="6B7A949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.2.5</w:t>
      </w:r>
      <w:r>
        <w:rPr>
          <w:sz w:val="23"/>
        </w:rPr>
        <w:tab/>
      </w:r>
      <w:r>
        <w:rPr>
          <w:sz w:val="23"/>
        </w:rPr>
        <w:tab/>
      </w:r>
      <w:r>
        <w:rPr>
          <w:sz w:val="23"/>
        </w:rPr>
        <w:tab/>
        <w:t>Dry - docking is recommended / necessary.</w:t>
      </w:r>
    </w:p>
    <w:p w14:paraId="58A29BA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Is the vessel seaworthy ?</w:t>
      </w:r>
    </w:p>
    <w:p w14:paraId="713A1DD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.3.1</w:t>
      </w:r>
      <w:r>
        <w:rPr>
          <w:sz w:val="23"/>
        </w:rPr>
        <w:tab/>
      </w:r>
      <w:r>
        <w:rPr>
          <w:sz w:val="23"/>
        </w:rPr>
        <w:tab/>
      </w:r>
      <w:r>
        <w:rPr>
          <w:sz w:val="23"/>
        </w:rPr>
        <w:tab/>
        <w:t xml:space="preserve">Yes, the vessel is seaworthy </w:t>
      </w:r>
    </w:p>
    <w:p w14:paraId="5D96FE6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.3.2</w:t>
      </w:r>
      <w:r>
        <w:rPr>
          <w:sz w:val="23"/>
        </w:rPr>
        <w:tab/>
      </w:r>
      <w:r>
        <w:rPr>
          <w:sz w:val="23"/>
        </w:rPr>
        <w:tab/>
      </w:r>
      <w:r>
        <w:rPr>
          <w:sz w:val="23"/>
        </w:rPr>
        <w:tab/>
        <w:t>No, the vessel is not seaworthy (yet).</w:t>
      </w:r>
    </w:p>
    <w:p w14:paraId="04AB35E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.3.2.1</w:t>
      </w:r>
      <w:r>
        <w:rPr>
          <w:sz w:val="23"/>
        </w:rPr>
        <w:tab/>
      </w:r>
      <w:r>
        <w:rPr>
          <w:sz w:val="23"/>
        </w:rPr>
        <w:tab/>
      </w:r>
      <w:r>
        <w:rPr>
          <w:sz w:val="23"/>
        </w:rPr>
        <w:tab/>
        <w:t>The vessel must be repaired and re-inspected.</w:t>
      </w:r>
    </w:p>
    <w:p w14:paraId="373F890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.3.3</w:t>
      </w:r>
      <w:r>
        <w:rPr>
          <w:sz w:val="23"/>
        </w:rPr>
        <w:tab/>
      </w:r>
      <w:r>
        <w:rPr>
          <w:sz w:val="23"/>
        </w:rPr>
        <w:tab/>
      </w:r>
      <w:r>
        <w:rPr>
          <w:sz w:val="23"/>
        </w:rPr>
        <w:tab/>
        <w:t>Request ... tug(s).</w:t>
      </w:r>
    </w:p>
    <w:p w14:paraId="1B78AE8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FCC5AD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r>
        <w:rPr>
          <w:b/>
          <w:sz w:val="23"/>
        </w:rPr>
        <w:t>B2/6</w:t>
      </w:r>
      <w:r>
        <w:rPr>
          <w:b/>
          <w:sz w:val="23"/>
        </w:rPr>
        <w:tab/>
      </w:r>
      <w:commentRangeStart w:id="1379"/>
      <w:r>
        <w:rPr>
          <w:b/>
          <w:sz w:val="23"/>
        </w:rPr>
        <w:t>Search and rescue</w:t>
      </w:r>
      <w:r>
        <w:rPr>
          <w:sz w:val="23"/>
        </w:rPr>
        <w:t xml:space="preserve"> </w:t>
      </w:r>
      <w:commentRangeEnd w:id="1379"/>
      <w:r w:rsidR="009F6087">
        <w:rPr>
          <w:rStyle w:val="CommentReference"/>
        </w:rPr>
        <w:commentReference w:id="1379"/>
      </w:r>
      <w:r>
        <w:rPr>
          <w:sz w:val="23"/>
        </w:rPr>
        <w:t>o</w:t>
      </w:r>
      <w:r>
        <w:rPr>
          <w:b/>
          <w:sz w:val="23"/>
        </w:rPr>
        <w:t>n-board activities</w:t>
      </w:r>
    </w:p>
    <w:p w14:paraId="5DC5D63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9B84D1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 xml:space="preserve">For details see also IAMSAR Manual,   London/Montreal, 1998. </w:t>
      </w:r>
    </w:p>
    <w:p w14:paraId="7E72DD1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797FAB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B2/6.1</w:t>
      </w:r>
      <w:r>
        <w:rPr>
          <w:b/>
          <w:sz w:val="23"/>
        </w:rPr>
        <w:tab/>
        <w:t>Checking equipment status</w:t>
      </w:r>
    </w:p>
    <w:p w14:paraId="3C793B9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1EF907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Check the lifebuoys and report.</w:t>
      </w:r>
    </w:p>
    <w:p w14:paraId="2E859D5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All lifebuoys are complete.</w:t>
      </w:r>
    </w:p>
    <w:p w14:paraId="56F2CFD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r>
      <w:r>
        <w:rPr>
          <w:sz w:val="23"/>
        </w:rPr>
        <w:tab/>
        <w:t>Lifebuoy(s) at ... is / are damaged / missing.</w:t>
      </w:r>
    </w:p>
    <w:p w14:paraId="3C1CBA95" w14:textId="77777777" w:rsidR="000A7CDE" w:rsidRDefault="000A7CDE">
      <w:pPr>
        <w:pStyle w:val="BodyText2"/>
        <w:tabs>
          <w:tab w:val="left" w:pos="-1099"/>
          <w:tab w:val="left" w:pos="-720"/>
          <w:tab w:val="left" w:pos="1"/>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firstLine="720"/>
        <w:rPr>
          <w:b w:val="0"/>
          <w:bCs/>
        </w:rPr>
      </w:pPr>
      <w:r>
        <w:rPr>
          <w:b w:val="0"/>
          <w:bCs/>
        </w:rPr>
        <w:t>.1.2.1</w:t>
      </w:r>
      <w:r>
        <w:rPr>
          <w:b w:val="0"/>
          <w:bCs/>
        </w:rPr>
        <w:tab/>
      </w:r>
      <w:r>
        <w:rPr>
          <w:b w:val="0"/>
          <w:bCs/>
        </w:rPr>
        <w:tab/>
        <w:t>Replace the damaged / missing lifebuoy(s).</w:t>
      </w:r>
    </w:p>
    <w:p w14:paraId="352EBE8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When was the last man overboard drill ?</w:t>
      </w:r>
    </w:p>
    <w:p w14:paraId="5D50C13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Last man overboard drill was on ...</w:t>
      </w:r>
      <w:r>
        <w:rPr>
          <w:i/>
          <w:sz w:val="23"/>
        </w:rPr>
        <w:t>(date)</w:t>
      </w:r>
      <w:r>
        <w:rPr>
          <w:sz w:val="23"/>
        </w:rPr>
        <w:t xml:space="preserve"> .</w:t>
      </w:r>
    </w:p>
    <w:p w14:paraId="7E1182AB"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Prepare a plan for man overboard drill.</w:t>
      </w:r>
    </w:p>
    <w:p w14:paraId="00CEC798"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 xml:space="preserve">Prepare a plan for </w:t>
      </w:r>
    </w:p>
    <w:p w14:paraId="17CBD43C"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an announced / not announced drill.</w:t>
      </w:r>
    </w:p>
    <w:p w14:paraId="0199B641"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a daytime / nighttime drill.</w:t>
      </w:r>
    </w:p>
    <w:p w14:paraId="00F179ED"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a muster (at all stations).</w:t>
      </w:r>
    </w:p>
    <w:p w14:paraId="4ADF2B90"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a recovering manoeuvre (with dummy / buoy).</w:t>
      </w:r>
    </w:p>
    <w:p w14:paraId="6E971251"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Have a drill / manoeuvre / muster on ...</w:t>
      </w:r>
      <w:r>
        <w:rPr>
          <w:i/>
          <w:sz w:val="23"/>
        </w:rPr>
        <w:t xml:space="preserve">(date) </w:t>
      </w:r>
      <w:r>
        <w:rPr>
          <w:sz w:val="23"/>
        </w:rPr>
        <w:t>.</w:t>
      </w:r>
    </w:p>
    <w:p w14:paraId="34A6A2E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7C4BDA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B2/6.2</w:t>
      </w:r>
      <w:r>
        <w:rPr>
          <w:b/>
          <w:sz w:val="23"/>
        </w:rPr>
        <w:tab/>
        <w:t>Person-overboard activities</w:t>
      </w:r>
    </w:p>
    <w:p w14:paraId="51AC96E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5269AE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Man overboard (on port side / starboard side / astern)!</w:t>
      </w:r>
    </w:p>
    <w:p w14:paraId="1511481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Drop lifebuoy(s).</w:t>
      </w:r>
    </w:p>
    <w:p w14:paraId="5308633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Sound "man overboard" alarm.</w:t>
      </w:r>
    </w:p>
    <w:p w14:paraId="03D3174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Hoist flag signal "Oscar".</w:t>
      </w:r>
    </w:p>
    <w:p w14:paraId="5431315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Hard-a-port / hard-a-starboard the wheel.</w:t>
      </w:r>
    </w:p>
    <w:p w14:paraId="7E3EF76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Is person in water / lifebuoy located ?</w:t>
      </w:r>
    </w:p>
    <w:p w14:paraId="50A5FC9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Yes, person in water / lifebuoy  located.</w:t>
      </w:r>
    </w:p>
    <w:p w14:paraId="0AD8F6E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w:t>
      </w:r>
      <w:r>
        <w:rPr>
          <w:sz w:val="23"/>
        </w:rPr>
        <w:tab/>
      </w:r>
      <w:r>
        <w:rPr>
          <w:sz w:val="23"/>
        </w:rPr>
        <w:tab/>
      </w:r>
      <w:r>
        <w:rPr>
          <w:sz w:val="23"/>
        </w:rPr>
        <w:tab/>
        <w:t>Report direction and distance of person in water / lifebuoy.</w:t>
      </w:r>
    </w:p>
    <w:p w14:paraId="40854DB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.5.2.1</w:t>
      </w:r>
      <w:r>
        <w:rPr>
          <w:sz w:val="23"/>
        </w:rPr>
        <w:tab/>
      </w:r>
      <w:r>
        <w:rPr>
          <w:sz w:val="23"/>
        </w:rPr>
        <w:tab/>
      </w:r>
      <w:r>
        <w:rPr>
          <w:sz w:val="23"/>
        </w:rPr>
        <w:tab/>
        <w:t>Direction at ... points port side / starboard side / ... degrees, distance ... metres.</w:t>
      </w:r>
    </w:p>
    <w:p w14:paraId="5503561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.5.2.2</w:t>
      </w:r>
      <w:r>
        <w:rPr>
          <w:sz w:val="23"/>
        </w:rPr>
        <w:tab/>
      </w:r>
      <w:r>
        <w:rPr>
          <w:sz w:val="23"/>
        </w:rPr>
        <w:tab/>
      </w:r>
      <w:r>
        <w:rPr>
          <w:sz w:val="23"/>
        </w:rPr>
        <w:tab/>
        <w:t>Maintain visual contact to person in water / lifebuoy.</w:t>
      </w:r>
    </w:p>
    <w:p w14:paraId="7C0AD72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.5.3</w:t>
      </w:r>
      <w:r>
        <w:rPr>
          <w:sz w:val="23"/>
        </w:rPr>
        <w:tab/>
      </w:r>
      <w:r>
        <w:rPr>
          <w:sz w:val="23"/>
        </w:rPr>
        <w:tab/>
      </w:r>
      <w:r>
        <w:rPr>
          <w:sz w:val="23"/>
        </w:rPr>
        <w:tab/>
        <w:t>No, person in water / lifebuoy  not located (yet).</w:t>
      </w:r>
    </w:p>
    <w:p w14:paraId="46EC8D0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.5.3.1</w:t>
      </w:r>
      <w:r>
        <w:rPr>
          <w:sz w:val="23"/>
        </w:rPr>
        <w:tab/>
      </w:r>
      <w:r>
        <w:rPr>
          <w:sz w:val="23"/>
        </w:rPr>
        <w:tab/>
      </w:r>
      <w:r>
        <w:rPr>
          <w:sz w:val="23"/>
        </w:rPr>
        <w:tab/>
        <w:t>Look out for person in water / lifebuoy and report.</w:t>
      </w:r>
    </w:p>
    <w:p w14:paraId="7BEAC5E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.5.4</w:t>
      </w:r>
      <w:r>
        <w:rPr>
          <w:sz w:val="23"/>
        </w:rPr>
        <w:tab/>
      </w:r>
      <w:r>
        <w:rPr>
          <w:sz w:val="23"/>
        </w:rPr>
        <w:tab/>
      </w:r>
      <w:r>
        <w:rPr>
          <w:sz w:val="23"/>
        </w:rPr>
        <w:tab/>
        <w:t>Passenger / crew member missing (for ... hours / since ... UTC)</w:t>
      </w:r>
    </w:p>
    <w:p w14:paraId="78B79EA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xml:space="preserve"> - search in vessel negative.</w:t>
      </w:r>
    </w:p>
    <w:p w14:paraId="374FA95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.5.4.1</w:t>
      </w:r>
      <w:r>
        <w:rPr>
          <w:sz w:val="23"/>
        </w:rPr>
        <w:tab/>
      </w:r>
      <w:r>
        <w:rPr>
          <w:sz w:val="23"/>
        </w:rPr>
        <w:tab/>
      </w:r>
      <w:r>
        <w:rPr>
          <w:sz w:val="23"/>
        </w:rPr>
        <w:tab/>
        <w:t>Stop engine(s).</w:t>
      </w:r>
    </w:p>
    <w:p w14:paraId="0621567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3"/>
        </w:rPr>
      </w:pPr>
      <w:r>
        <w:rPr>
          <w:sz w:val="23"/>
        </w:rPr>
        <w:tab/>
      </w:r>
      <w:r>
        <w:rPr>
          <w:sz w:val="23"/>
        </w:rPr>
        <w:tab/>
        <w:t>.5.4.2</w:t>
      </w:r>
      <w:r>
        <w:rPr>
          <w:sz w:val="23"/>
        </w:rPr>
        <w:tab/>
      </w:r>
      <w:r>
        <w:rPr>
          <w:sz w:val="23"/>
        </w:rPr>
        <w:tab/>
      </w:r>
      <w:r>
        <w:rPr>
          <w:sz w:val="23"/>
        </w:rPr>
        <w:tab/>
        <w:t>Transmit alarm signal - PAN-PAN / distress alert - MAYDAY to radio coast station / Maritime Rescue Co-ordination Centre / vessels in vicinity and report.</w:t>
      </w:r>
    </w:p>
    <w:p w14:paraId="47FFBCF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.5.4.3</w:t>
      </w:r>
      <w:r>
        <w:rPr>
          <w:sz w:val="23"/>
        </w:rPr>
        <w:tab/>
      </w:r>
      <w:r>
        <w:rPr>
          <w:sz w:val="23"/>
        </w:rPr>
        <w:tab/>
      </w:r>
      <w:r>
        <w:rPr>
          <w:sz w:val="23"/>
        </w:rPr>
        <w:tab/>
        <w:t>Alarm signal - PAN-PAN / distress alert - MAYDAY transmitted /</w:t>
      </w:r>
    </w:p>
    <w:p w14:paraId="3902565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acknowledged by ... / not acknowledged (yet)..</w:t>
      </w:r>
    </w:p>
    <w:p w14:paraId="29B6D09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Return manoeuvre ! Port / starboard, steer... degrees.</w:t>
      </w:r>
    </w:p>
    <w:p w14:paraId="656D4FA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Report position.</w:t>
      </w:r>
    </w:p>
    <w:p w14:paraId="2D94A95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.7.1</w:t>
      </w:r>
      <w:r>
        <w:rPr>
          <w:sz w:val="23"/>
        </w:rPr>
        <w:tab/>
      </w:r>
      <w:r>
        <w:rPr>
          <w:sz w:val="23"/>
        </w:rPr>
        <w:tab/>
      </w:r>
      <w:r>
        <w:rPr>
          <w:sz w:val="23"/>
        </w:rPr>
        <w:tab/>
        <w:t>Position ... .</w:t>
      </w:r>
    </w:p>
    <w:p w14:paraId="3B31E80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Report traffic situation.</w:t>
      </w:r>
    </w:p>
    <w:p w14:paraId="049FBBA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.8.1</w:t>
      </w:r>
      <w:r>
        <w:rPr>
          <w:sz w:val="23"/>
        </w:rPr>
        <w:tab/>
      </w:r>
      <w:r>
        <w:rPr>
          <w:sz w:val="23"/>
        </w:rPr>
        <w:tab/>
      </w:r>
      <w:r>
        <w:rPr>
          <w:sz w:val="23"/>
        </w:rPr>
        <w:tab/>
        <w:t>No vessel in vicinity.</w:t>
      </w:r>
    </w:p>
    <w:p w14:paraId="7EEDA37E" w14:textId="77777777" w:rsidR="000A7CDE" w:rsidRDefault="000A7CDE">
      <w:pPr>
        <w:pStyle w:val="BodyText2"/>
        <w:tabs>
          <w:tab w:val="left" w:pos="-1099"/>
          <w:tab w:val="left" w:pos="-720"/>
          <w:tab w:val="left" w:pos="1"/>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firstLine="720"/>
        <w:rPr>
          <w:b w:val="0"/>
          <w:bCs/>
        </w:rPr>
      </w:pPr>
      <w:r>
        <w:rPr>
          <w:b w:val="0"/>
          <w:bCs/>
        </w:rPr>
        <w:t>.8.2</w:t>
      </w:r>
      <w:r>
        <w:rPr>
          <w:b w:val="0"/>
          <w:bCs/>
        </w:rPr>
        <w:tab/>
      </w:r>
      <w:r>
        <w:rPr>
          <w:b w:val="0"/>
          <w:bCs/>
        </w:rPr>
        <w:tab/>
        <w:t>Following vessel(s) in vicinity ... .</w:t>
      </w:r>
    </w:p>
    <w:p w14:paraId="7DA605B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Report weather situation.</w:t>
      </w:r>
    </w:p>
    <w:p w14:paraId="653641E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0"/>
        <w:rPr>
          <w:sz w:val="23"/>
        </w:rPr>
      </w:pPr>
      <w:r>
        <w:rPr>
          <w:sz w:val="23"/>
        </w:rPr>
        <w:tab/>
      </w:r>
      <w:r>
        <w:rPr>
          <w:sz w:val="23"/>
        </w:rPr>
        <w:tab/>
        <w:t>.9.1</w:t>
      </w:r>
      <w:r>
        <w:rPr>
          <w:sz w:val="23"/>
        </w:rPr>
        <w:tab/>
      </w:r>
      <w:r>
        <w:rPr>
          <w:sz w:val="23"/>
        </w:rPr>
        <w:tab/>
      </w:r>
      <w:r>
        <w:rPr>
          <w:sz w:val="23"/>
        </w:rPr>
        <w:tab/>
        <w:t>Sea smooth/moderate/rough/high – swell slight/moderate/heavy from  .. (cardinal points).</w:t>
      </w:r>
    </w:p>
    <w:p w14:paraId="6D8A2D1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0"/>
        <w:rPr>
          <w:sz w:val="23"/>
        </w:rPr>
      </w:pPr>
      <w:r>
        <w:rPr>
          <w:sz w:val="23"/>
        </w:rPr>
        <w:tab/>
      </w:r>
      <w:r>
        <w:rPr>
          <w:sz w:val="23"/>
        </w:rPr>
        <w:tab/>
        <w:t>.9.2</w:t>
      </w:r>
      <w:r>
        <w:rPr>
          <w:sz w:val="23"/>
        </w:rPr>
        <w:tab/>
      </w:r>
      <w:r>
        <w:rPr>
          <w:sz w:val="23"/>
        </w:rPr>
        <w:tab/>
      </w:r>
      <w:r>
        <w:rPr>
          <w:sz w:val="23"/>
        </w:rPr>
        <w:tab/>
        <w:t>Winds force Beaufort... from ... (cardinal points).</w:t>
      </w:r>
    </w:p>
    <w:p w14:paraId="68F0380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 xml:space="preserve"> </w:t>
      </w:r>
      <w:r>
        <w:rPr>
          <w:sz w:val="23"/>
        </w:rPr>
        <w:tab/>
      </w:r>
      <w:r>
        <w:t>.9.3</w:t>
      </w:r>
      <w:r>
        <w:tab/>
      </w:r>
      <w:r>
        <w:tab/>
      </w:r>
      <w:r>
        <w:rPr>
          <w:sz w:val="23"/>
        </w:rPr>
        <w:t>Visibility good/moderate/poor.</w:t>
      </w:r>
    </w:p>
    <w:p w14:paraId="62A21D6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lastRenderedPageBreak/>
        <w:tab/>
      </w:r>
      <w:r>
        <w:rPr>
          <w:sz w:val="23"/>
        </w:rPr>
        <w:tab/>
        <w:t>.9.4</w:t>
      </w:r>
      <w:r>
        <w:rPr>
          <w:sz w:val="23"/>
        </w:rPr>
        <w:tab/>
      </w:r>
      <w:r>
        <w:rPr>
          <w:sz w:val="23"/>
        </w:rPr>
        <w:tab/>
      </w:r>
      <w:r>
        <w:rPr>
          <w:sz w:val="23"/>
        </w:rPr>
        <w:tab/>
        <w:t>Current ... knots to ... (cardinal points).</w:t>
      </w:r>
    </w:p>
    <w:p w14:paraId="004F402E" w14:textId="77777777" w:rsidR="000A7CDE" w:rsidRDefault="000A7CDE">
      <w:pPr>
        <w:pStyle w:val="BodyText2"/>
        <w:tabs>
          <w:tab w:val="left" w:pos="-1099"/>
          <w:tab w:val="left" w:pos="-720"/>
          <w:tab w:val="left" w:pos="1"/>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firstLine="720"/>
        <w:rPr>
          <w:b w:val="0"/>
          <w:bCs/>
        </w:rPr>
      </w:pPr>
      <w:r>
        <w:rPr>
          <w:b w:val="0"/>
          <w:bCs/>
        </w:rPr>
        <w:t>.10</w:t>
      </w:r>
      <w:r>
        <w:rPr>
          <w:b w:val="0"/>
          <w:bCs/>
        </w:rPr>
        <w:tab/>
      </w:r>
      <w:r>
        <w:rPr>
          <w:b w:val="0"/>
          <w:bCs/>
        </w:rPr>
        <w:tab/>
        <w:t>Have man overboard stations / lookouts at ... manned and report.</w:t>
      </w:r>
    </w:p>
    <w:p w14:paraId="7B5DE1E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.10.1</w:t>
      </w:r>
      <w:r>
        <w:rPr>
          <w:sz w:val="23"/>
        </w:rPr>
        <w:tab/>
      </w:r>
      <w:r>
        <w:rPr>
          <w:sz w:val="23"/>
        </w:rPr>
        <w:tab/>
        <w:t>Man overboard stations / lookouts at ... manned.</w:t>
      </w:r>
    </w:p>
    <w:p w14:paraId="5BB12A4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t>Stand by for recovering from shipboard and report.</w:t>
      </w:r>
    </w:p>
    <w:p w14:paraId="36B08EBC" w14:textId="77777777" w:rsidR="000A7CDE" w:rsidRDefault="000A7CDE">
      <w:pPr>
        <w:pStyle w:val="BodyText2"/>
        <w:tabs>
          <w:tab w:val="left" w:pos="-1099"/>
          <w:tab w:val="left" w:pos="-720"/>
          <w:tab w:val="left" w:pos="1"/>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firstLine="720"/>
        <w:rPr>
          <w:b w:val="0"/>
          <w:bCs/>
        </w:rPr>
      </w:pPr>
      <w:r>
        <w:rPr>
          <w:b w:val="0"/>
          <w:bCs/>
        </w:rPr>
        <w:t>.11.1</w:t>
      </w:r>
      <w:r>
        <w:rPr>
          <w:b w:val="0"/>
          <w:bCs/>
        </w:rPr>
        <w:tab/>
      </w:r>
      <w:r>
        <w:rPr>
          <w:b w:val="0"/>
          <w:bCs/>
        </w:rPr>
        <w:tab/>
        <w:t>Standing by for recovering from shipboard.</w:t>
      </w:r>
    </w:p>
    <w:p w14:paraId="2E60961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t>Stand by boat / motor lifeboat no. ... for letting go and report.</w:t>
      </w:r>
    </w:p>
    <w:p w14:paraId="4A69E6D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.12.1</w:t>
      </w:r>
      <w:r>
        <w:rPr>
          <w:sz w:val="23"/>
        </w:rPr>
        <w:tab/>
      </w:r>
      <w:r>
        <w:rPr>
          <w:sz w:val="23"/>
        </w:rPr>
        <w:tab/>
        <w:t>Rescue boat / motor lifeboat no. ... standing by for letting go.</w:t>
      </w:r>
    </w:p>
    <w:p w14:paraId="5BCA7A3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w:t>
      </w:r>
      <w:r>
        <w:rPr>
          <w:sz w:val="23"/>
        </w:rPr>
        <w:tab/>
      </w:r>
      <w:r>
        <w:rPr>
          <w:sz w:val="23"/>
        </w:rPr>
        <w:tab/>
        <w:t>Let go rescue boat / motor lifeboat.</w:t>
      </w:r>
    </w:p>
    <w:p w14:paraId="01BF3FD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.14</w:t>
      </w:r>
      <w:r>
        <w:rPr>
          <w:sz w:val="23"/>
        </w:rPr>
        <w:tab/>
      </w:r>
      <w:r>
        <w:rPr>
          <w:sz w:val="23"/>
        </w:rPr>
        <w:tab/>
        <w:t>Use VHF Channel ... / frequency ... for communication.</w:t>
      </w:r>
    </w:p>
    <w:p w14:paraId="2101B76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.14.1</w:t>
      </w:r>
      <w:r>
        <w:rPr>
          <w:sz w:val="23"/>
        </w:rPr>
        <w:tab/>
      </w:r>
      <w:r>
        <w:rPr>
          <w:sz w:val="23"/>
        </w:rPr>
        <w:tab/>
        <w:t>Use light signals / flag signals / whistle for communication.</w:t>
      </w:r>
    </w:p>
    <w:p w14:paraId="59E509FD"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 xml:space="preserve">.15 </w:t>
      </w:r>
      <w:r>
        <w:rPr>
          <w:sz w:val="23"/>
        </w:rPr>
        <w:tab/>
      </w:r>
      <w:r>
        <w:rPr>
          <w:sz w:val="23"/>
        </w:rPr>
        <w:tab/>
        <w:t>What is retreat signal for rescue boat / motor lifeboat ?</w:t>
      </w:r>
    </w:p>
    <w:p w14:paraId="42BD0228"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.15.1</w:t>
      </w:r>
      <w:r>
        <w:rPr>
          <w:sz w:val="23"/>
        </w:rPr>
        <w:tab/>
      </w:r>
      <w:r>
        <w:rPr>
          <w:sz w:val="23"/>
        </w:rPr>
        <w:tab/>
        <w:t>Retreat signal ... .</w:t>
      </w:r>
    </w:p>
    <w:p w14:paraId="68088AC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.16</w:t>
      </w:r>
      <w:r>
        <w:rPr>
          <w:sz w:val="23"/>
        </w:rPr>
        <w:tab/>
      </w:r>
      <w:r>
        <w:rPr>
          <w:sz w:val="23"/>
        </w:rPr>
        <w:tab/>
        <w:t>Stand by one / two crew member(s) for rescue in water and report.</w:t>
      </w:r>
    </w:p>
    <w:p w14:paraId="2AC1C53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.16.1</w:t>
      </w:r>
      <w:r>
        <w:rPr>
          <w:sz w:val="23"/>
        </w:rPr>
        <w:tab/>
      </w:r>
      <w:r>
        <w:rPr>
          <w:sz w:val="23"/>
        </w:rPr>
        <w:tab/>
        <w:t>One / two crew member(s) standing by for rescue in water.</w:t>
      </w:r>
    </w:p>
    <w:p w14:paraId="66B8D58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.17</w:t>
      </w:r>
      <w:r>
        <w:rPr>
          <w:sz w:val="23"/>
        </w:rPr>
        <w:tab/>
      </w:r>
      <w:r>
        <w:rPr>
          <w:sz w:val="23"/>
        </w:rPr>
        <w:tab/>
        <w:t>Person overboard rescued / recovered.</w:t>
      </w:r>
    </w:p>
    <w:p w14:paraId="5BE3AAF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.18</w:t>
      </w:r>
      <w:r>
        <w:rPr>
          <w:sz w:val="23"/>
        </w:rPr>
        <w:tab/>
      </w:r>
      <w:r>
        <w:rPr>
          <w:sz w:val="23"/>
        </w:rPr>
        <w:tab/>
        <w:t>Stand by boat / rescue litter / rescue net / rescue basket / rescue sling and report.</w:t>
      </w:r>
    </w:p>
    <w:p w14:paraId="48230EF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.18.1</w:t>
      </w:r>
      <w:r>
        <w:rPr>
          <w:sz w:val="23"/>
        </w:rPr>
        <w:tab/>
      </w:r>
      <w:r>
        <w:rPr>
          <w:sz w:val="23"/>
        </w:rPr>
        <w:tab/>
        <w:t>Boat / rescue litter / rescue net / rescue basket / rescue sling standing by.</w:t>
      </w:r>
    </w:p>
    <w:p w14:paraId="0402D56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.19</w:t>
      </w:r>
      <w:r>
        <w:rPr>
          <w:sz w:val="23"/>
        </w:rPr>
        <w:tab/>
      </w:r>
      <w:r>
        <w:rPr>
          <w:sz w:val="23"/>
        </w:rPr>
        <w:tab/>
        <w:t>Hoist person and report.</w:t>
      </w:r>
    </w:p>
    <w:p w14:paraId="7BC1B3E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.20</w:t>
      </w:r>
      <w:r>
        <w:rPr>
          <w:sz w:val="23"/>
        </w:rPr>
        <w:tab/>
      </w:r>
      <w:r>
        <w:rPr>
          <w:sz w:val="23"/>
        </w:rPr>
        <w:tab/>
        <w:t>Report condition of survivor.</w:t>
      </w:r>
    </w:p>
    <w:p w14:paraId="512046F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.20.1</w:t>
      </w:r>
      <w:r>
        <w:rPr>
          <w:sz w:val="23"/>
        </w:rPr>
        <w:tab/>
      </w:r>
      <w:r>
        <w:rPr>
          <w:sz w:val="23"/>
        </w:rPr>
        <w:tab/>
        <w:t xml:space="preserve">Survivor </w:t>
      </w:r>
    </w:p>
    <w:p w14:paraId="5E4F50A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is in good / bad condition.</w:t>
      </w:r>
    </w:p>
    <w:p w14:paraId="23D668E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has hypothermia.</w:t>
      </w:r>
    </w:p>
    <w:p w14:paraId="7383CD1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is injured.</w:t>
      </w:r>
    </w:p>
    <w:p w14:paraId="225F133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is suffering from shock.</w:t>
      </w:r>
    </w:p>
    <w:p w14:paraId="3471F3F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.20.2</w:t>
      </w:r>
      <w:r>
        <w:rPr>
          <w:sz w:val="23"/>
        </w:rPr>
        <w:tab/>
      </w:r>
      <w:r>
        <w:rPr>
          <w:sz w:val="23"/>
        </w:rPr>
        <w:tab/>
        <w:t>Person is dead.</w:t>
      </w:r>
    </w:p>
    <w:p w14:paraId="12A9E8C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B55140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r>
        <w:rPr>
          <w:b/>
          <w:sz w:val="23"/>
        </w:rPr>
        <w:t>B2/6.3</w:t>
      </w:r>
      <w:r>
        <w:rPr>
          <w:b/>
          <w:sz w:val="23"/>
        </w:rPr>
        <w:tab/>
        <w:t>Rescue operation - reporting readiness for assistance</w:t>
      </w:r>
    </w:p>
    <w:p w14:paraId="29ED5D2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21B858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See also A1/1.2  "Search and rescue communications"</w:t>
      </w:r>
    </w:p>
    <w:p w14:paraId="44DD3B4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638842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 xml:space="preserve">Received an alarm signal / PAN-PAN / </w:t>
      </w:r>
    </w:p>
    <w:p w14:paraId="71320F0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 xml:space="preserve">distress alert - MAYDAY at ... UTC on ... </w:t>
      </w:r>
      <w:r>
        <w:rPr>
          <w:i/>
          <w:sz w:val="23"/>
        </w:rPr>
        <w:t>(VHF Channel/frequency)</w:t>
      </w:r>
      <w:r>
        <w:rPr>
          <w:sz w:val="23"/>
        </w:rPr>
        <w:t>.</w:t>
      </w:r>
    </w:p>
    <w:p w14:paraId="287750F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Observed the following distress signal in ... degrees.</w:t>
      </w:r>
    </w:p>
    <w:p w14:paraId="046AE4D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Report the distress position.</w:t>
      </w:r>
    </w:p>
    <w:p w14:paraId="13D9A0F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Distress position  ... .</w:t>
      </w:r>
    </w:p>
    <w:p w14:paraId="1EFFDDB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3"/>
        </w:rPr>
      </w:pPr>
      <w:r>
        <w:rPr>
          <w:sz w:val="23"/>
        </w:rPr>
        <w:tab/>
      </w:r>
      <w:r>
        <w:rPr>
          <w:sz w:val="23"/>
        </w:rPr>
        <w:tab/>
        <w:t>.4</w:t>
      </w:r>
      <w:r>
        <w:rPr>
          <w:sz w:val="23"/>
        </w:rPr>
        <w:tab/>
      </w:r>
      <w:r>
        <w:rPr>
          <w:sz w:val="23"/>
        </w:rPr>
        <w:tab/>
        <w:t>Was the alarm signal / PAN-PAN / distress alert - MAYDAY acknowledged?</w:t>
      </w:r>
    </w:p>
    <w:p w14:paraId="58E8CC9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0"/>
        <w:rPr>
          <w:sz w:val="23"/>
        </w:rPr>
      </w:pPr>
      <w:r>
        <w:rPr>
          <w:sz w:val="23"/>
        </w:rPr>
        <w:tab/>
      </w:r>
      <w:r>
        <w:rPr>
          <w:sz w:val="23"/>
        </w:rPr>
        <w:tab/>
        <w:t>.4.1</w:t>
      </w:r>
      <w:r>
        <w:rPr>
          <w:sz w:val="23"/>
        </w:rPr>
        <w:tab/>
      </w:r>
      <w:r>
        <w:rPr>
          <w:sz w:val="23"/>
        </w:rPr>
        <w:tab/>
      </w:r>
      <w:r>
        <w:rPr>
          <w:sz w:val="23"/>
        </w:rPr>
        <w:tab/>
        <w:t>The alarm signal / PAN-PAN / distress alert - MAYDAY was acknowledged by ... / not acknowledged (yet)..</w:t>
      </w:r>
    </w:p>
    <w:p w14:paraId="75FD3E9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.4.2.1</w:t>
      </w:r>
      <w:r>
        <w:rPr>
          <w:sz w:val="23"/>
        </w:rPr>
        <w:tab/>
      </w:r>
      <w:r>
        <w:rPr>
          <w:sz w:val="23"/>
        </w:rPr>
        <w:tab/>
      </w:r>
      <w:r>
        <w:rPr>
          <w:sz w:val="23"/>
        </w:rPr>
        <w:tab/>
        <w:t>Acknowledge the PAN-PAN / distress alert - MAYDAY -  RELAY.</w:t>
      </w:r>
    </w:p>
    <w:p w14:paraId="0F56946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.4.3</w:t>
      </w:r>
      <w:r>
        <w:rPr>
          <w:sz w:val="23"/>
        </w:rPr>
        <w:tab/>
      </w:r>
      <w:r>
        <w:rPr>
          <w:sz w:val="23"/>
        </w:rPr>
        <w:tab/>
      </w:r>
      <w:r>
        <w:rPr>
          <w:sz w:val="23"/>
        </w:rPr>
        <w:tab/>
        <w:t>Transmit a MAYDAY - RELAY to ...</w:t>
      </w:r>
      <w:r>
        <w:rPr>
          <w:i/>
          <w:sz w:val="23"/>
        </w:rPr>
        <w:t xml:space="preserve"> (radio station)</w:t>
      </w:r>
      <w:r>
        <w:rPr>
          <w:sz w:val="23"/>
        </w:rPr>
        <w:t>.</w:t>
      </w:r>
    </w:p>
    <w:p w14:paraId="0788D95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Watch the radar.</w:t>
      </w:r>
    </w:p>
    <w:p w14:paraId="28078E5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Have the lookouts manned and report.</w:t>
      </w:r>
    </w:p>
    <w:p w14:paraId="44ED6DD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Lookouts are manned.</w:t>
      </w:r>
    </w:p>
    <w:p w14:paraId="639C763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Contact vessels in vicinity of the distress and report.</w:t>
      </w:r>
    </w:p>
    <w:p w14:paraId="047058B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.7.1</w:t>
      </w:r>
      <w:r>
        <w:rPr>
          <w:sz w:val="23"/>
        </w:rPr>
        <w:tab/>
      </w:r>
      <w:r>
        <w:rPr>
          <w:sz w:val="23"/>
        </w:rPr>
        <w:tab/>
      </w:r>
      <w:r>
        <w:rPr>
          <w:sz w:val="23"/>
        </w:rPr>
        <w:tab/>
        <w:t>We have contact to following vessel(s) in vicinity of the distress: .... .</w:t>
      </w:r>
    </w:p>
    <w:p w14:paraId="6508A04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.7.2</w:t>
      </w:r>
      <w:r>
        <w:rPr>
          <w:sz w:val="23"/>
        </w:rPr>
        <w:tab/>
      </w:r>
      <w:r>
        <w:rPr>
          <w:sz w:val="23"/>
        </w:rPr>
        <w:tab/>
      </w:r>
      <w:r>
        <w:rPr>
          <w:sz w:val="23"/>
        </w:rPr>
        <w:tab/>
        <w:t>We have no contact (yet).</w:t>
      </w:r>
    </w:p>
    <w:p w14:paraId="16F8986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Request information from the vessel in distress and report.</w:t>
      </w:r>
    </w:p>
    <w:p w14:paraId="59FCA45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.8.1</w:t>
      </w:r>
      <w:r>
        <w:rPr>
          <w:sz w:val="23"/>
        </w:rPr>
        <w:tab/>
      </w:r>
      <w:r>
        <w:rPr>
          <w:sz w:val="23"/>
        </w:rPr>
        <w:tab/>
      </w:r>
      <w:r>
        <w:rPr>
          <w:sz w:val="23"/>
        </w:rPr>
        <w:tab/>
        <w:t>We have  following information from the vessel in distress: ... .</w:t>
      </w:r>
    </w:p>
    <w:p w14:paraId="4C39FC3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.8.2</w:t>
      </w:r>
      <w:r>
        <w:rPr>
          <w:sz w:val="23"/>
        </w:rPr>
        <w:tab/>
      </w:r>
      <w:r>
        <w:rPr>
          <w:sz w:val="23"/>
        </w:rPr>
        <w:tab/>
      </w:r>
      <w:r>
        <w:rPr>
          <w:sz w:val="23"/>
        </w:rPr>
        <w:tab/>
        <w:t>We have  no information (yet).</w:t>
      </w:r>
    </w:p>
    <w:p w14:paraId="678DBCEB"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Stand by lines / lifebuoys / nets / derricks / cranes / ... and report.</w:t>
      </w:r>
    </w:p>
    <w:p w14:paraId="439575A3"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.9.1</w:t>
      </w:r>
      <w:r>
        <w:rPr>
          <w:sz w:val="23"/>
        </w:rPr>
        <w:tab/>
      </w:r>
      <w:r>
        <w:rPr>
          <w:sz w:val="23"/>
        </w:rPr>
        <w:tab/>
      </w:r>
      <w:r>
        <w:rPr>
          <w:sz w:val="23"/>
        </w:rPr>
        <w:tab/>
        <w:t>Lines / lifeboats / nets / derricks / cranes / ... standing by.</w:t>
      </w:r>
    </w:p>
    <w:p w14:paraId="57CEC82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Stand by lifeboats / rescue boat and report.</w:t>
      </w:r>
    </w:p>
    <w:p w14:paraId="32E072A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.10.1</w:t>
      </w:r>
      <w:r>
        <w:rPr>
          <w:sz w:val="23"/>
        </w:rPr>
        <w:tab/>
      </w:r>
      <w:r>
        <w:rPr>
          <w:sz w:val="23"/>
        </w:rPr>
        <w:tab/>
        <w:t>Lifeboats / rescue boat standing by.</w:t>
      </w:r>
    </w:p>
    <w:p w14:paraId="679A5FC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t>Stand by liferaft(s) as boarding station(s) and report.</w:t>
      </w:r>
    </w:p>
    <w:p w14:paraId="2858641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lastRenderedPageBreak/>
        <w:tab/>
      </w:r>
      <w:r>
        <w:rPr>
          <w:sz w:val="23"/>
        </w:rPr>
        <w:tab/>
        <w:t>.11.1</w:t>
      </w:r>
      <w:r>
        <w:rPr>
          <w:sz w:val="23"/>
        </w:rPr>
        <w:tab/>
      </w:r>
      <w:r>
        <w:rPr>
          <w:sz w:val="23"/>
        </w:rPr>
        <w:tab/>
        <w:t>Liferaft(s) standing by as boarding station(s).</w:t>
      </w:r>
    </w:p>
    <w:p w14:paraId="62041B7F" w14:textId="77777777" w:rsidR="000A7CDE" w:rsidRDefault="000A7CDE">
      <w:pPr>
        <w:pStyle w:val="BodyText"/>
        <w:tabs>
          <w:tab w:val="left" w:pos="-1099"/>
          <w:tab w:val="left" w:pos="-720"/>
          <w:tab w:val="left" w:pos="720"/>
          <w:tab w:val="left" w:pos="1080"/>
          <w:tab w:val="left" w:pos="1440"/>
          <w:tab w:val="left" w:pos="1800"/>
          <w:tab w:val="left" w:pos="2160"/>
          <w:tab w:val="left" w:pos="2880"/>
          <w:tab w:val="left" w:pos="3600"/>
          <w:tab w:val="left" w:pos="4320"/>
          <w:tab w:val="left" w:pos="504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val="0"/>
          <w:bCs/>
        </w:rPr>
      </w:pPr>
      <w:r>
        <w:rPr>
          <w:b w:val="0"/>
          <w:bCs/>
        </w:rPr>
        <w:tab/>
        <w:t>.11.2</w:t>
      </w:r>
      <w:r>
        <w:rPr>
          <w:b w:val="0"/>
          <w:bCs/>
        </w:rPr>
        <w:tab/>
      </w:r>
      <w:r>
        <w:rPr>
          <w:b w:val="0"/>
          <w:bCs/>
        </w:rPr>
        <w:tab/>
        <w:t>Let go liferaft(s) as boarding station(s) with ... crew members (each).</w:t>
      </w:r>
    </w:p>
    <w:p w14:paraId="529FB4D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w:t>
      </w:r>
      <w:r>
        <w:rPr>
          <w:sz w:val="23"/>
        </w:rPr>
        <w:tab/>
      </w:r>
      <w:r>
        <w:rPr>
          <w:sz w:val="23"/>
        </w:rPr>
        <w:tab/>
        <w:t>Stand by ... crew members for assisting survivors in water and report.</w:t>
      </w:r>
    </w:p>
    <w:p w14:paraId="53EAB1C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.13.1</w:t>
      </w:r>
      <w:r>
        <w:rPr>
          <w:sz w:val="23"/>
        </w:rPr>
        <w:tab/>
      </w:r>
      <w:r>
        <w:rPr>
          <w:sz w:val="23"/>
        </w:rPr>
        <w:tab/>
        <w:t>... crew members standing by for assisting survivors in water.</w:t>
      </w:r>
    </w:p>
    <w:p w14:paraId="6DB2957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.14</w:t>
      </w:r>
      <w:r>
        <w:rPr>
          <w:sz w:val="23"/>
        </w:rPr>
        <w:tab/>
      </w:r>
      <w:r>
        <w:rPr>
          <w:sz w:val="23"/>
        </w:rPr>
        <w:tab/>
        <w:t>Switch on the deck lighting / outboard lighting / search lights.</w:t>
      </w:r>
    </w:p>
    <w:p w14:paraId="771D4B0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.15</w:t>
      </w:r>
      <w:r>
        <w:rPr>
          <w:sz w:val="23"/>
        </w:rPr>
        <w:tab/>
      </w:r>
      <w:r>
        <w:rPr>
          <w:sz w:val="23"/>
        </w:rPr>
        <w:tab/>
        <w:t>Stand by line throwing apparatus and report.</w:t>
      </w:r>
    </w:p>
    <w:p w14:paraId="39D41FF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.15.1</w:t>
      </w:r>
      <w:r>
        <w:rPr>
          <w:sz w:val="23"/>
        </w:rPr>
        <w:tab/>
      </w:r>
      <w:r>
        <w:rPr>
          <w:sz w:val="23"/>
        </w:rPr>
        <w:tab/>
        <w:t>Line throwing apparatus standing by.</w:t>
      </w:r>
    </w:p>
    <w:p w14:paraId="19DBFBA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752589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B2/6.4</w:t>
      </w:r>
      <w:r>
        <w:rPr>
          <w:b/>
          <w:sz w:val="23"/>
        </w:rPr>
        <w:tab/>
        <w:t>Conducting search</w:t>
      </w:r>
    </w:p>
    <w:p w14:paraId="1D1C61C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4E0FF5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We / MV ...  will act as On-scene Co-ordinator.</w:t>
      </w:r>
    </w:p>
    <w:p w14:paraId="26B08ED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r>
      <w:r>
        <w:rPr>
          <w:sz w:val="23"/>
        </w:rPr>
        <w:tab/>
        <w:t>Inform radio coast station(s) / MRCC/ vessels in vicinity.</w:t>
      </w:r>
    </w:p>
    <w:p w14:paraId="5E64869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Stand by bridge team / lookouts for information / signals of On-scene Co-ordinator.</w:t>
      </w:r>
    </w:p>
    <w:p w14:paraId="518C9A2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Following information / signal received from On-scene Co-ordinator:</w:t>
      </w:r>
    </w:p>
    <w:p w14:paraId="1A02028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We carry out search pattern ... / radar search.</w:t>
      </w:r>
    </w:p>
    <w:p w14:paraId="5A28291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We start search pattern ... radar search at ... UTC.</w:t>
      </w:r>
    </w:p>
    <w:p w14:paraId="51BD6A1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.3.1.1</w:t>
      </w:r>
      <w:r>
        <w:rPr>
          <w:sz w:val="23"/>
        </w:rPr>
        <w:tab/>
      </w:r>
      <w:r>
        <w:rPr>
          <w:sz w:val="23"/>
        </w:rPr>
        <w:tab/>
      </w:r>
      <w:r>
        <w:rPr>
          <w:sz w:val="23"/>
        </w:rPr>
        <w:tab/>
        <w:t>Inform the crew / lookouts / engine room.</w:t>
      </w:r>
    </w:p>
    <w:p w14:paraId="6A9ADAA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Bridge team / lookouts !</w:t>
      </w:r>
    </w:p>
    <w:p w14:paraId="51C40A2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 xml:space="preserve">Keep sharp lookout for signals / sightings of  the vessel in distress and report </w:t>
      </w:r>
    </w:p>
    <w:p w14:paraId="68C60B7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every ... minutes.</w:t>
      </w:r>
    </w:p>
    <w:p w14:paraId="10B31F9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Light signals / smoke signals / sound signals / ... signals in ... degrees.</w:t>
      </w:r>
    </w:p>
    <w:p w14:paraId="42CF964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.4.2</w:t>
      </w:r>
      <w:r>
        <w:rPr>
          <w:sz w:val="23"/>
        </w:rPr>
        <w:tab/>
      </w:r>
      <w:r>
        <w:rPr>
          <w:sz w:val="23"/>
        </w:rPr>
        <w:tab/>
      </w:r>
      <w:r>
        <w:rPr>
          <w:sz w:val="23"/>
        </w:rPr>
        <w:tab/>
        <w:t xml:space="preserve">Objects / vessel in distress / lifeboat(s) / life raft(s) / person(s) in water </w:t>
      </w:r>
    </w:p>
    <w:p w14:paraId="30C52B5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in ... degrees</w:t>
      </w:r>
    </w:p>
    <w:p w14:paraId="171D552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Stand by rescue team / boat crews / engine room and report.</w:t>
      </w:r>
    </w:p>
    <w:p w14:paraId="5B58356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Rescue team / boat crews / engine room standing by.</w:t>
      </w:r>
    </w:p>
    <w:p w14:paraId="620646E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Transmit the following information / signals to  the searching vessel(s): ... .</w:t>
      </w:r>
    </w:p>
    <w:p w14:paraId="25DBD20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D145D6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r>
        <w:rPr>
          <w:b/>
          <w:sz w:val="23"/>
        </w:rPr>
        <w:t>B2/6.5</w:t>
      </w:r>
      <w:r>
        <w:rPr>
          <w:b/>
          <w:sz w:val="23"/>
        </w:rPr>
        <w:tab/>
        <w:t>Rescue activities</w:t>
      </w:r>
    </w:p>
    <w:p w14:paraId="114F5D7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CC117D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See also B2/6.2 "Person-overboard activities"</w:t>
      </w:r>
    </w:p>
    <w:p w14:paraId="06BD424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5A4016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Rescue persons in following order:</w:t>
      </w:r>
    </w:p>
    <w:p w14:paraId="1FD65F9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persons in water</w:t>
      </w:r>
    </w:p>
    <w:p w14:paraId="7E1E5D9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injured / helpless persons</w:t>
      </w:r>
    </w:p>
    <w:p w14:paraId="6DF9C1C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women and children</w:t>
      </w:r>
    </w:p>
    <w:p w14:paraId="218C9BD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passengers</w:t>
      </w:r>
    </w:p>
    <w:p w14:paraId="2A43037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crew/members.</w:t>
      </w:r>
    </w:p>
    <w:p w14:paraId="67E796F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Ask the survivor(s) the following information:</w:t>
      </w:r>
    </w:p>
    <w:p w14:paraId="3A981D5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What was  the total number of persons on board the vessel in distress ?</w:t>
      </w:r>
    </w:p>
    <w:p w14:paraId="78AA334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.2.1.1</w:t>
      </w:r>
      <w:r>
        <w:rPr>
          <w:sz w:val="23"/>
        </w:rPr>
        <w:tab/>
      </w:r>
      <w:r>
        <w:rPr>
          <w:sz w:val="23"/>
        </w:rPr>
        <w:tab/>
      </w:r>
      <w:r>
        <w:rPr>
          <w:sz w:val="23"/>
        </w:rPr>
        <w:tab/>
        <w:t>Total number of persons was: ... .</w:t>
      </w:r>
    </w:p>
    <w:p w14:paraId="347DE5C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.2.2</w:t>
      </w:r>
      <w:r>
        <w:rPr>
          <w:sz w:val="23"/>
        </w:rPr>
        <w:tab/>
      </w:r>
      <w:r>
        <w:rPr>
          <w:sz w:val="23"/>
        </w:rPr>
        <w:tab/>
      </w:r>
      <w:r>
        <w:rPr>
          <w:sz w:val="23"/>
        </w:rPr>
        <w:tab/>
        <w:t>What was the number of casualties ?</w:t>
      </w:r>
    </w:p>
    <w:p w14:paraId="5CE441E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.2.2.1</w:t>
      </w:r>
      <w:r>
        <w:rPr>
          <w:sz w:val="23"/>
        </w:rPr>
        <w:tab/>
      </w:r>
      <w:r>
        <w:rPr>
          <w:sz w:val="23"/>
        </w:rPr>
        <w:tab/>
      </w:r>
      <w:r>
        <w:rPr>
          <w:sz w:val="23"/>
        </w:rPr>
        <w:tab/>
        <w:t>Number of casualties was: ... .</w:t>
      </w:r>
    </w:p>
    <w:p w14:paraId="3BC03EF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.2.3</w:t>
      </w:r>
      <w:r>
        <w:rPr>
          <w:sz w:val="23"/>
        </w:rPr>
        <w:tab/>
      </w:r>
      <w:r>
        <w:rPr>
          <w:sz w:val="23"/>
        </w:rPr>
        <w:tab/>
      </w:r>
      <w:r>
        <w:rPr>
          <w:sz w:val="23"/>
        </w:rPr>
        <w:tab/>
        <w:t>What was the number of lifeboats / liferafts launched ?</w:t>
      </w:r>
    </w:p>
    <w:p w14:paraId="593D391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.2.3.1</w:t>
      </w:r>
      <w:r>
        <w:rPr>
          <w:sz w:val="23"/>
        </w:rPr>
        <w:tab/>
      </w:r>
      <w:r>
        <w:rPr>
          <w:sz w:val="23"/>
        </w:rPr>
        <w:tab/>
      </w:r>
      <w:r>
        <w:rPr>
          <w:sz w:val="23"/>
        </w:rPr>
        <w:tab/>
        <w:t>Number of lifeboats / liferafts launched was: ... .</w:t>
      </w:r>
    </w:p>
    <w:p w14:paraId="1CC4F92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.2.4</w:t>
      </w:r>
      <w:r>
        <w:rPr>
          <w:sz w:val="23"/>
        </w:rPr>
        <w:tab/>
      </w:r>
      <w:r>
        <w:rPr>
          <w:sz w:val="23"/>
        </w:rPr>
        <w:tab/>
      </w:r>
      <w:r>
        <w:rPr>
          <w:sz w:val="23"/>
        </w:rPr>
        <w:tab/>
        <w:t>What was the number of persons in lifeboats / liferafts ?</w:t>
      </w:r>
    </w:p>
    <w:p w14:paraId="4B9660E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.2.4.1</w:t>
      </w:r>
      <w:r>
        <w:rPr>
          <w:sz w:val="23"/>
        </w:rPr>
        <w:tab/>
      </w:r>
      <w:r>
        <w:rPr>
          <w:sz w:val="23"/>
        </w:rPr>
        <w:tab/>
      </w:r>
      <w:r>
        <w:rPr>
          <w:sz w:val="23"/>
        </w:rPr>
        <w:tab/>
        <w:t>Number of persons in lifeboats / liferafts was: ... .</w:t>
      </w:r>
    </w:p>
    <w:p w14:paraId="63101F5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.2.5</w:t>
      </w:r>
      <w:r>
        <w:rPr>
          <w:sz w:val="23"/>
        </w:rPr>
        <w:tab/>
      </w:r>
      <w:r>
        <w:rPr>
          <w:sz w:val="23"/>
        </w:rPr>
        <w:tab/>
      </w:r>
      <w:r>
        <w:rPr>
          <w:sz w:val="23"/>
        </w:rPr>
        <w:tab/>
        <w:t>What was the number of persons in water ?</w:t>
      </w:r>
    </w:p>
    <w:p w14:paraId="7C8F008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.2.5.1</w:t>
      </w:r>
      <w:r>
        <w:rPr>
          <w:sz w:val="23"/>
        </w:rPr>
        <w:tab/>
      </w:r>
      <w:r>
        <w:rPr>
          <w:sz w:val="23"/>
        </w:rPr>
        <w:tab/>
      </w:r>
      <w:r>
        <w:rPr>
          <w:sz w:val="23"/>
        </w:rPr>
        <w:tab/>
        <w:t>Number of persons in water was: ... .</w:t>
      </w:r>
    </w:p>
    <w:p w14:paraId="1514368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 xml:space="preserve">Inform  ...  coast radio station about the name(s) / call sign(s) and destination </w:t>
      </w:r>
    </w:p>
    <w:p w14:paraId="437C99B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of the vessel(s) with the survivors.</w:t>
      </w:r>
    </w:p>
    <w:p w14:paraId="1E2185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Inform about the number of survivors on (each) vessel.</w:t>
      </w:r>
    </w:p>
    <w:p w14:paraId="0700DF0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.3.2</w:t>
      </w:r>
      <w:r>
        <w:rPr>
          <w:sz w:val="23"/>
        </w:rPr>
        <w:tab/>
      </w:r>
      <w:r>
        <w:rPr>
          <w:sz w:val="23"/>
        </w:rPr>
        <w:tab/>
      </w:r>
      <w:r>
        <w:rPr>
          <w:sz w:val="23"/>
        </w:rPr>
        <w:tab/>
        <w:t>Inform about the condition of the survivors.</w:t>
      </w:r>
    </w:p>
    <w:p w14:paraId="477A05E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Inform  ...  coast radio station about the condition of the vessel in distress:</w:t>
      </w:r>
    </w:p>
    <w:p w14:paraId="2F409B3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p>
    <w:p w14:paraId="5C8FB7A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lastRenderedPageBreak/>
        <w:tab/>
      </w:r>
      <w:r>
        <w:rPr>
          <w:sz w:val="23"/>
        </w:rPr>
        <w:tab/>
        <w:t>.4.1</w:t>
      </w:r>
      <w:r>
        <w:rPr>
          <w:sz w:val="23"/>
        </w:rPr>
        <w:tab/>
      </w:r>
      <w:r>
        <w:rPr>
          <w:sz w:val="23"/>
        </w:rPr>
        <w:tab/>
        <w:t xml:space="preserve">The vessel in distress </w:t>
      </w:r>
    </w:p>
    <w:p w14:paraId="1085EC6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capsized / sunk / adrift (near position ... ) / drifting in ... degrees.</w:t>
      </w:r>
    </w:p>
    <w:p w14:paraId="7CCBA1C7" w14:textId="77777777" w:rsidR="000A7CDE" w:rsidRDefault="000A7CDE">
      <w:pPr>
        <w:jc w:val="left"/>
        <w:rPr>
          <w:sz w:val="23"/>
        </w:rPr>
      </w:pPr>
      <w:r>
        <w:rPr>
          <w:sz w:val="23"/>
        </w:rPr>
        <w:tab/>
      </w:r>
      <w:r>
        <w:rPr>
          <w:sz w:val="23"/>
        </w:rPr>
        <w:tab/>
      </w:r>
      <w:r>
        <w:rPr>
          <w:sz w:val="23"/>
        </w:rPr>
        <w:tab/>
        <w:t>~ grounded (in position: ...).</w:t>
      </w:r>
    </w:p>
    <w:p w14:paraId="2B0A587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on fire.</w:t>
      </w:r>
    </w:p>
    <w:p w14:paraId="46F17D5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not under command.</w:t>
      </w:r>
    </w:p>
    <w:p w14:paraId="39633D5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Transmit the following safety message / navigational warning:</w:t>
      </w:r>
    </w:p>
    <w:p w14:paraId="2F35034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Vessel in distress (in position ...) danger to navigation.</w:t>
      </w:r>
    </w:p>
    <w:p w14:paraId="1FCC92D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p>
    <w:p w14:paraId="062B05B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B2/6.6</w:t>
      </w:r>
      <w:r>
        <w:rPr>
          <w:b/>
          <w:sz w:val="23"/>
        </w:rPr>
        <w:tab/>
        <w:t>Finishing with search and rescue operations</w:t>
      </w:r>
    </w:p>
    <w:p w14:paraId="3B87511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513EB2C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Search and rescue finished at ... UTC.</w:t>
      </w:r>
    </w:p>
    <w:p w14:paraId="6D5C4FF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Inform the crew / lookouts / engine room.</w:t>
      </w:r>
    </w:p>
    <w:p w14:paraId="09744C8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We resume on-board routine at ... UTC.</w:t>
      </w:r>
    </w:p>
    <w:p w14:paraId="4DA8F83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 xml:space="preserve">Inform the coast radio station / searching vessels </w:t>
      </w:r>
    </w:p>
    <w:p w14:paraId="664724A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about the cancellation of search and rescue.</w:t>
      </w:r>
    </w:p>
    <w:p w14:paraId="525610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We proceed with our  voyage.</w:t>
      </w:r>
    </w:p>
    <w:p w14:paraId="4AB9810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9988C7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B3</w:t>
      </w:r>
      <w:r>
        <w:rPr>
          <w:b/>
          <w:sz w:val="23"/>
        </w:rPr>
        <w:tab/>
        <w:t xml:space="preserve">  Cargo and cargo handling</w:t>
      </w:r>
    </w:p>
    <w:p w14:paraId="7C527D2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398815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B3/1</w:t>
      </w:r>
      <w:r>
        <w:rPr>
          <w:b/>
          <w:sz w:val="23"/>
        </w:rPr>
        <w:tab/>
        <w:t xml:space="preserve">  Cargo handling </w:t>
      </w:r>
    </w:p>
    <w:p w14:paraId="0CA77CD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p>
    <w:p w14:paraId="106C21F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B3/1.1</w:t>
      </w:r>
      <w:r>
        <w:rPr>
          <w:b/>
          <w:sz w:val="23"/>
        </w:rPr>
        <w:tab/>
        <w:t xml:space="preserve">  Loading and unloading</w:t>
      </w:r>
    </w:p>
    <w:p w14:paraId="1F5FB18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3529AB9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.1</w:t>
      </w:r>
      <w:r>
        <w:rPr>
          <w:sz w:val="23"/>
        </w:rPr>
        <w:tab/>
        <w:t xml:space="preserve">  </w:t>
      </w:r>
      <w:r>
        <w:rPr>
          <w:b/>
          <w:sz w:val="23"/>
        </w:rPr>
        <w:t>Loading capacities and quantities</w:t>
      </w:r>
    </w:p>
    <w:p w14:paraId="1AA8476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4C8E15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What is the deadweight of the vessel?</w:t>
      </w:r>
    </w:p>
    <w:p w14:paraId="697977A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The deadweight is ... tonnes.</w:t>
      </w:r>
    </w:p>
    <w:p w14:paraId="73F14D7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What is the hold / bale / grain capacity of  vessel?</w:t>
      </w:r>
    </w:p>
    <w:p w14:paraId="0B34ABD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The hold / bale / grain capacity</w:t>
      </w:r>
      <w:r>
        <w:rPr>
          <w:b/>
          <w:i/>
          <w:sz w:val="23"/>
        </w:rPr>
        <w:t xml:space="preserve"> </w:t>
      </w:r>
      <w:r>
        <w:rPr>
          <w:sz w:val="23"/>
        </w:rPr>
        <w:t>is ... cubic metres.</w:t>
      </w:r>
    </w:p>
    <w:p w14:paraId="7EB1FF9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What is the container capacity of the vessel?</w:t>
      </w:r>
    </w:p>
    <w:p w14:paraId="0DA760E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The container capacity is ... TEU.</w:t>
      </w:r>
    </w:p>
    <w:p w14:paraId="693D735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How many 20'/ 40' containers will the vessel  load?</w:t>
      </w:r>
    </w:p>
    <w:p w14:paraId="757E4F8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The vessel will load ... 20'/ 40' containers.</w:t>
      </w:r>
    </w:p>
    <w:p w14:paraId="09BEE5F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How many cubic metres of cargo space are required?</w:t>
      </w:r>
    </w:p>
    <w:p w14:paraId="7B88CD1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 cubic metres of cargo space are required.</w:t>
      </w:r>
    </w:p>
    <w:p w14:paraId="4A3079B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How many tonnes / cubic metres can the vessel still load?</w:t>
      </w:r>
    </w:p>
    <w:p w14:paraId="40BB431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The vessel can still load ... tonnes / cubic metres.</w:t>
      </w:r>
    </w:p>
    <w:p w14:paraId="6B08C3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How much deck cargo can the vessel load?</w:t>
      </w:r>
    </w:p>
    <w:p w14:paraId="4A36A96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.7.1</w:t>
      </w:r>
      <w:r>
        <w:rPr>
          <w:sz w:val="23"/>
        </w:rPr>
        <w:tab/>
      </w:r>
      <w:r>
        <w:rPr>
          <w:sz w:val="23"/>
        </w:rPr>
        <w:tab/>
      </w:r>
      <w:r>
        <w:rPr>
          <w:sz w:val="23"/>
        </w:rPr>
        <w:tab/>
        <w:t>The vessel can load ... tonnes / cubic metres / ... 20'/40' containers on deck.</w:t>
      </w:r>
    </w:p>
    <w:p w14:paraId="2E0D3E0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 xml:space="preserve">How many cars / trailers / trucks / ... can the vessel load? </w:t>
      </w:r>
    </w:p>
    <w:p w14:paraId="4D10ED6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.8.1</w:t>
      </w:r>
      <w:r>
        <w:rPr>
          <w:sz w:val="23"/>
        </w:rPr>
        <w:tab/>
      </w:r>
      <w:r>
        <w:rPr>
          <w:sz w:val="23"/>
        </w:rPr>
        <w:tab/>
      </w:r>
      <w:r>
        <w:rPr>
          <w:sz w:val="23"/>
        </w:rPr>
        <w:tab/>
        <w:t>The vessel can load ... cars / trailers / trucks / ... .</w:t>
      </w:r>
    </w:p>
    <w:p w14:paraId="1D6F787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What is the size of the hatch openings?</w:t>
      </w:r>
    </w:p>
    <w:p w14:paraId="586DE32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.9.1</w:t>
      </w:r>
      <w:r>
        <w:rPr>
          <w:sz w:val="23"/>
        </w:rPr>
        <w:tab/>
      </w:r>
      <w:r>
        <w:rPr>
          <w:sz w:val="23"/>
        </w:rPr>
        <w:tab/>
      </w:r>
      <w:r>
        <w:rPr>
          <w:sz w:val="23"/>
        </w:rPr>
        <w:tab/>
        <w:t>The</w:t>
      </w:r>
      <w:r>
        <w:rPr>
          <w:b/>
          <w:i/>
          <w:sz w:val="23"/>
        </w:rPr>
        <w:t xml:space="preserve"> </w:t>
      </w:r>
      <w:r>
        <w:rPr>
          <w:sz w:val="23"/>
        </w:rPr>
        <w:t>size of the  hatch openings is</w:t>
      </w:r>
      <w:r>
        <w:rPr>
          <w:b/>
          <w:i/>
          <w:sz w:val="23"/>
        </w:rPr>
        <w:t xml:space="preserve"> </w:t>
      </w:r>
      <w:r>
        <w:rPr>
          <w:sz w:val="23"/>
        </w:rPr>
        <w:t>... by ... metres.</w:t>
      </w:r>
    </w:p>
    <w:p w14:paraId="0AAFE1D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What is the safety load of no. ... hold?</w:t>
      </w:r>
    </w:p>
    <w:p w14:paraId="18773E4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.10.1</w:t>
      </w:r>
      <w:r>
        <w:rPr>
          <w:sz w:val="23"/>
        </w:rPr>
        <w:tab/>
      </w:r>
      <w:r>
        <w:rPr>
          <w:sz w:val="23"/>
        </w:rPr>
        <w:tab/>
        <w:t>The</w:t>
      </w:r>
      <w:r>
        <w:rPr>
          <w:b/>
          <w:i/>
          <w:sz w:val="23"/>
        </w:rPr>
        <w:t xml:space="preserve"> </w:t>
      </w:r>
      <w:r>
        <w:rPr>
          <w:sz w:val="23"/>
        </w:rPr>
        <w:t>safety load of the ... deck  of no. ... hold is ... tonnes per square metre.</w:t>
      </w:r>
    </w:p>
    <w:p w14:paraId="319C455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t>The</w:t>
      </w:r>
      <w:r>
        <w:rPr>
          <w:b/>
          <w:i/>
          <w:sz w:val="23"/>
        </w:rPr>
        <w:t xml:space="preserve"> </w:t>
      </w:r>
      <w:r>
        <w:rPr>
          <w:sz w:val="23"/>
        </w:rPr>
        <w:t>vessel will still bunker ... tonnes of fuel / fresh water/ ... .</w:t>
      </w:r>
    </w:p>
    <w:p w14:paraId="531BF80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p>
    <w:p w14:paraId="73065EC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br w:type="page"/>
      </w:r>
      <w:r>
        <w:rPr>
          <w:sz w:val="23"/>
        </w:rPr>
        <w:lastRenderedPageBreak/>
        <w:t>.2</w:t>
      </w:r>
      <w:r>
        <w:rPr>
          <w:sz w:val="23"/>
        </w:rPr>
        <w:tab/>
      </w:r>
      <w:r>
        <w:rPr>
          <w:b/>
          <w:sz w:val="23"/>
        </w:rPr>
        <w:t>Dockside  / shipboard cargo handling gear and equipment</w:t>
      </w:r>
    </w:p>
    <w:p w14:paraId="566F1AB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F6196B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Are dockside / floating cranes available?</w:t>
      </w:r>
    </w:p>
    <w:p w14:paraId="5DDF739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Yes, dockside / floating cranes  are</w:t>
      </w:r>
      <w:r>
        <w:rPr>
          <w:b/>
          <w:i/>
          <w:sz w:val="23"/>
        </w:rPr>
        <w:t xml:space="preserve"> </w:t>
      </w:r>
      <w:r>
        <w:rPr>
          <w:sz w:val="23"/>
        </w:rPr>
        <w:t>available.</w:t>
      </w:r>
    </w:p>
    <w:p w14:paraId="60637AE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r>
      <w:r>
        <w:rPr>
          <w:sz w:val="23"/>
        </w:rPr>
        <w:tab/>
        <w:t>No, dockside / floating cranes are</w:t>
      </w:r>
      <w:r>
        <w:rPr>
          <w:b/>
          <w:i/>
          <w:sz w:val="23"/>
        </w:rPr>
        <w:t xml:space="preserve"> </w:t>
      </w:r>
      <w:r>
        <w:rPr>
          <w:sz w:val="23"/>
        </w:rPr>
        <w:t>not available.</w:t>
      </w:r>
    </w:p>
    <w:p w14:paraId="636E7EC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What is the safe working load of the crane?</w:t>
      </w:r>
    </w:p>
    <w:p w14:paraId="21018A9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The</w:t>
      </w:r>
      <w:r>
        <w:rPr>
          <w:b/>
          <w:i/>
          <w:sz w:val="23"/>
        </w:rPr>
        <w:t xml:space="preserve"> </w:t>
      </w:r>
      <w:r>
        <w:rPr>
          <w:sz w:val="23"/>
        </w:rPr>
        <w:t>safe working load of the crane is  ... tonnes.</w:t>
      </w:r>
    </w:p>
    <w:p w14:paraId="532F23A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What is the maximum reach of the crane?</w:t>
      </w:r>
    </w:p>
    <w:p w14:paraId="5277216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The maximum reach of the crane is ... metres.</w:t>
      </w:r>
    </w:p>
    <w:p w14:paraId="3F49F3B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What is the handling capacity of the  container crane / gantry?</w:t>
      </w:r>
    </w:p>
    <w:p w14:paraId="1317984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The</w:t>
      </w:r>
      <w:r>
        <w:rPr>
          <w:b/>
          <w:i/>
          <w:sz w:val="23"/>
        </w:rPr>
        <w:t xml:space="preserve"> </w:t>
      </w:r>
      <w:r>
        <w:rPr>
          <w:sz w:val="23"/>
        </w:rPr>
        <w:t>handling capacity of  container crane / gantry is ... containers per hour.</w:t>
      </w:r>
    </w:p>
    <w:p w14:paraId="0B390195"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What is the handling capacity of the grain elevator/ore loader/ ... ?</w:t>
      </w:r>
    </w:p>
    <w:p w14:paraId="24FE704C"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The</w:t>
      </w:r>
      <w:r>
        <w:rPr>
          <w:b/>
          <w:i/>
          <w:sz w:val="23"/>
        </w:rPr>
        <w:t xml:space="preserve"> </w:t>
      </w:r>
      <w:r>
        <w:rPr>
          <w:sz w:val="23"/>
        </w:rPr>
        <w:t xml:space="preserve">handling capacity of the  grain elevator / ore loader / is ... tonnes / cubic </w:t>
      </w:r>
    </w:p>
    <w:p w14:paraId="5026CBCE"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metres per hour.</w:t>
      </w:r>
    </w:p>
    <w:p w14:paraId="7B65808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What is the pumping capacity of the cargo pumps?</w:t>
      </w:r>
    </w:p>
    <w:p w14:paraId="00002A4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The</w:t>
      </w:r>
      <w:r>
        <w:rPr>
          <w:b/>
          <w:i/>
          <w:sz w:val="23"/>
        </w:rPr>
        <w:t xml:space="preserve"> </w:t>
      </w:r>
      <w:r>
        <w:rPr>
          <w:sz w:val="23"/>
        </w:rPr>
        <w:t>pumping capacity of the cargo pumps is ... tonnes per hour.</w:t>
      </w:r>
    </w:p>
    <w:p w14:paraId="21620BC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Are (light) fork-lift trucks for the cargo holds available?</w:t>
      </w:r>
    </w:p>
    <w:p w14:paraId="496BB1E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.7.1</w:t>
      </w:r>
      <w:r>
        <w:rPr>
          <w:sz w:val="23"/>
        </w:rPr>
        <w:tab/>
      </w:r>
      <w:r>
        <w:rPr>
          <w:sz w:val="23"/>
        </w:rPr>
        <w:tab/>
      </w:r>
      <w:r>
        <w:rPr>
          <w:sz w:val="23"/>
        </w:rPr>
        <w:tab/>
        <w:t>Yes, (light) fork-lift trucks are</w:t>
      </w:r>
      <w:r>
        <w:rPr>
          <w:b/>
          <w:i/>
          <w:sz w:val="23"/>
        </w:rPr>
        <w:t xml:space="preserve"> </w:t>
      </w:r>
      <w:r>
        <w:rPr>
          <w:sz w:val="23"/>
        </w:rPr>
        <w:t>available.</w:t>
      </w:r>
    </w:p>
    <w:p w14:paraId="4394F14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.7.2</w:t>
      </w:r>
      <w:r>
        <w:rPr>
          <w:sz w:val="23"/>
        </w:rPr>
        <w:tab/>
      </w:r>
      <w:r>
        <w:rPr>
          <w:sz w:val="23"/>
        </w:rPr>
        <w:tab/>
      </w:r>
      <w:r>
        <w:rPr>
          <w:sz w:val="23"/>
        </w:rPr>
        <w:tab/>
        <w:t>No, (light) fork-lift trucks are not available.</w:t>
      </w:r>
    </w:p>
    <w:p w14:paraId="43F88B5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Only use electric fork-lift trucks in the holds.</w:t>
      </w:r>
    </w:p>
    <w:p w14:paraId="3105F64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What is the safe working load of</w:t>
      </w:r>
      <w:r>
        <w:rPr>
          <w:b/>
          <w:sz w:val="23"/>
        </w:rPr>
        <w:t xml:space="preserve"> </w:t>
      </w:r>
      <w:r>
        <w:rPr>
          <w:sz w:val="23"/>
        </w:rPr>
        <w:t>the fork-lift truck?</w:t>
      </w:r>
    </w:p>
    <w:p w14:paraId="4CC4BBD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.9.1</w:t>
      </w:r>
      <w:r>
        <w:rPr>
          <w:sz w:val="23"/>
        </w:rPr>
        <w:tab/>
      </w:r>
      <w:r>
        <w:rPr>
          <w:sz w:val="23"/>
        </w:rPr>
        <w:tab/>
      </w:r>
      <w:r>
        <w:rPr>
          <w:sz w:val="23"/>
        </w:rPr>
        <w:tab/>
        <w:t>The</w:t>
      </w:r>
      <w:r>
        <w:rPr>
          <w:b/>
          <w:i/>
          <w:sz w:val="23"/>
        </w:rPr>
        <w:t xml:space="preserve"> </w:t>
      </w:r>
      <w:r>
        <w:rPr>
          <w:sz w:val="23"/>
        </w:rPr>
        <w:t>safe working load of the fork-lift truck is ... tonnes.</w:t>
      </w:r>
    </w:p>
    <w:p w14:paraId="3266B84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What is the safe working load of the  derricks / cranes of  the vessel?</w:t>
      </w:r>
    </w:p>
    <w:p w14:paraId="29B7D30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.10.1</w:t>
      </w:r>
      <w:r>
        <w:rPr>
          <w:sz w:val="23"/>
        </w:rPr>
        <w:tab/>
      </w:r>
      <w:r>
        <w:rPr>
          <w:sz w:val="23"/>
        </w:rPr>
        <w:tab/>
        <w:t>The</w:t>
      </w:r>
      <w:r>
        <w:rPr>
          <w:b/>
          <w:i/>
          <w:sz w:val="23"/>
        </w:rPr>
        <w:t xml:space="preserve"> </w:t>
      </w:r>
      <w:r>
        <w:rPr>
          <w:sz w:val="23"/>
        </w:rPr>
        <w:t>safe working load of the derricks / cranes of  the</w:t>
      </w:r>
      <w:r>
        <w:rPr>
          <w:b/>
          <w:i/>
          <w:sz w:val="23"/>
        </w:rPr>
        <w:t xml:space="preserve"> </w:t>
      </w:r>
      <w:r>
        <w:rPr>
          <w:sz w:val="23"/>
        </w:rPr>
        <w:t>vessel is ... tonnes.</w:t>
      </w:r>
    </w:p>
    <w:p w14:paraId="0C27BAF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t>What is the safe working load of the ...  slings?</w:t>
      </w:r>
    </w:p>
    <w:p w14:paraId="6B3B6BA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.11.1</w:t>
      </w:r>
      <w:r>
        <w:rPr>
          <w:sz w:val="23"/>
        </w:rPr>
        <w:tab/>
      </w:r>
      <w:r>
        <w:rPr>
          <w:sz w:val="23"/>
        </w:rPr>
        <w:tab/>
        <w:t>The</w:t>
      </w:r>
      <w:r>
        <w:rPr>
          <w:b/>
          <w:i/>
          <w:sz w:val="23"/>
        </w:rPr>
        <w:t xml:space="preserve"> </w:t>
      </w:r>
      <w:r>
        <w:rPr>
          <w:sz w:val="23"/>
        </w:rPr>
        <w:t>safe working load of the  ...  slings is  ... tonnes.</w:t>
      </w:r>
    </w:p>
    <w:p w14:paraId="619D665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t>These slings do not permit safe cargo handling.</w:t>
      </w:r>
    </w:p>
    <w:p w14:paraId="6E6C09D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.12.1</w:t>
      </w:r>
      <w:r>
        <w:rPr>
          <w:sz w:val="23"/>
        </w:rPr>
        <w:tab/>
      </w:r>
      <w:r>
        <w:rPr>
          <w:sz w:val="23"/>
        </w:rPr>
        <w:tab/>
        <w:t>Replace the slings.</w:t>
      </w:r>
    </w:p>
    <w:p w14:paraId="41C389E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w:t>
      </w:r>
      <w:r>
        <w:rPr>
          <w:sz w:val="23"/>
        </w:rPr>
        <w:tab/>
      </w:r>
      <w:r>
        <w:rPr>
          <w:sz w:val="23"/>
        </w:rPr>
        <w:tab/>
        <w:t>Are bob-cats available for trimming?</w:t>
      </w:r>
    </w:p>
    <w:p w14:paraId="058F21B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.13.1</w:t>
      </w:r>
      <w:r>
        <w:rPr>
          <w:sz w:val="23"/>
        </w:rPr>
        <w:tab/>
      </w:r>
      <w:r>
        <w:rPr>
          <w:sz w:val="23"/>
        </w:rPr>
        <w:tab/>
        <w:t>Yes, bob-cats</w:t>
      </w:r>
      <w:r>
        <w:rPr>
          <w:i/>
          <w:sz w:val="23"/>
        </w:rPr>
        <w:t xml:space="preserve"> </w:t>
      </w:r>
      <w:r>
        <w:rPr>
          <w:sz w:val="23"/>
        </w:rPr>
        <w:t>are</w:t>
      </w:r>
      <w:r>
        <w:rPr>
          <w:b/>
          <w:i/>
          <w:sz w:val="23"/>
        </w:rPr>
        <w:t xml:space="preserve"> </w:t>
      </w:r>
      <w:r>
        <w:rPr>
          <w:sz w:val="23"/>
        </w:rPr>
        <w:t>available for trimming.</w:t>
      </w:r>
    </w:p>
    <w:p w14:paraId="5F0E24E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.13.2</w:t>
      </w:r>
      <w:r>
        <w:rPr>
          <w:sz w:val="23"/>
        </w:rPr>
        <w:tab/>
      </w:r>
      <w:r>
        <w:rPr>
          <w:sz w:val="23"/>
        </w:rPr>
        <w:tab/>
        <w:t>No, bob-cats are  not available for trimming.</w:t>
      </w:r>
    </w:p>
    <w:p w14:paraId="3CAB8D1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C4F670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.3</w:t>
      </w:r>
      <w:r>
        <w:rPr>
          <w:sz w:val="23"/>
        </w:rPr>
        <w:tab/>
      </w:r>
      <w:r>
        <w:rPr>
          <w:b/>
          <w:sz w:val="23"/>
        </w:rPr>
        <w:t>Preparing for loading / unloading</w:t>
      </w:r>
    </w:p>
    <w:p w14:paraId="2D30EEB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9435EB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Prepare the vessel for loading / discharging.</w:t>
      </w:r>
    </w:p>
    <w:p w14:paraId="38946F3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Unlock the hatch covers.</w:t>
      </w:r>
    </w:p>
    <w:p w14:paraId="317B4C5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Rig the hatchrails in no. ... hold(s).</w:t>
      </w:r>
    </w:p>
    <w:p w14:paraId="622BE09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Give notice of readiness to load/discharging by ... UTC/local time.</w:t>
      </w:r>
    </w:p>
    <w:p w14:paraId="48541C4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Is the cargo list available and complete?</w:t>
      </w:r>
    </w:p>
    <w:p w14:paraId="5DCCDF2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Yes,  the cargo list is</w:t>
      </w:r>
      <w:r>
        <w:rPr>
          <w:b/>
          <w:i/>
          <w:sz w:val="23"/>
        </w:rPr>
        <w:t xml:space="preserve"> </w:t>
      </w:r>
      <w:r>
        <w:rPr>
          <w:sz w:val="23"/>
        </w:rPr>
        <w:t xml:space="preserve">available and complete . </w:t>
      </w:r>
    </w:p>
    <w:p w14:paraId="179A9AF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.5.2</w:t>
      </w:r>
      <w:r>
        <w:rPr>
          <w:sz w:val="23"/>
        </w:rPr>
        <w:tab/>
      </w:r>
      <w:r>
        <w:rPr>
          <w:sz w:val="23"/>
        </w:rPr>
        <w:tab/>
      </w:r>
      <w:r>
        <w:rPr>
          <w:sz w:val="23"/>
        </w:rPr>
        <w:tab/>
        <w:t>No, the cargo list is not available and complete (yet).</w:t>
      </w:r>
    </w:p>
    <w:p w14:paraId="2137B28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.5.3</w:t>
      </w:r>
      <w:r>
        <w:rPr>
          <w:sz w:val="23"/>
        </w:rPr>
        <w:tab/>
      </w:r>
      <w:r>
        <w:rPr>
          <w:sz w:val="23"/>
        </w:rPr>
        <w:tab/>
      </w:r>
      <w:r>
        <w:rPr>
          <w:sz w:val="23"/>
        </w:rPr>
        <w:tab/>
        <w:t>The</w:t>
      </w:r>
      <w:r>
        <w:rPr>
          <w:b/>
          <w:i/>
          <w:sz w:val="23"/>
        </w:rPr>
        <w:t xml:space="preserve"> </w:t>
      </w:r>
      <w:r>
        <w:rPr>
          <w:sz w:val="23"/>
        </w:rPr>
        <w:t>cargo list will be</w:t>
      </w:r>
      <w:r>
        <w:rPr>
          <w:b/>
          <w:i/>
          <w:sz w:val="23"/>
        </w:rPr>
        <w:t xml:space="preserve"> </w:t>
      </w:r>
      <w:r>
        <w:rPr>
          <w:sz w:val="23"/>
        </w:rPr>
        <w:t>available and complete in ... minutes.</w:t>
      </w:r>
    </w:p>
    <w:p w14:paraId="70C797E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Complete the stowage plan.</w:t>
      </w:r>
    </w:p>
    <w:p w14:paraId="341AD2E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Make the stability calculation.</w:t>
      </w:r>
    </w:p>
    <w:p w14:paraId="041ACAD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Are the holds clean / dry / free of smell ?</w:t>
      </w:r>
    </w:p>
    <w:p w14:paraId="12E4F79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.8.1</w:t>
      </w:r>
      <w:r>
        <w:rPr>
          <w:sz w:val="23"/>
        </w:rPr>
        <w:tab/>
      </w:r>
      <w:r>
        <w:rPr>
          <w:sz w:val="23"/>
        </w:rPr>
        <w:tab/>
      </w:r>
      <w:r>
        <w:rPr>
          <w:sz w:val="23"/>
        </w:rPr>
        <w:tab/>
        <w:t>Yes,</w:t>
      </w:r>
      <w:r>
        <w:rPr>
          <w:i/>
          <w:sz w:val="23"/>
        </w:rPr>
        <w:t xml:space="preserve"> </w:t>
      </w:r>
      <w:r>
        <w:rPr>
          <w:sz w:val="23"/>
        </w:rPr>
        <w:t>the holds are clean / dry / free of smell.</w:t>
      </w:r>
    </w:p>
    <w:p w14:paraId="74FB595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.8.2</w:t>
      </w:r>
      <w:r>
        <w:rPr>
          <w:sz w:val="23"/>
        </w:rPr>
        <w:tab/>
      </w:r>
      <w:r>
        <w:rPr>
          <w:sz w:val="23"/>
        </w:rPr>
        <w:tab/>
      </w:r>
      <w:r>
        <w:rPr>
          <w:sz w:val="23"/>
        </w:rPr>
        <w:tab/>
        <w:t>No, the holds are not clean / dry / free of smell (yet).</w:t>
      </w:r>
    </w:p>
    <w:p w14:paraId="69A001C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.8.3</w:t>
      </w:r>
      <w:r>
        <w:rPr>
          <w:sz w:val="23"/>
        </w:rPr>
        <w:tab/>
      </w:r>
      <w:r>
        <w:rPr>
          <w:sz w:val="23"/>
        </w:rPr>
        <w:tab/>
      </w:r>
      <w:r>
        <w:rPr>
          <w:sz w:val="23"/>
        </w:rPr>
        <w:tab/>
        <w:t>The</w:t>
      </w:r>
      <w:r>
        <w:rPr>
          <w:b/>
          <w:i/>
          <w:sz w:val="23"/>
        </w:rPr>
        <w:t xml:space="preserve"> </w:t>
      </w:r>
      <w:r>
        <w:rPr>
          <w:sz w:val="23"/>
        </w:rPr>
        <w:t>holds will be clean / dry / free of smell in ... minutes / hours.</w:t>
      </w:r>
    </w:p>
    <w:p w14:paraId="3A7103B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.8.3.1</w:t>
      </w:r>
      <w:r>
        <w:rPr>
          <w:sz w:val="23"/>
        </w:rPr>
        <w:tab/>
      </w:r>
      <w:r>
        <w:rPr>
          <w:sz w:val="23"/>
        </w:rPr>
        <w:tab/>
      </w:r>
      <w:r>
        <w:rPr>
          <w:sz w:val="23"/>
        </w:rPr>
        <w:tab/>
        <w:t>Clean the hold(s)  / deck(s).</w:t>
      </w:r>
    </w:p>
    <w:p w14:paraId="1CA9385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Are the safety arrangements in the  hold(s) operational?</w:t>
      </w:r>
    </w:p>
    <w:p w14:paraId="22E30A7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.9.1</w:t>
      </w:r>
      <w:r>
        <w:rPr>
          <w:sz w:val="23"/>
        </w:rPr>
        <w:tab/>
      </w:r>
      <w:r>
        <w:rPr>
          <w:sz w:val="23"/>
        </w:rPr>
        <w:tab/>
      </w:r>
      <w:r>
        <w:rPr>
          <w:sz w:val="23"/>
        </w:rPr>
        <w:tab/>
        <w:t>Yes, the safety arrangements in</w:t>
      </w:r>
      <w:r>
        <w:rPr>
          <w:b/>
          <w:i/>
          <w:sz w:val="23"/>
        </w:rPr>
        <w:t xml:space="preserve"> </w:t>
      </w:r>
      <w:r>
        <w:rPr>
          <w:sz w:val="23"/>
        </w:rPr>
        <w:t>the hold(s) are</w:t>
      </w:r>
      <w:r>
        <w:rPr>
          <w:b/>
          <w:i/>
          <w:sz w:val="23"/>
        </w:rPr>
        <w:t xml:space="preserve"> </w:t>
      </w:r>
      <w:r>
        <w:rPr>
          <w:sz w:val="23"/>
        </w:rPr>
        <w:t>operational.</w:t>
      </w:r>
    </w:p>
    <w:p w14:paraId="7B146AA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.9.2</w:t>
      </w:r>
      <w:r>
        <w:rPr>
          <w:sz w:val="23"/>
        </w:rPr>
        <w:tab/>
      </w:r>
      <w:r>
        <w:rPr>
          <w:sz w:val="23"/>
        </w:rPr>
        <w:tab/>
      </w:r>
      <w:r>
        <w:rPr>
          <w:sz w:val="23"/>
        </w:rPr>
        <w:tab/>
        <w:t>No, the safety arrangements in the  hold(s) are</w:t>
      </w:r>
      <w:r>
        <w:rPr>
          <w:b/>
          <w:i/>
          <w:sz w:val="23"/>
        </w:rPr>
        <w:t xml:space="preserve"> </w:t>
      </w:r>
      <w:r>
        <w:rPr>
          <w:sz w:val="23"/>
        </w:rPr>
        <w:t>not operational (yet).</w:t>
      </w:r>
    </w:p>
    <w:p w14:paraId="594CDEE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.9.3</w:t>
      </w:r>
      <w:r>
        <w:rPr>
          <w:sz w:val="23"/>
        </w:rPr>
        <w:tab/>
      </w:r>
      <w:r>
        <w:rPr>
          <w:sz w:val="23"/>
        </w:rPr>
        <w:tab/>
      </w:r>
      <w:r>
        <w:rPr>
          <w:sz w:val="23"/>
        </w:rPr>
        <w:tab/>
        <w:t>The</w:t>
      </w:r>
      <w:r>
        <w:rPr>
          <w:b/>
          <w:i/>
          <w:sz w:val="23"/>
        </w:rPr>
        <w:t xml:space="preserve"> </w:t>
      </w:r>
      <w:r>
        <w:rPr>
          <w:sz w:val="23"/>
        </w:rPr>
        <w:t>safety arrangements in the hold(s) will be operational in ... minutes.</w:t>
      </w:r>
    </w:p>
    <w:p w14:paraId="750F904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Fill the double bottom tank(s) / ballast tank(s) before loading the heavy lifts.</w:t>
      </w:r>
    </w:p>
    <w:p w14:paraId="711F615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lastRenderedPageBreak/>
        <w:tab/>
      </w:r>
      <w:r>
        <w:rPr>
          <w:sz w:val="23"/>
        </w:rPr>
        <w:tab/>
        <w:t>.11</w:t>
      </w:r>
      <w:r>
        <w:rPr>
          <w:sz w:val="23"/>
        </w:rPr>
        <w:tab/>
      </w:r>
      <w:r>
        <w:rPr>
          <w:sz w:val="23"/>
        </w:rPr>
        <w:tab/>
        <w:t>What is the maximum loading rate / discharging rate?</w:t>
      </w:r>
    </w:p>
    <w:p w14:paraId="5BE532C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.11.1</w:t>
      </w:r>
      <w:r>
        <w:rPr>
          <w:sz w:val="23"/>
        </w:rPr>
        <w:tab/>
      </w:r>
      <w:r>
        <w:rPr>
          <w:sz w:val="23"/>
        </w:rPr>
        <w:tab/>
        <w:t>The</w:t>
      </w:r>
      <w:r>
        <w:rPr>
          <w:b/>
          <w:i/>
          <w:sz w:val="23"/>
        </w:rPr>
        <w:t xml:space="preserve"> </w:t>
      </w:r>
      <w:r>
        <w:rPr>
          <w:sz w:val="23"/>
        </w:rPr>
        <w:t>maximum loading rate / discharging rate is ... tonnes per hour.</w:t>
      </w:r>
    </w:p>
    <w:p w14:paraId="02D9A16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.11.2</w:t>
      </w:r>
      <w:r>
        <w:rPr>
          <w:sz w:val="23"/>
        </w:rPr>
        <w:tab/>
      </w:r>
      <w:r>
        <w:rPr>
          <w:sz w:val="23"/>
        </w:rPr>
        <w:tab/>
        <w:t>Do not exceed the loading rate / discharging rate  of ... tonnes per hour.</w:t>
      </w:r>
    </w:p>
    <w:p w14:paraId="7211031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1AF948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.4</w:t>
      </w:r>
      <w:r>
        <w:rPr>
          <w:sz w:val="23"/>
        </w:rPr>
        <w:tab/>
      </w:r>
      <w:r>
        <w:rPr>
          <w:b/>
          <w:sz w:val="23"/>
        </w:rPr>
        <w:t>Operating cargo handling equipment and hatches</w:t>
      </w:r>
    </w:p>
    <w:p w14:paraId="17E2828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7B602F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Open all hatches before loading / discharging.</w:t>
      </w:r>
    </w:p>
    <w:p w14:paraId="4C9D28C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Are the cranes / derricks operational?</w:t>
      </w:r>
    </w:p>
    <w:p w14:paraId="4432531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Yes, the cranes / derricks are operational.</w:t>
      </w:r>
    </w:p>
    <w:p w14:paraId="59A9F89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.2.2</w:t>
      </w:r>
      <w:r>
        <w:rPr>
          <w:sz w:val="23"/>
        </w:rPr>
        <w:tab/>
      </w:r>
      <w:r>
        <w:rPr>
          <w:sz w:val="23"/>
        </w:rPr>
        <w:tab/>
      </w:r>
      <w:r>
        <w:rPr>
          <w:sz w:val="23"/>
        </w:rPr>
        <w:tab/>
        <w:t>No, the cranes / derricks are not operational (yet).</w:t>
      </w:r>
    </w:p>
    <w:p w14:paraId="68B36A6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.2.3</w:t>
      </w:r>
      <w:r>
        <w:rPr>
          <w:sz w:val="23"/>
        </w:rPr>
        <w:tab/>
      </w:r>
      <w:r>
        <w:rPr>
          <w:sz w:val="23"/>
        </w:rPr>
        <w:tab/>
      </w:r>
      <w:r>
        <w:rPr>
          <w:sz w:val="23"/>
        </w:rPr>
        <w:tab/>
        <w:t>The</w:t>
      </w:r>
      <w:r>
        <w:rPr>
          <w:b/>
          <w:i/>
          <w:sz w:val="23"/>
        </w:rPr>
        <w:t xml:space="preserve"> </w:t>
      </w:r>
      <w:r>
        <w:rPr>
          <w:sz w:val="23"/>
        </w:rPr>
        <w:t>cranes / derricks will be operational in ... minutes.</w:t>
      </w:r>
    </w:p>
    <w:p w14:paraId="4606340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Rig the derrick(s) / crane(s) of no. ... hold(s).</w:t>
      </w:r>
    </w:p>
    <w:p w14:paraId="7705FFD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Check the preventers.</w:t>
      </w:r>
    </w:p>
    <w:p w14:paraId="3C3520D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Keep within the safe working load of derrick(s) / crane(s).</w:t>
      </w:r>
    </w:p>
    <w:p w14:paraId="5D39BF6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Instruct the winchmen / cranemen .</w:t>
      </w:r>
    </w:p>
    <w:p w14:paraId="0B71CB5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Clean the tween deck(s) before opening lower hold(s).</w:t>
      </w:r>
    </w:p>
    <w:p w14:paraId="2791623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Switch on / off</w:t>
      </w:r>
      <w:r>
        <w:rPr>
          <w:i/>
          <w:sz w:val="23"/>
        </w:rPr>
        <w:t xml:space="preserve"> </w:t>
      </w:r>
      <w:r>
        <w:rPr>
          <w:sz w:val="23"/>
        </w:rPr>
        <w:t>the hold ventilation.</w:t>
      </w:r>
    </w:p>
    <w:p w14:paraId="0F7129D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Switch on / off the hold lights.</w:t>
      </w:r>
    </w:p>
    <w:p w14:paraId="035E61B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Close / open the cargo port(s) to no. ... hold(s).</w:t>
      </w:r>
    </w:p>
    <w:p w14:paraId="56D6753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C5B24A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.5</w:t>
      </w:r>
      <w:r>
        <w:rPr>
          <w:sz w:val="23"/>
        </w:rPr>
        <w:tab/>
      </w:r>
      <w:r>
        <w:rPr>
          <w:b/>
          <w:sz w:val="23"/>
        </w:rPr>
        <w:t>Maintaining / repairing cargo handling equipment</w:t>
      </w:r>
    </w:p>
    <w:p w14:paraId="4F9B0A6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9EB71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Check the hold(s) / hatch cover(s) / derrick(s) / ... for damage and report.</w:t>
      </w:r>
    </w:p>
    <w:p w14:paraId="2863AD6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The</w:t>
      </w:r>
      <w:r>
        <w:rPr>
          <w:b/>
          <w:sz w:val="23"/>
        </w:rPr>
        <w:t xml:space="preserve"> </w:t>
      </w:r>
      <w:r>
        <w:rPr>
          <w:sz w:val="23"/>
        </w:rPr>
        <w:t>hold(s) / hatch cover(s) / derrick(s) / ... is / are</w:t>
      </w:r>
      <w:r>
        <w:rPr>
          <w:b/>
          <w:i/>
          <w:sz w:val="23"/>
        </w:rPr>
        <w:t xml:space="preserve"> </w:t>
      </w:r>
      <w:r>
        <w:rPr>
          <w:sz w:val="23"/>
        </w:rPr>
        <w:t>in order.</w:t>
      </w:r>
    </w:p>
    <w:p w14:paraId="1300923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r>
      <w:r>
        <w:rPr>
          <w:sz w:val="23"/>
        </w:rPr>
        <w:tab/>
        <w:t>The</w:t>
      </w:r>
      <w:r>
        <w:rPr>
          <w:b/>
          <w:i/>
          <w:sz w:val="23"/>
        </w:rPr>
        <w:t xml:space="preserve"> </w:t>
      </w:r>
      <w:r>
        <w:rPr>
          <w:sz w:val="23"/>
        </w:rPr>
        <w:t>cargo battens are damaged.</w:t>
      </w:r>
    </w:p>
    <w:p w14:paraId="17F58E7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w:t>
      </w:r>
      <w:r>
        <w:rPr>
          <w:sz w:val="23"/>
        </w:rPr>
        <w:tab/>
      </w:r>
      <w:r>
        <w:rPr>
          <w:sz w:val="23"/>
        </w:rPr>
        <w:tab/>
      </w:r>
      <w:r>
        <w:rPr>
          <w:sz w:val="23"/>
        </w:rPr>
        <w:tab/>
        <w:t>The</w:t>
      </w:r>
      <w:r>
        <w:rPr>
          <w:b/>
          <w:i/>
          <w:sz w:val="23"/>
        </w:rPr>
        <w:t xml:space="preserve"> </w:t>
      </w:r>
      <w:r>
        <w:rPr>
          <w:sz w:val="23"/>
        </w:rPr>
        <w:t>rubber seals of the hatch cover(s) are</w:t>
      </w:r>
      <w:r>
        <w:rPr>
          <w:b/>
          <w:i/>
          <w:sz w:val="23"/>
        </w:rPr>
        <w:t xml:space="preserve"> </w:t>
      </w:r>
      <w:r>
        <w:rPr>
          <w:sz w:val="23"/>
        </w:rPr>
        <w:t>damaged.</w:t>
      </w:r>
    </w:p>
    <w:p w14:paraId="4266255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 xml:space="preserve">.1.4 </w:t>
      </w:r>
      <w:r>
        <w:rPr>
          <w:sz w:val="23"/>
        </w:rPr>
        <w:tab/>
      </w:r>
      <w:r>
        <w:rPr>
          <w:sz w:val="23"/>
        </w:rPr>
        <w:tab/>
        <w:t>The</w:t>
      </w:r>
      <w:r>
        <w:rPr>
          <w:b/>
          <w:i/>
          <w:sz w:val="23"/>
        </w:rPr>
        <w:t xml:space="preserve"> </w:t>
      </w:r>
      <w:r>
        <w:rPr>
          <w:sz w:val="23"/>
        </w:rPr>
        <w:t>preventer(s) of no. ... hold(s) is / are damaged.</w:t>
      </w:r>
    </w:p>
    <w:p w14:paraId="63B385D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.1.5</w:t>
      </w:r>
      <w:r>
        <w:rPr>
          <w:sz w:val="23"/>
        </w:rPr>
        <w:tab/>
      </w:r>
      <w:r>
        <w:rPr>
          <w:sz w:val="23"/>
        </w:rPr>
        <w:tab/>
      </w:r>
      <w:r>
        <w:rPr>
          <w:sz w:val="23"/>
        </w:rPr>
        <w:tab/>
        <w:t>The</w:t>
      </w:r>
      <w:r>
        <w:rPr>
          <w:b/>
          <w:i/>
          <w:sz w:val="23"/>
        </w:rPr>
        <w:t xml:space="preserve"> </w:t>
      </w:r>
      <w:r>
        <w:rPr>
          <w:sz w:val="23"/>
        </w:rPr>
        <w:t>(Container) lashings are</w:t>
      </w:r>
      <w:r>
        <w:rPr>
          <w:b/>
          <w:i/>
          <w:sz w:val="23"/>
        </w:rPr>
        <w:t xml:space="preserve"> </w:t>
      </w:r>
      <w:r>
        <w:rPr>
          <w:sz w:val="23"/>
        </w:rPr>
        <w:t>damaged.</w:t>
      </w:r>
    </w:p>
    <w:p w14:paraId="7921B5D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.1.6</w:t>
      </w:r>
      <w:r>
        <w:rPr>
          <w:sz w:val="23"/>
        </w:rPr>
        <w:tab/>
      </w:r>
      <w:r>
        <w:rPr>
          <w:sz w:val="23"/>
        </w:rPr>
        <w:tab/>
      </w:r>
      <w:r>
        <w:rPr>
          <w:sz w:val="23"/>
        </w:rPr>
        <w:tab/>
        <w:t>... is / are</w:t>
      </w:r>
      <w:r>
        <w:rPr>
          <w:b/>
          <w:i/>
          <w:sz w:val="23"/>
        </w:rPr>
        <w:t xml:space="preserve"> </w:t>
      </w:r>
      <w:r>
        <w:rPr>
          <w:sz w:val="23"/>
        </w:rPr>
        <w:t>damaged.</w:t>
      </w:r>
    </w:p>
    <w:p w14:paraId="1D4A9A5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.1.6.1</w:t>
      </w:r>
      <w:r>
        <w:rPr>
          <w:sz w:val="23"/>
        </w:rPr>
        <w:tab/>
      </w:r>
      <w:r>
        <w:rPr>
          <w:sz w:val="23"/>
        </w:rPr>
        <w:tab/>
      </w:r>
      <w:r>
        <w:rPr>
          <w:sz w:val="23"/>
        </w:rPr>
        <w:tab/>
        <w:t>Replace the damaged ... .</w:t>
      </w:r>
    </w:p>
    <w:p w14:paraId="520F677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The</w:t>
      </w:r>
      <w:r>
        <w:rPr>
          <w:b/>
          <w:i/>
          <w:sz w:val="23"/>
        </w:rPr>
        <w:t xml:space="preserve"> </w:t>
      </w:r>
      <w:r>
        <w:rPr>
          <w:sz w:val="23"/>
        </w:rPr>
        <w:t>hold ladder(s) is / are</w:t>
      </w:r>
      <w:r>
        <w:rPr>
          <w:b/>
          <w:i/>
          <w:sz w:val="23"/>
        </w:rPr>
        <w:t xml:space="preserve"> </w:t>
      </w:r>
      <w:r>
        <w:rPr>
          <w:sz w:val="23"/>
        </w:rPr>
        <w:t xml:space="preserve"> bent.</w:t>
      </w:r>
    </w:p>
    <w:p w14:paraId="340085F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Straighten the hold ladder(s).</w:t>
      </w:r>
    </w:p>
    <w:p w14:paraId="131F15E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Are the hold ventilators operational?</w:t>
      </w:r>
    </w:p>
    <w:p w14:paraId="2A978D2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Yes, the hold ventilators are operational.</w:t>
      </w:r>
    </w:p>
    <w:p w14:paraId="130F6D1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.3.2</w:t>
      </w:r>
      <w:r>
        <w:rPr>
          <w:sz w:val="23"/>
        </w:rPr>
        <w:tab/>
      </w:r>
      <w:r>
        <w:rPr>
          <w:sz w:val="23"/>
        </w:rPr>
        <w:tab/>
      </w:r>
      <w:r>
        <w:rPr>
          <w:sz w:val="23"/>
        </w:rPr>
        <w:tab/>
        <w:t>No, the hold ventilators are not operational (yet).</w:t>
      </w:r>
    </w:p>
    <w:p w14:paraId="51D89CE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.3.3</w:t>
      </w:r>
      <w:r>
        <w:rPr>
          <w:sz w:val="23"/>
        </w:rPr>
        <w:tab/>
      </w:r>
      <w:r>
        <w:rPr>
          <w:sz w:val="23"/>
        </w:rPr>
        <w:tab/>
      </w:r>
      <w:r>
        <w:rPr>
          <w:sz w:val="23"/>
        </w:rPr>
        <w:tab/>
        <w:t>The</w:t>
      </w:r>
      <w:r>
        <w:rPr>
          <w:b/>
          <w:i/>
          <w:sz w:val="23"/>
        </w:rPr>
        <w:t xml:space="preserve"> </w:t>
      </w:r>
      <w:r>
        <w:rPr>
          <w:sz w:val="23"/>
        </w:rPr>
        <w:t>hold ventilators will be</w:t>
      </w:r>
      <w:r>
        <w:rPr>
          <w:b/>
          <w:i/>
          <w:sz w:val="23"/>
        </w:rPr>
        <w:t xml:space="preserve"> </w:t>
      </w:r>
      <w:r>
        <w:rPr>
          <w:sz w:val="23"/>
        </w:rPr>
        <w:t>operational in ... minutes.</w:t>
      </w:r>
    </w:p>
    <w:p w14:paraId="7E079DA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Are the winch motors operational?</w:t>
      </w:r>
    </w:p>
    <w:p w14:paraId="053742A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Yes, the winch motors</w:t>
      </w:r>
      <w:r>
        <w:rPr>
          <w:b/>
          <w:i/>
          <w:sz w:val="23"/>
        </w:rPr>
        <w:t xml:space="preserve"> </w:t>
      </w:r>
      <w:r>
        <w:rPr>
          <w:sz w:val="23"/>
        </w:rPr>
        <w:t>are  operational.</w:t>
      </w:r>
    </w:p>
    <w:p w14:paraId="340471E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.4.2</w:t>
      </w:r>
      <w:r>
        <w:rPr>
          <w:sz w:val="23"/>
        </w:rPr>
        <w:tab/>
      </w:r>
      <w:r>
        <w:rPr>
          <w:sz w:val="23"/>
        </w:rPr>
        <w:tab/>
      </w:r>
      <w:r>
        <w:rPr>
          <w:sz w:val="23"/>
        </w:rPr>
        <w:tab/>
        <w:t>No, the winch motor of no. ... derrick  is</w:t>
      </w:r>
      <w:r>
        <w:rPr>
          <w:b/>
          <w:i/>
          <w:sz w:val="23"/>
        </w:rPr>
        <w:t xml:space="preserve"> </w:t>
      </w:r>
      <w:r>
        <w:rPr>
          <w:sz w:val="23"/>
        </w:rPr>
        <w:t>not operational (yet).</w:t>
      </w:r>
    </w:p>
    <w:p w14:paraId="2992B37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.4.3</w:t>
      </w:r>
      <w:r>
        <w:rPr>
          <w:sz w:val="23"/>
        </w:rPr>
        <w:tab/>
      </w:r>
      <w:r>
        <w:rPr>
          <w:sz w:val="23"/>
        </w:rPr>
        <w:tab/>
      </w:r>
      <w:r>
        <w:rPr>
          <w:sz w:val="23"/>
        </w:rPr>
        <w:tab/>
        <w:t>The</w:t>
      </w:r>
      <w:r>
        <w:rPr>
          <w:b/>
          <w:i/>
          <w:sz w:val="23"/>
        </w:rPr>
        <w:t xml:space="preserve"> </w:t>
      </w:r>
      <w:r>
        <w:rPr>
          <w:sz w:val="23"/>
        </w:rPr>
        <w:t>winch motor of no. ... derrick will be</w:t>
      </w:r>
      <w:r>
        <w:rPr>
          <w:b/>
          <w:i/>
          <w:sz w:val="23"/>
        </w:rPr>
        <w:t xml:space="preserve"> </w:t>
      </w:r>
      <w:r>
        <w:rPr>
          <w:sz w:val="23"/>
        </w:rPr>
        <w:t>operational in ... minutes.</w:t>
      </w:r>
    </w:p>
    <w:p w14:paraId="7BFAA79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Check the repair works personally.</w:t>
      </w:r>
    </w:p>
    <w:p w14:paraId="59FBB51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85E91B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.6</w:t>
      </w:r>
      <w:r>
        <w:rPr>
          <w:sz w:val="23"/>
        </w:rPr>
        <w:tab/>
      </w:r>
      <w:r>
        <w:rPr>
          <w:b/>
          <w:sz w:val="23"/>
        </w:rPr>
        <w:t>Briefing on stowing and securing</w:t>
      </w:r>
    </w:p>
    <w:p w14:paraId="4F08DDF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238275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Check  the</w:t>
      </w:r>
    </w:p>
    <w:p w14:paraId="5F493F6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careful and safe stowage.</w:t>
      </w:r>
    </w:p>
    <w:p w14:paraId="1812C26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complete unloading.</w:t>
      </w:r>
    </w:p>
    <w:p w14:paraId="22B92E7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proper use of  handling gear.</w:t>
      </w:r>
    </w:p>
    <w:p w14:paraId="3538F39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careful separation of  different lots.</w:t>
      </w:r>
    </w:p>
    <w:p w14:paraId="64E57F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Close the hatches in case of rain / snow / ... .</w:t>
      </w:r>
    </w:p>
    <w:p w14:paraId="534EEE0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3"/>
        </w:rPr>
      </w:pPr>
      <w:r>
        <w:rPr>
          <w:sz w:val="23"/>
        </w:rPr>
        <w:tab/>
      </w:r>
      <w:r>
        <w:rPr>
          <w:sz w:val="23"/>
        </w:rPr>
        <w:tab/>
        <w:t>.3</w:t>
      </w:r>
      <w:r>
        <w:rPr>
          <w:sz w:val="23"/>
        </w:rPr>
        <w:tab/>
      </w:r>
      <w:r>
        <w:rPr>
          <w:sz w:val="23"/>
        </w:rPr>
        <w:tab/>
        <w:t xml:space="preserve">Refuse damaged / crushed / renailed /wet /torn/ resewn / ... </w:t>
      </w:r>
    </w:p>
    <w:p w14:paraId="160F269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lang w:val="fr-FR"/>
        </w:rPr>
      </w:pPr>
      <w:r>
        <w:rPr>
          <w:sz w:val="23"/>
        </w:rPr>
        <w:tab/>
      </w:r>
      <w:r>
        <w:rPr>
          <w:sz w:val="23"/>
        </w:rPr>
        <w:tab/>
      </w:r>
      <w:r>
        <w:rPr>
          <w:sz w:val="23"/>
        </w:rPr>
        <w:tab/>
      </w:r>
      <w:r>
        <w:rPr>
          <w:sz w:val="23"/>
        </w:rPr>
        <w:tab/>
      </w:r>
      <w:r>
        <w:rPr>
          <w:sz w:val="23"/>
          <w:lang w:val="fr-FR"/>
        </w:rPr>
        <w:t>boxes / cartons / cases /crates / bags / ... .</w:t>
      </w:r>
    </w:p>
    <w:p w14:paraId="5E49303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lang w:val="fr-FR"/>
        </w:rPr>
        <w:tab/>
      </w:r>
      <w:r>
        <w:rPr>
          <w:sz w:val="23"/>
          <w:lang w:val="fr-FR"/>
        </w:rPr>
        <w:tab/>
      </w:r>
      <w:r>
        <w:rPr>
          <w:sz w:val="23"/>
        </w:rPr>
        <w:t>.4</w:t>
      </w:r>
      <w:r>
        <w:rPr>
          <w:sz w:val="23"/>
        </w:rPr>
        <w:tab/>
      </w:r>
      <w:r>
        <w:rPr>
          <w:sz w:val="23"/>
        </w:rPr>
        <w:tab/>
        <w:t>Do not overstow  cartons with other goods.</w:t>
      </w:r>
    </w:p>
    <w:p w14:paraId="38CBD6B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Do not use hooks for handling bags.</w:t>
      </w:r>
    </w:p>
    <w:p w14:paraId="7EF92CC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lastRenderedPageBreak/>
        <w:tab/>
      </w:r>
      <w:r>
        <w:rPr>
          <w:sz w:val="23"/>
        </w:rPr>
        <w:tab/>
        <w:t>.6</w:t>
      </w:r>
      <w:r>
        <w:rPr>
          <w:sz w:val="23"/>
        </w:rPr>
        <w:tab/>
      </w:r>
      <w:r>
        <w:rPr>
          <w:sz w:val="23"/>
        </w:rPr>
        <w:tab/>
        <w:t>Stow ventilation ducts into the bag cargo.</w:t>
      </w:r>
    </w:p>
    <w:p w14:paraId="3837C9A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Place dunnage between the tiers.</w:t>
      </w:r>
    </w:p>
    <w:p w14:paraId="4F3ED85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Stow the</w:t>
      </w:r>
    </w:p>
    <w:p w14:paraId="38FF4E7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 into tween deck of no. ... hold.</w:t>
      </w:r>
    </w:p>
    <w:p w14:paraId="3570F2A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pallets / cartons / ...  closely together.</w:t>
      </w:r>
    </w:p>
    <w:p w14:paraId="491AEEC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 in  reefer hold.</w:t>
      </w:r>
    </w:p>
    <w:p w14:paraId="2948166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empty containers in  topmost tiers .</w:t>
      </w:r>
    </w:p>
    <w:p w14:paraId="4D901E6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container(s)  onto hatch cover(s).</w:t>
      </w:r>
    </w:p>
    <w:p w14:paraId="2CEBE72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 .</w:t>
      </w:r>
    </w:p>
    <w:p w14:paraId="710ECB4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 xml:space="preserve">Check the </w:t>
      </w:r>
    </w:p>
    <w:p w14:paraId="5F99716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containers for damage.</w:t>
      </w:r>
    </w:p>
    <w:p w14:paraId="1C9F898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correct interlock of  the stowpieces.</w:t>
      </w:r>
    </w:p>
    <w:p w14:paraId="2F6CD4F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correct fixing of  the rope clips.</w:t>
      </w:r>
    </w:p>
    <w:p w14:paraId="7D32F366" w14:textId="77777777" w:rsidR="000A7CDE" w:rsidRDefault="000A7CDE">
      <w:pPr>
        <w:pStyle w:val="BodyText2"/>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rPr>
          <w:b w:val="0"/>
          <w:bCs/>
        </w:rPr>
      </w:pPr>
      <w:r>
        <w:rPr>
          <w:b w:val="0"/>
          <w:bCs/>
        </w:rPr>
        <w:tab/>
      </w:r>
      <w:r>
        <w:rPr>
          <w:b w:val="0"/>
          <w:bCs/>
        </w:rPr>
        <w:tab/>
        <w:t>.10</w:t>
      </w:r>
      <w:r>
        <w:rPr>
          <w:b w:val="0"/>
          <w:bCs/>
        </w:rPr>
        <w:tab/>
      </w:r>
      <w:r>
        <w:rPr>
          <w:b w:val="0"/>
          <w:bCs/>
        </w:rPr>
        <w:tab/>
        <w:t>Secure the heavy lift(s) immediately .</w:t>
      </w:r>
    </w:p>
    <w:p w14:paraId="26B090E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t>Relash all  lashings.</w:t>
      </w:r>
    </w:p>
    <w:p w14:paraId="5EB4E47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5CAE43B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B3/1.2</w:t>
      </w:r>
      <w:r>
        <w:rPr>
          <w:b/>
          <w:sz w:val="23"/>
        </w:rPr>
        <w:tab/>
        <w:t>Handling dangerous goods</w:t>
      </w:r>
      <w:r>
        <w:rPr>
          <w:sz w:val="23"/>
        </w:rPr>
        <w:t xml:space="preserve"> </w:t>
      </w:r>
    </w:p>
    <w:p w14:paraId="24686EB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556C34E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See also IMO IMDG Code, London 1994, as revised.</w:t>
      </w:r>
    </w:p>
    <w:p w14:paraId="3336544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64B801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.1</w:t>
      </w:r>
      <w:r>
        <w:rPr>
          <w:sz w:val="23"/>
        </w:rPr>
        <w:tab/>
      </w:r>
      <w:r>
        <w:rPr>
          <w:b/>
          <w:sz w:val="23"/>
        </w:rPr>
        <w:t>Briefing on nature of dangerous goods</w:t>
      </w:r>
    </w:p>
    <w:p w14:paraId="597D752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3D03421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What is the IMO Class of these goods?</w:t>
      </w:r>
    </w:p>
    <w:p w14:paraId="410C252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The</w:t>
      </w:r>
      <w:r>
        <w:rPr>
          <w:b/>
          <w:i/>
          <w:sz w:val="23"/>
        </w:rPr>
        <w:t xml:space="preserve"> </w:t>
      </w:r>
      <w:r>
        <w:rPr>
          <w:sz w:val="23"/>
        </w:rPr>
        <w:t>IMO Class of these goods is: ... .</w:t>
      </w:r>
    </w:p>
    <w:p w14:paraId="09FB3CF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This package contains IMO Class ... goods.</w:t>
      </w:r>
    </w:p>
    <w:p w14:paraId="065E8EC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These goods are flammable / poisonous / ...  .</w:t>
      </w:r>
    </w:p>
    <w:p w14:paraId="7497060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Handle these goods with caution.</w:t>
      </w:r>
    </w:p>
    <w:p w14:paraId="60CE65A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These goods emit flammable gases in contact with water.</w:t>
      </w:r>
    </w:p>
    <w:p w14:paraId="691E72E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Keep these goods dry.</w:t>
      </w:r>
    </w:p>
    <w:p w14:paraId="502C2EA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 xml:space="preserve">These goods are liable to spontaneous heating and combustion. </w:t>
      </w:r>
    </w:p>
    <w:p w14:paraId="4A07028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Do not touch ... .</w:t>
      </w:r>
    </w:p>
    <w:p w14:paraId="09F9D06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FBD294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.2</w:t>
      </w:r>
      <w:r>
        <w:rPr>
          <w:sz w:val="23"/>
        </w:rPr>
        <w:tab/>
      </w:r>
      <w:r>
        <w:rPr>
          <w:b/>
          <w:sz w:val="23"/>
        </w:rPr>
        <w:t>Instructions on compatibility and stowage</w:t>
      </w:r>
    </w:p>
    <w:p w14:paraId="26E5808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D809EE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Observe the IMDG-Code when loading / stowing.</w:t>
      </w:r>
    </w:p>
    <w:p w14:paraId="5A5DA27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Check  the</w:t>
      </w:r>
    </w:p>
    <w:p w14:paraId="552DB9A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proper segregation of goods.</w:t>
      </w:r>
    </w:p>
    <w:p w14:paraId="5638AF2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correct technical names in documents.</w:t>
      </w:r>
    </w:p>
    <w:p w14:paraId="57A584A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correct marks / labels.</w:t>
      </w:r>
    </w:p>
    <w:p w14:paraId="03DEC7B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compatibility of IMO Class ... goods.</w:t>
      </w:r>
    </w:p>
    <w:p w14:paraId="149FC70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 xml:space="preserve">Stow IMO Class ... goods </w:t>
      </w:r>
    </w:p>
    <w:p w14:paraId="50A2A5A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away from living quarters / away from ... .</w:t>
      </w:r>
    </w:p>
    <w:p w14:paraId="0AB95F7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separated (by  one hold) from IMO Class ... goods.</w:t>
      </w:r>
    </w:p>
    <w:p w14:paraId="04903EB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under / on deck.</w:t>
      </w:r>
    </w:p>
    <w:p w14:paraId="2CC3785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Cover IMO Class ... goods on deck with tarpaulins / ... .</w:t>
      </w:r>
    </w:p>
    <w:p w14:paraId="61ED0E8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 xml:space="preserve">Stow </w:t>
      </w:r>
    </w:p>
    <w:p w14:paraId="5E53383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flammable goods away from the engine room bulkhead / ... .</w:t>
      </w:r>
    </w:p>
    <w:p w14:paraId="39A09AC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infectious substances separated by one hold / compartment from  foodstuffs.</w:t>
      </w:r>
    </w:p>
    <w:p w14:paraId="615DB2D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 drums away from IMO Class ... goods at a minimum of ... metres.</w:t>
      </w:r>
    </w:p>
    <w:p w14:paraId="62A3661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Brief the stevedores on the dangerous goods in number ... hold(s).</w:t>
      </w:r>
    </w:p>
    <w:p w14:paraId="3190FEE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Refuse damaged / wet / ... packings with dangerous goods.</w:t>
      </w:r>
    </w:p>
    <w:p w14:paraId="228F259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Ventilate the hold(s) before entering.</w:t>
      </w:r>
    </w:p>
    <w:p w14:paraId="68A173C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Load / unload IMO Class ... goods first.</w:t>
      </w:r>
    </w:p>
    <w:p w14:paraId="14E4AC4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No smoking during loading / unloading.</w:t>
      </w:r>
    </w:p>
    <w:p w14:paraId="23B1349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03AA1A6"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.3</w:t>
      </w:r>
      <w:r>
        <w:rPr>
          <w:sz w:val="23"/>
        </w:rPr>
        <w:tab/>
      </w:r>
      <w:r>
        <w:rPr>
          <w:b/>
          <w:sz w:val="23"/>
        </w:rPr>
        <w:t>Reporting incidents</w:t>
      </w:r>
    </w:p>
    <w:p w14:paraId="44584AA0"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A33B67E"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Sling(s) with bottles / drums / ... of IMO Class ... goods were</w:t>
      </w:r>
      <w:r>
        <w:rPr>
          <w:b/>
          <w:i/>
          <w:sz w:val="23"/>
        </w:rPr>
        <w:t xml:space="preserve"> </w:t>
      </w:r>
      <w:r>
        <w:rPr>
          <w:sz w:val="23"/>
        </w:rPr>
        <w:t>dropped on deck /</w:t>
      </w:r>
    </w:p>
    <w:p w14:paraId="7CECB57E"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into no. ... hold / on pier ... .</w:t>
      </w:r>
    </w:p>
    <w:p w14:paraId="1FFBAC0B"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r>
        <w:rPr>
          <w:sz w:val="23"/>
        </w:rPr>
        <w:tab/>
      </w:r>
      <w:r>
        <w:rPr>
          <w:sz w:val="23"/>
        </w:rPr>
        <w:tab/>
        <w:t>.1.1</w:t>
      </w:r>
      <w:r>
        <w:rPr>
          <w:sz w:val="23"/>
        </w:rPr>
        <w:tab/>
      </w:r>
      <w:r>
        <w:rPr>
          <w:sz w:val="23"/>
        </w:rPr>
        <w:tab/>
      </w:r>
      <w:r>
        <w:rPr>
          <w:sz w:val="23"/>
        </w:rPr>
        <w:tab/>
        <w:t>Liquid / powder / gas is</w:t>
      </w:r>
      <w:r>
        <w:rPr>
          <w:b/>
          <w:i/>
          <w:sz w:val="23"/>
        </w:rPr>
        <w:t xml:space="preserve"> </w:t>
      </w:r>
      <w:r>
        <w:rPr>
          <w:sz w:val="23"/>
        </w:rPr>
        <w:t>spilling.</w:t>
      </w:r>
    </w:p>
    <w:p w14:paraId="1503F2D9"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Several drums / barrels / tanks / ... are</w:t>
      </w:r>
      <w:r>
        <w:rPr>
          <w:b/>
          <w:i/>
          <w:sz w:val="23"/>
        </w:rPr>
        <w:t xml:space="preserve"> </w:t>
      </w:r>
      <w:r>
        <w:rPr>
          <w:sz w:val="23"/>
        </w:rPr>
        <w:t>deformed ( and leaking).</w:t>
      </w:r>
    </w:p>
    <w:p w14:paraId="538821E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The ... container with IMO Class ... goods is spilling out of  the door.</w:t>
      </w:r>
    </w:p>
    <w:p w14:paraId="288AA30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Spilling substances of IMO Class ... escaped  into  the sea / harbour water.</w:t>
      </w:r>
    </w:p>
    <w:p w14:paraId="699CBE7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Inform  the pollution control.</w:t>
      </w:r>
    </w:p>
    <w:p w14:paraId="3D430E2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Temperature in locker / container/ ... with IMO Class ... goods is</w:t>
      </w:r>
      <w:r>
        <w:rPr>
          <w:b/>
          <w:i/>
          <w:sz w:val="23"/>
        </w:rPr>
        <w:t xml:space="preserve"> </w:t>
      </w:r>
      <w:r>
        <w:rPr>
          <w:sz w:val="23"/>
        </w:rPr>
        <w:t xml:space="preserve"> increasing (rapidly).</w:t>
      </w:r>
    </w:p>
    <w:p w14:paraId="5081E55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Orange / red / ... smoke is developing from IMO Class ... goods (on deck).</w:t>
      </w:r>
    </w:p>
    <w:p w14:paraId="22486D9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Explosion in no.  ... hold.</w:t>
      </w:r>
    </w:p>
    <w:p w14:paraId="4FA1D13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.7.1</w:t>
      </w:r>
      <w:r>
        <w:rPr>
          <w:sz w:val="23"/>
        </w:rPr>
        <w:tab/>
      </w:r>
      <w:r>
        <w:rPr>
          <w:sz w:val="23"/>
        </w:rPr>
        <w:tab/>
      </w:r>
      <w:r>
        <w:rPr>
          <w:sz w:val="23"/>
        </w:rPr>
        <w:tab/>
        <w:t>Damage to gas tank / container /....</w:t>
      </w:r>
    </w:p>
    <w:p w14:paraId="0DE2FE4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Minor / major fire in number ... hold.</w:t>
      </w:r>
    </w:p>
    <w:p w14:paraId="5841831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.8.1</w:t>
      </w:r>
      <w:r>
        <w:rPr>
          <w:sz w:val="23"/>
        </w:rPr>
        <w:tab/>
      </w:r>
      <w:r>
        <w:rPr>
          <w:sz w:val="23"/>
        </w:rPr>
        <w:tab/>
      </w:r>
      <w:r>
        <w:rPr>
          <w:sz w:val="23"/>
        </w:rPr>
        <w:tab/>
        <w:t>Fire  extinguished.</w:t>
      </w:r>
    </w:p>
    <w:p w14:paraId="644FFED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.8.2</w:t>
      </w:r>
      <w:r>
        <w:rPr>
          <w:sz w:val="23"/>
        </w:rPr>
        <w:tab/>
      </w:r>
      <w:r>
        <w:rPr>
          <w:sz w:val="23"/>
        </w:rPr>
        <w:tab/>
      </w:r>
      <w:r>
        <w:rPr>
          <w:sz w:val="23"/>
        </w:rPr>
        <w:tab/>
        <w:t>IMO Class ... goods re-ignited.</w:t>
      </w:r>
    </w:p>
    <w:p w14:paraId="6BF19D3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.8.3</w:t>
      </w:r>
      <w:r>
        <w:rPr>
          <w:sz w:val="23"/>
        </w:rPr>
        <w:tab/>
      </w:r>
      <w:r>
        <w:rPr>
          <w:sz w:val="23"/>
        </w:rPr>
        <w:tab/>
      </w:r>
      <w:r>
        <w:rPr>
          <w:sz w:val="23"/>
        </w:rPr>
        <w:tab/>
        <w:t>Fire under control.</w:t>
      </w:r>
    </w:p>
    <w:p w14:paraId="2F28DF2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.8.4</w:t>
      </w:r>
      <w:r>
        <w:rPr>
          <w:sz w:val="23"/>
        </w:rPr>
        <w:tab/>
      </w:r>
      <w:r>
        <w:rPr>
          <w:sz w:val="23"/>
        </w:rPr>
        <w:tab/>
      </w:r>
      <w:r>
        <w:rPr>
          <w:sz w:val="23"/>
        </w:rPr>
        <w:tab/>
        <w:t>Fire not under control (yet).</w:t>
      </w:r>
    </w:p>
    <w:p w14:paraId="4E06DB5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.8.4.1</w:t>
      </w:r>
      <w:r>
        <w:rPr>
          <w:sz w:val="23"/>
        </w:rPr>
        <w:tab/>
      </w:r>
      <w:r>
        <w:rPr>
          <w:sz w:val="23"/>
        </w:rPr>
        <w:tab/>
      </w:r>
      <w:r>
        <w:rPr>
          <w:sz w:val="23"/>
        </w:rPr>
        <w:tab/>
        <w:t>Operate the general emergency alarm.</w:t>
      </w:r>
      <w:r>
        <w:rPr>
          <w:sz w:val="23"/>
        </w:rPr>
        <w:tab/>
      </w:r>
      <w:r>
        <w:rPr>
          <w:sz w:val="23"/>
        </w:rPr>
        <w:tab/>
      </w:r>
    </w:p>
    <w:p w14:paraId="7818E36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.8.4.2</w:t>
      </w:r>
      <w:r>
        <w:rPr>
          <w:sz w:val="23"/>
        </w:rPr>
        <w:tab/>
      </w:r>
      <w:r>
        <w:rPr>
          <w:sz w:val="23"/>
        </w:rPr>
        <w:tab/>
      </w:r>
      <w:r>
        <w:rPr>
          <w:sz w:val="23"/>
        </w:rPr>
        <w:tab/>
        <w:t>Call the harbour fire brigade / ... .</w:t>
      </w:r>
    </w:p>
    <w:p w14:paraId="6DD8E7F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Report injured persons / casualties.</w:t>
      </w:r>
    </w:p>
    <w:p w14:paraId="3547F12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.9.1</w:t>
      </w:r>
      <w:r>
        <w:rPr>
          <w:sz w:val="23"/>
        </w:rPr>
        <w:tab/>
      </w:r>
      <w:r>
        <w:rPr>
          <w:sz w:val="23"/>
        </w:rPr>
        <w:tab/>
      </w:r>
      <w:r>
        <w:rPr>
          <w:sz w:val="23"/>
        </w:rPr>
        <w:tab/>
        <w:t>No person injured.</w:t>
      </w:r>
    </w:p>
    <w:p w14:paraId="23FC54B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.9.2</w:t>
      </w:r>
      <w:r>
        <w:rPr>
          <w:sz w:val="23"/>
        </w:rPr>
        <w:tab/>
      </w:r>
      <w:r>
        <w:rPr>
          <w:sz w:val="23"/>
        </w:rPr>
        <w:tab/>
      </w:r>
      <w:r>
        <w:rPr>
          <w:sz w:val="23"/>
        </w:rPr>
        <w:tab/>
        <w:t>Number of injured persons / casualties is ... .</w:t>
      </w:r>
    </w:p>
    <w:p w14:paraId="2249E21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7746E3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.4</w:t>
      </w:r>
      <w:r>
        <w:rPr>
          <w:sz w:val="23"/>
        </w:rPr>
        <w:tab/>
      </w:r>
      <w:r>
        <w:rPr>
          <w:b/>
          <w:sz w:val="23"/>
        </w:rPr>
        <w:t>Action in case of incidents</w:t>
      </w:r>
    </w:p>
    <w:p w14:paraId="18B6161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C7A5AD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Take actions according to the Emergency Plan.</w:t>
      </w:r>
    </w:p>
    <w:p w14:paraId="1CFB552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Turn the vessel out of the  wind – the spilling gas / smoke is toxic.</w:t>
      </w:r>
    </w:p>
    <w:p w14:paraId="70FD8BD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Put on protective clothing and breathing apparatus.</w:t>
      </w:r>
    </w:p>
    <w:p w14:paraId="49EB4B9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Stop the spillage.</w:t>
      </w:r>
    </w:p>
    <w:p w14:paraId="62BFC39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Let the spillage evaporate.</w:t>
      </w:r>
    </w:p>
    <w:p w14:paraId="71BF224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Remove the spillage with synthetic scoops.</w:t>
      </w:r>
    </w:p>
    <w:p w14:paraId="4C925D3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Use absorbents for the spillage.</w:t>
      </w:r>
      <w:r>
        <w:rPr>
          <w:sz w:val="23"/>
        </w:rPr>
        <w:tab/>
      </w:r>
      <w:r>
        <w:rPr>
          <w:sz w:val="23"/>
        </w:rPr>
        <w:tab/>
      </w:r>
    </w:p>
    <w:p w14:paraId="260E46E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.6.2</w:t>
      </w:r>
      <w:r>
        <w:rPr>
          <w:sz w:val="23"/>
        </w:rPr>
        <w:tab/>
      </w:r>
      <w:r>
        <w:rPr>
          <w:sz w:val="23"/>
        </w:rPr>
        <w:tab/>
      </w:r>
      <w:r>
        <w:rPr>
          <w:sz w:val="23"/>
        </w:rPr>
        <w:tab/>
        <w:t>Do not touch the spillage.</w:t>
      </w:r>
    </w:p>
    <w:p w14:paraId="0CC3739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Separate contaminated goods from other goods.</w:t>
      </w:r>
    </w:p>
    <w:p w14:paraId="4136805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Cover  contaminated goods with tarpaulins / ... .</w:t>
      </w:r>
    </w:p>
    <w:p w14:paraId="62E62F3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Only open the container / hold / locker / ... when smoking is stopped.</w:t>
      </w:r>
    </w:p>
    <w:p w14:paraId="33AE583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Cool down  the container/ ... with water.</w:t>
      </w:r>
    </w:p>
    <w:p w14:paraId="427B7D9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t>Ventilate the hold(s) carefully.</w:t>
      </w:r>
    </w:p>
    <w:p w14:paraId="168DDF8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t>Close the hatch - operate the fire extinguishing system.</w:t>
      </w:r>
    </w:p>
    <w:p w14:paraId="5BC3FC9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w:t>
      </w:r>
      <w:r>
        <w:rPr>
          <w:sz w:val="23"/>
        </w:rPr>
        <w:tab/>
      </w:r>
      <w:r>
        <w:rPr>
          <w:sz w:val="23"/>
        </w:rPr>
        <w:tab/>
        <w:t>Fight the fire from a great distance.</w:t>
      </w:r>
    </w:p>
    <w:p w14:paraId="08BD93C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.14</w:t>
      </w:r>
      <w:r>
        <w:rPr>
          <w:sz w:val="23"/>
        </w:rPr>
        <w:tab/>
      </w:r>
      <w:r>
        <w:rPr>
          <w:sz w:val="23"/>
        </w:rPr>
        <w:tab/>
        <w:t>Flood no. .. hold(s).</w:t>
      </w:r>
    </w:p>
    <w:p w14:paraId="6BDA32B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.15</w:t>
      </w:r>
      <w:r>
        <w:rPr>
          <w:sz w:val="23"/>
        </w:rPr>
        <w:tab/>
      </w:r>
      <w:r>
        <w:rPr>
          <w:sz w:val="23"/>
        </w:rPr>
        <w:tab/>
        <w:t>Rescue persons.</w:t>
      </w:r>
    </w:p>
    <w:p w14:paraId="2CD8B45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.15.1</w:t>
      </w:r>
      <w:r>
        <w:rPr>
          <w:sz w:val="23"/>
        </w:rPr>
        <w:tab/>
      </w:r>
      <w:r>
        <w:rPr>
          <w:sz w:val="23"/>
        </w:rPr>
        <w:tab/>
        <w:t>Take injured persons / casualties to a safe  area.</w:t>
      </w:r>
    </w:p>
    <w:p w14:paraId="108BD61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.15.2</w:t>
      </w:r>
      <w:r>
        <w:rPr>
          <w:sz w:val="23"/>
        </w:rPr>
        <w:tab/>
      </w:r>
      <w:r>
        <w:rPr>
          <w:sz w:val="23"/>
        </w:rPr>
        <w:tab/>
        <w:t>Provide first aid to injured persons.</w:t>
      </w:r>
    </w:p>
    <w:p w14:paraId="5FA1BBD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.15.3</w:t>
      </w:r>
      <w:r>
        <w:rPr>
          <w:sz w:val="23"/>
        </w:rPr>
        <w:tab/>
      </w:r>
      <w:r>
        <w:rPr>
          <w:sz w:val="23"/>
        </w:rPr>
        <w:tab/>
        <w:t>Call the ambulance.</w:t>
      </w:r>
    </w:p>
    <w:p w14:paraId="5AB05F3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.16</w:t>
      </w:r>
      <w:r>
        <w:rPr>
          <w:sz w:val="23"/>
        </w:rPr>
        <w:tab/>
      </w:r>
      <w:r>
        <w:rPr>
          <w:sz w:val="23"/>
        </w:rPr>
        <w:tab/>
        <w:t>Take off and dispose of contaminated clothing.</w:t>
      </w:r>
    </w:p>
    <w:p w14:paraId="3B4132E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.17</w:t>
      </w:r>
      <w:r>
        <w:rPr>
          <w:sz w:val="23"/>
        </w:rPr>
        <w:tab/>
      </w:r>
      <w:r>
        <w:rPr>
          <w:sz w:val="23"/>
        </w:rPr>
        <w:tab/>
        <w:t>Alter course for the nearest port (inform on radio).</w:t>
      </w:r>
    </w:p>
    <w:p w14:paraId="4F4A4F5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p>
    <w:p w14:paraId="70D26F67"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r>
        <w:rPr>
          <w:b/>
          <w:sz w:val="23"/>
        </w:rPr>
        <w:lastRenderedPageBreak/>
        <w:t>B3/1.3</w:t>
      </w:r>
      <w:r>
        <w:rPr>
          <w:b/>
          <w:sz w:val="23"/>
        </w:rPr>
        <w:tab/>
        <w:t>Handling liquid goods, bunkers and ballast pollution prevention</w:t>
      </w:r>
    </w:p>
    <w:p w14:paraId="5408C877"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FFF556B"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.1</w:t>
      </w:r>
      <w:r>
        <w:rPr>
          <w:sz w:val="23"/>
        </w:rPr>
        <w:tab/>
      </w:r>
      <w:r>
        <w:rPr>
          <w:b/>
          <w:sz w:val="23"/>
        </w:rPr>
        <w:t>Preparing safety measures</w:t>
      </w:r>
    </w:p>
    <w:p w14:paraId="317CE20F"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EF91A6A"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Plug the scuppers / drip-trays and report.</w:t>
      </w:r>
    </w:p>
    <w:p w14:paraId="55771A7D"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All scuppers / drip-trays are plugged.</w:t>
      </w:r>
    </w:p>
    <w:p w14:paraId="55402046"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Close the sea-valves / discharges and report.</w:t>
      </w:r>
    </w:p>
    <w:p w14:paraId="182308B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.2.1</w:t>
      </w:r>
      <w:r>
        <w:rPr>
          <w:sz w:val="23"/>
        </w:rPr>
        <w:tab/>
      </w:r>
      <w:r>
        <w:rPr>
          <w:sz w:val="23"/>
        </w:rPr>
        <w:tab/>
      </w:r>
      <w:r>
        <w:rPr>
          <w:sz w:val="23"/>
        </w:rPr>
        <w:tab/>
        <w:t>All sea-valves / discharges  are closed.</w:t>
      </w:r>
    </w:p>
    <w:p w14:paraId="1312A59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Stand by absorbent materials and report.</w:t>
      </w:r>
    </w:p>
    <w:p w14:paraId="4D68039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.3.1</w:t>
      </w:r>
      <w:r>
        <w:rPr>
          <w:sz w:val="23"/>
        </w:rPr>
        <w:tab/>
      </w:r>
      <w:r>
        <w:rPr>
          <w:sz w:val="23"/>
        </w:rPr>
        <w:tab/>
      </w:r>
      <w:r>
        <w:rPr>
          <w:sz w:val="23"/>
        </w:rPr>
        <w:tab/>
        <w:t>Absorbent materials standing by.</w:t>
      </w:r>
    </w:p>
    <w:p w14:paraId="2A5DF73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w:t>
      </w:r>
      <w:r>
        <w:rPr>
          <w:sz w:val="23"/>
        </w:rPr>
        <w:tab/>
      </w:r>
      <w:r>
        <w:rPr>
          <w:sz w:val="23"/>
        </w:rPr>
        <w:tab/>
        <w:t>Stand by spill control gear and report.</w:t>
      </w:r>
    </w:p>
    <w:p w14:paraId="71E0F60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.4.1</w:t>
      </w:r>
      <w:r>
        <w:rPr>
          <w:sz w:val="23"/>
        </w:rPr>
        <w:tab/>
      </w:r>
      <w:r>
        <w:rPr>
          <w:sz w:val="23"/>
        </w:rPr>
        <w:tab/>
      </w:r>
      <w:r>
        <w:rPr>
          <w:sz w:val="23"/>
        </w:rPr>
        <w:tab/>
        <w:t xml:space="preserve">Spill control gear standing by. </w:t>
      </w:r>
    </w:p>
    <w:p w14:paraId="5E4A711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w:t>
      </w:r>
      <w:r>
        <w:rPr>
          <w:sz w:val="23"/>
        </w:rPr>
        <w:tab/>
      </w:r>
      <w:r>
        <w:rPr>
          <w:sz w:val="23"/>
        </w:rPr>
        <w:tab/>
        <w:t>Stand by emergency fire pump / foam monitor / fire extinguishers and report.</w:t>
      </w:r>
    </w:p>
    <w:p w14:paraId="68E1220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.5.1</w:t>
      </w:r>
      <w:r>
        <w:rPr>
          <w:sz w:val="23"/>
        </w:rPr>
        <w:tab/>
      </w:r>
      <w:r>
        <w:rPr>
          <w:sz w:val="23"/>
        </w:rPr>
        <w:tab/>
      </w:r>
      <w:r>
        <w:rPr>
          <w:sz w:val="23"/>
        </w:rPr>
        <w:tab/>
        <w:t>Emergency fire pump / foam monitor / fire extinguishers standing by.</w:t>
      </w:r>
    </w:p>
    <w:p w14:paraId="1FE4040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w:t>
      </w:r>
      <w:r>
        <w:rPr>
          <w:sz w:val="23"/>
        </w:rPr>
        <w:tab/>
      </w:r>
      <w:r>
        <w:rPr>
          <w:sz w:val="23"/>
        </w:rPr>
        <w:tab/>
        <w:t>Fit bonding wire and report.</w:t>
      </w:r>
    </w:p>
    <w:p w14:paraId="097B0F9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.6.1</w:t>
      </w:r>
      <w:r>
        <w:rPr>
          <w:sz w:val="23"/>
        </w:rPr>
        <w:tab/>
      </w:r>
      <w:r>
        <w:rPr>
          <w:sz w:val="23"/>
        </w:rPr>
        <w:tab/>
      </w:r>
      <w:r>
        <w:rPr>
          <w:sz w:val="23"/>
        </w:rPr>
        <w:tab/>
        <w:t>Bonding wire is fitted.</w:t>
      </w:r>
    </w:p>
    <w:p w14:paraId="5112745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w:t>
      </w:r>
      <w:r>
        <w:rPr>
          <w:sz w:val="23"/>
        </w:rPr>
        <w:tab/>
      </w:r>
      <w:r>
        <w:rPr>
          <w:sz w:val="23"/>
        </w:rPr>
        <w:tab/>
        <w:t>Maintain contact on VHF Channels ... with  the bunker barge / oil terminal.</w:t>
      </w:r>
    </w:p>
    <w:p w14:paraId="4C060EF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.8</w:t>
      </w:r>
      <w:r>
        <w:rPr>
          <w:sz w:val="23"/>
        </w:rPr>
        <w:tab/>
      </w:r>
      <w:r>
        <w:rPr>
          <w:sz w:val="23"/>
        </w:rPr>
        <w:tab/>
        <w:t>Is the oil pollution prevention plan available ?</w:t>
      </w:r>
    </w:p>
    <w:p w14:paraId="1F77E52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.8.1</w:t>
      </w:r>
      <w:r>
        <w:rPr>
          <w:sz w:val="23"/>
        </w:rPr>
        <w:tab/>
      </w:r>
      <w:r>
        <w:rPr>
          <w:sz w:val="23"/>
        </w:rPr>
        <w:tab/>
      </w:r>
      <w:r>
        <w:rPr>
          <w:sz w:val="23"/>
        </w:rPr>
        <w:tab/>
        <w:t>Yes,  the oil pollution prevention plan is</w:t>
      </w:r>
      <w:r>
        <w:rPr>
          <w:b/>
          <w:i/>
          <w:sz w:val="23"/>
        </w:rPr>
        <w:t xml:space="preserve"> </w:t>
      </w:r>
      <w:r>
        <w:rPr>
          <w:sz w:val="23"/>
        </w:rPr>
        <w:t>available.</w:t>
      </w:r>
    </w:p>
    <w:p w14:paraId="559EEC7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.8.2</w:t>
      </w:r>
      <w:r>
        <w:rPr>
          <w:sz w:val="23"/>
        </w:rPr>
        <w:tab/>
      </w:r>
      <w:r>
        <w:rPr>
          <w:sz w:val="23"/>
        </w:rPr>
        <w:tab/>
      </w:r>
      <w:r>
        <w:rPr>
          <w:sz w:val="23"/>
        </w:rPr>
        <w:tab/>
        <w:t>No,  the oil pollution prevention plan is</w:t>
      </w:r>
      <w:r>
        <w:rPr>
          <w:b/>
          <w:i/>
          <w:sz w:val="23"/>
        </w:rPr>
        <w:t xml:space="preserve"> </w:t>
      </w:r>
      <w:r>
        <w:rPr>
          <w:sz w:val="23"/>
        </w:rPr>
        <w:t>not available (yet).</w:t>
      </w:r>
    </w:p>
    <w:p w14:paraId="4CE1C51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.8.3</w:t>
      </w:r>
      <w:r>
        <w:rPr>
          <w:sz w:val="23"/>
        </w:rPr>
        <w:tab/>
      </w:r>
      <w:r>
        <w:rPr>
          <w:sz w:val="23"/>
        </w:rPr>
        <w:tab/>
      </w:r>
      <w:r>
        <w:rPr>
          <w:sz w:val="23"/>
        </w:rPr>
        <w:tab/>
        <w:t>The oil pollution prevention plan will be</w:t>
      </w:r>
      <w:r>
        <w:rPr>
          <w:b/>
          <w:i/>
          <w:sz w:val="23"/>
        </w:rPr>
        <w:t xml:space="preserve"> </w:t>
      </w:r>
      <w:r>
        <w:rPr>
          <w:sz w:val="23"/>
        </w:rPr>
        <w:t>available in ... minutes.</w:t>
      </w:r>
    </w:p>
    <w:p w14:paraId="0C5361A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.9</w:t>
      </w:r>
      <w:r>
        <w:rPr>
          <w:sz w:val="23"/>
        </w:rPr>
        <w:tab/>
      </w:r>
      <w:r>
        <w:rPr>
          <w:sz w:val="23"/>
        </w:rPr>
        <w:tab/>
        <w:t>Instruct the pumpman / ... and report.</w:t>
      </w:r>
    </w:p>
    <w:p w14:paraId="75D6B42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.9.1</w:t>
      </w:r>
      <w:r>
        <w:rPr>
          <w:sz w:val="23"/>
        </w:rPr>
        <w:tab/>
      </w:r>
      <w:r>
        <w:rPr>
          <w:sz w:val="23"/>
        </w:rPr>
        <w:tab/>
      </w:r>
      <w:r>
        <w:rPr>
          <w:sz w:val="23"/>
        </w:rPr>
        <w:tab/>
        <w:t>Pumpman / ... is instructed.</w:t>
      </w:r>
    </w:p>
    <w:p w14:paraId="48CB71D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3FDA842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r>
        <w:rPr>
          <w:sz w:val="23"/>
        </w:rPr>
        <w:tab/>
        <w:t>.2</w:t>
      </w:r>
      <w:r>
        <w:rPr>
          <w:sz w:val="23"/>
        </w:rPr>
        <w:tab/>
      </w:r>
      <w:r>
        <w:rPr>
          <w:b/>
          <w:sz w:val="23"/>
        </w:rPr>
        <w:t>Operating pumping equipment</w:t>
      </w:r>
    </w:p>
    <w:p w14:paraId="3D0C46C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(including phrases for communication with bunker barge / oil terminal)</w:t>
      </w:r>
    </w:p>
    <w:p w14:paraId="1B03F0C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138A36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What is the (maximum) loading rate / discharge rate ?</w:t>
      </w:r>
    </w:p>
    <w:p w14:paraId="74E1D7E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w:t>
      </w:r>
      <w:r>
        <w:rPr>
          <w:sz w:val="23"/>
        </w:rPr>
        <w:tab/>
      </w:r>
      <w:r>
        <w:rPr>
          <w:sz w:val="23"/>
        </w:rPr>
        <w:tab/>
      </w:r>
      <w:r>
        <w:rPr>
          <w:sz w:val="23"/>
        </w:rPr>
        <w:tab/>
        <w:t>The</w:t>
      </w:r>
      <w:r>
        <w:rPr>
          <w:b/>
          <w:i/>
          <w:sz w:val="23"/>
        </w:rPr>
        <w:t xml:space="preserve"> </w:t>
      </w:r>
      <w:r>
        <w:rPr>
          <w:sz w:val="23"/>
        </w:rPr>
        <w:t>(maximum) loading rate / discharge rate is: ... tonnes per hour.</w:t>
      </w:r>
    </w:p>
    <w:p w14:paraId="17255E5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w:t>
      </w:r>
      <w:r>
        <w:rPr>
          <w:sz w:val="23"/>
        </w:rPr>
        <w:tab/>
      </w:r>
      <w:r>
        <w:rPr>
          <w:sz w:val="23"/>
        </w:rPr>
        <w:tab/>
        <w:t>Is the COW - system / inert gas system operational ?</w:t>
      </w:r>
    </w:p>
    <w:p w14:paraId="0FA0FA5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.2.1</w:t>
      </w:r>
      <w:r>
        <w:rPr>
          <w:sz w:val="23"/>
        </w:rPr>
        <w:tab/>
      </w:r>
      <w:r>
        <w:rPr>
          <w:sz w:val="23"/>
        </w:rPr>
        <w:tab/>
      </w:r>
      <w:r>
        <w:rPr>
          <w:sz w:val="23"/>
        </w:rPr>
        <w:tab/>
        <w:t>Yes,  the COW - system / inert gas system is</w:t>
      </w:r>
      <w:r>
        <w:rPr>
          <w:b/>
          <w:i/>
          <w:sz w:val="23"/>
        </w:rPr>
        <w:t xml:space="preserve"> </w:t>
      </w:r>
      <w:r>
        <w:rPr>
          <w:sz w:val="23"/>
        </w:rPr>
        <w:t>operational .</w:t>
      </w:r>
    </w:p>
    <w:p w14:paraId="2DAF863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.2.2</w:t>
      </w:r>
      <w:r>
        <w:rPr>
          <w:sz w:val="23"/>
        </w:rPr>
        <w:tab/>
      </w:r>
      <w:r>
        <w:rPr>
          <w:sz w:val="23"/>
        </w:rPr>
        <w:tab/>
      </w:r>
      <w:r>
        <w:rPr>
          <w:sz w:val="23"/>
        </w:rPr>
        <w:tab/>
        <w:t>No, the COW - system / inert gas system is not operational (yet).</w:t>
      </w:r>
    </w:p>
    <w:p w14:paraId="41BC937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.2.3</w:t>
      </w:r>
      <w:r>
        <w:rPr>
          <w:sz w:val="23"/>
        </w:rPr>
        <w:tab/>
      </w:r>
      <w:r>
        <w:rPr>
          <w:sz w:val="23"/>
        </w:rPr>
        <w:tab/>
      </w:r>
      <w:r>
        <w:rPr>
          <w:sz w:val="23"/>
        </w:rPr>
        <w:tab/>
        <w:t>The</w:t>
      </w:r>
      <w:r>
        <w:rPr>
          <w:b/>
          <w:i/>
          <w:sz w:val="23"/>
        </w:rPr>
        <w:t xml:space="preserve"> </w:t>
      </w:r>
      <w:r>
        <w:rPr>
          <w:sz w:val="23"/>
        </w:rPr>
        <w:t>COW - system / inert gas will be</w:t>
      </w:r>
      <w:r>
        <w:rPr>
          <w:b/>
          <w:i/>
          <w:sz w:val="23"/>
        </w:rPr>
        <w:t xml:space="preserve"> </w:t>
      </w:r>
      <w:r>
        <w:rPr>
          <w:sz w:val="23"/>
        </w:rPr>
        <w:t>operational in ... minutes.</w:t>
      </w:r>
    </w:p>
    <w:p w14:paraId="7A7231D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When will crude oil washing start ?</w:t>
      </w:r>
    </w:p>
    <w:p w14:paraId="09EFF23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.3.1</w:t>
      </w:r>
      <w:r>
        <w:rPr>
          <w:sz w:val="23"/>
        </w:rPr>
        <w:tab/>
      </w:r>
      <w:r>
        <w:rPr>
          <w:sz w:val="23"/>
        </w:rPr>
        <w:tab/>
      </w:r>
      <w:r>
        <w:rPr>
          <w:sz w:val="23"/>
        </w:rPr>
        <w:tab/>
        <w:t>Crude oil washing will start in ... minutes.</w:t>
      </w:r>
    </w:p>
    <w:p w14:paraId="552CA08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Are your tanks inerted?</w:t>
      </w:r>
    </w:p>
    <w:p w14:paraId="2C16D50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Yes, my tanks are inerted.</w:t>
      </w:r>
    </w:p>
    <w:p w14:paraId="02F8192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.4.2</w:t>
      </w:r>
      <w:r>
        <w:rPr>
          <w:sz w:val="23"/>
        </w:rPr>
        <w:tab/>
      </w:r>
      <w:r>
        <w:rPr>
          <w:sz w:val="23"/>
        </w:rPr>
        <w:tab/>
      </w:r>
      <w:r>
        <w:rPr>
          <w:sz w:val="23"/>
        </w:rPr>
        <w:tab/>
        <w:t>No, my  tanks are not inerted (yet).</w:t>
      </w:r>
    </w:p>
    <w:p w14:paraId="02EAE22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.4.3</w:t>
      </w:r>
      <w:r>
        <w:rPr>
          <w:sz w:val="23"/>
        </w:rPr>
        <w:tab/>
      </w:r>
      <w:r>
        <w:rPr>
          <w:sz w:val="23"/>
        </w:rPr>
        <w:tab/>
      </w:r>
      <w:r>
        <w:rPr>
          <w:sz w:val="23"/>
        </w:rPr>
        <w:tab/>
        <w:t>My  tanks will be inerted in ... minutes.</w:t>
      </w:r>
    </w:p>
    <w:p w14:paraId="07F320A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What is the pressure in the inerted tanks?</w:t>
      </w:r>
    </w:p>
    <w:p w14:paraId="15397F4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The</w:t>
      </w:r>
      <w:r>
        <w:rPr>
          <w:b/>
          <w:i/>
          <w:sz w:val="23"/>
        </w:rPr>
        <w:t xml:space="preserve"> </w:t>
      </w:r>
      <w:r>
        <w:rPr>
          <w:sz w:val="23"/>
        </w:rPr>
        <w:t>pressure in the inerted tanks is ... bar.</w:t>
      </w:r>
    </w:p>
    <w:p w14:paraId="59D3E73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w:t>
      </w:r>
      <w:r>
        <w:rPr>
          <w:sz w:val="23"/>
        </w:rPr>
        <w:tab/>
      </w:r>
      <w:r>
        <w:rPr>
          <w:sz w:val="23"/>
        </w:rPr>
        <w:tab/>
        <w:t>What is the pumping pressure ?</w:t>
      </w:r>
    </w:p>
    <w:p w14:paraId="3159909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.6.1</w:t>
      </w:r>
      <w:r>
        <w:rPr>
          <w:sz w:val="23"/>
        </w:rPr>
        <w:tab/>
      </w:r>
      <w:r>
        <w:rPr>
          <w:sz w:val="23"/>
        </w:rPr>
        <w:tab/>
      </w:r>
      <w:r>
        <w:rPr>
          <w:sz w:val="23"/>
        </w:rPr>
        <w:tab/>
        <w:t>The</w:t>
      </w:r>
      <w:r>
        <w:rPr>
          <w:b/>
          <w:i/>
          <w:sz w:val="23"/>
        </w:rPr>
        <w:t xml:space="preserve"> </w:t>
      </w:r>
      <w:r>
        <w:rPr>
          <w:sz w:val="23"/>
        </w:rPr>
        <w:t>pumping pressure is ... bar.</w:t>
      </w:r>
    </w:p>
    <w:p w14:paraId="540C212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w:t>
      </w:r>
      <w:r>
        <w:rPr>
          <w:sz w:val="23"/>
        </w:rPr>
        <w:tab/>
      </w:r>
      <w:r>
        <w:rPr>
          <w:sz w:val="23"/>
        </w:rPr>
        <w:tab/>
        <w:t>Can we connect the loading arm ?</w:t>
      </w:r>
    </w:p>
    <w:p w14:paraId="705FE4F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.7.1</w:t>
      </w:r>
      <w:r>
        <w:rPr>
          <w:sz w:val="23"/>
        </w:rPr>
        <w:tab/>
      </w:r>
      <w:r>
        <w:rPr>
          <w:sz w:val="23"/>
        </w:rPr>
        <w:tab/>
      </w:r>
      <w:r>
        <w:rPr>
          <w:sz w:val="23"/>
        </w:rPr>
        <w:tab/>
        <w:t>Yes, you can connect  the loading arm.</w:t>
      </w:r>
    </w:p>
    <w:p w14:paraId="29E10E1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.7.2</w:t>
      </w:r>
      <w:r>
        <w:rPr>
          <w:sz w:val="23"/>
        </w:rPr>
        <w:tab/>
      </w:r>
      <w:r>
        <w:rPr>
          <w:sz w:val="23"/>
        </w:rPr>
        <w:tab/>
      </w:r>
      <w:r>
        <w:rPr>
          <w:sz w:val="23"/>
        </w:rPr>
        <w:tab/>
        <w:t>No, you cannot connect the loading arm (yet).</w:t>
      </w:r>
    </w:p>
    <w:p w14:paraId="39E5465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.7.3</w:t>
      </w:r>
      <w:r>
        <w:rPr>
          <w:sz w:val="23"/>
        </w:rPr>
        <w:tab/>
      </w:r>
      <w:r>
        <w:rPr>
          <w:sz w:val="23"/>
        </w:rPr>
        <w:tab/>
      </w:r>
      <w:r>
        <w:rPr>
          <w:sz w:val="23"/>
        </w:rPr>
        <w:tab/>
        <w:t>Connect the loading arm in ... minutes.</w:t>
      </w:r>
    </w:p>
    <w:p w14:paraId="2BC953B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.8</w:t>
      </w:r>
      <w:r>
        <w:rPr>
          <w:sz w:val="23"/>
        </w:rPr>
        <w:tab/>
      </w:r>
      <w:r>
        <w:rPr>
          <w:sz w:val="23"/>
        </w:rPr>
        <w:tab/>
        <w:t xml:space="preserve">Inform ... minutes before loading / discharge will start / finish. </w:t>
      </w:r>
    </w:p>
    <w:p w14:paraId="659DB64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.8.1</w:t>
      </w:r>
      <w:r>
        <w:rPr>
          <w:sz w:val="23"/>
        </w:rPr>
        <w:tab/>
      </w:r>
      <w:r>
        <w:rPr>
          <w:sz w:val="23"/>
        </w:rPr>
        <w:tab/>
      </w:r>
      <w:r>
        <w:rPr>
          <w:sz w:val="23"/>
        </w:rPr>
        <w:tab/>
        <w:t>Loading / discharge will start / finish in ... minutes.</w:t>
      </w:r>
    </w:p>
    <w:p w14:paraId="6E67767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What is the back pressure for stripping ?</w:t>
      </w:r>
    </w:p>
    <w:p w14:paraId="1239CDC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.9.1</w:t>
      </w:r>
      <w:r>
        <w:rPr>
          <w:sz w:val="23"/>
        </w:rPr>
        <w:tab/>
      </w:r>
      <w:r>
        <w:rPr>
          <w:sz w:val="23"/>
        </w:rPr>
        <w:tab/>
      </w:r>
      <w:r>
        <w:rPr>
          <w:sz w:val="23"/>
        </w:rPr>
        <w:tab/>
        <w:t>The</w:t>
      </w:r>
      <w:r>
        <w:rPr>
          <w:b/>
          <w:i/>
          <w:sz w:val="23"/>
        </w:rPr>
        <w:t xml:space="preserve"> </w:t>
      </w:r>
      <w:r>
        <w:rPr>
          <w:sz w:val="23"/>
        </w:rPr>
        <w:t>backpressure for stripping is... bars.</w:t>
      </w:r>
    </w:p>
    <w:p w14:paraId="4E9793C5"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lastRenderedPageBreak/>
        <w:t>.10</w:t>
      </w:r>
      <w:r>
        <w:rPr>
          <w:sz w:val="23"/>
        </w:rPr>
        <w:tab/>
      </w:r>
      <w:r>
        <w:rPr>
          <w:sz w:val="23"/>
        </w:rPr>
        <w:tab/>
        <w:t>Are the cargo hoses / booms connected ?</w:t>
      </w:r>
    </w:p>
    <w:p w14:paraId="280CD5EB"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.10.1</w:t>
      </w:r>
      <w:r>
        <w:rPr>
          <w:sz w:val="23"/>
        </w:rPr>
        <w:tab/>
      </w:r>
      <w:r>
        <w:rPr>
          <w:sz w:val="23"/>
        </w:rPr>
        <w:tab/>
        <w:t>Yes,  the cargo hoses / booms are</w:t>
      </w:r>
      <w:r>
        <w:rPr>
          <w:b/>
          <w:i/>
          <w:sz w:val="23"/>
        </w:rPr>
        <w:t xml:space="preserve"> </w:t>
      </w:r>
      <w:r>
        <w:rPr>
          <w:sz w:val="23"/>
        </w:rPr>
        <w:t>connected.</w:t>
      </w:r>
    </w:p>
    <w:p w14:paraId="0F775AB0"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.10.2</w:t>
      </w:r>
      <w:r>
        <w:rPr>
          <w:sz w:val="23"/>
        </w:rPr>
        <w:tab/>
      </w:r>
      <w:r>
        <w:rPr>
          <w:sz w:val="23"/>
        </w:rPr>
        <w:tab/>
        <w:t>No, the cargo hoses / booms are</w:t>
      </w:r>
      <w:r>
        <w:rPr>
          <w:b/>
          <w:i/>
          <w:sz w:val="23"/>
        </w:rPr>
        <w:t xml:space="preserve"> </w:t>
      </w:r>
      <w:r>
        <w:rPr>
          <w:sz w:val="23"/>
        </w:rPr>
        <w:t>not connected (yet).</w:t>
      </w:r>
    </w:p>
    <w:p w14:paraId="70DEBBE5"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.10.3</w:t>
      </w:r>
      <w:r>
        <w:rPr>
          <w:sz w:val="23"/>
        </w:rPr>
        <w:tab/>
      </w:r>
      <w:r>
        <w:rPr>
          <w:sz w:val="23"/>
        </w:rPr>
        <w:tab/>
        <w:t xml:space="preserve"> The</w:t>
      </w:r>
      <w:r>
        <w:rPr>
          <w:b/>
          <w:i/>
          <w:sz w:val="23"/>
        </w:rPr>
        <w:t xml:space="preserve"> </w:t>
      </w:r>
      <w:r>
        <w:rPr>
          <w:sz w:val="23"/>
        </w:rPr>
        <w:t>cargo hoses / booms will be</w:t>
      </w:r>
      <w:r>
        <w:rPr>
          <w:b/>
          <w:i/>
          <w:sz w:val="23"/>
        </w:rPr>
        <w:t xml:space="preserve"> </w:t>
      </w:r>
      <w:r>
        <w:rPr>
          <w:sz w:val="23"/>
        </w:rPr>
        <w:t>connected in ... minutes.</w:t>
      </w:r>
    </w:p>
    <w:p w14:paraId="2BDB359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w:t>
      </w:r>
      <w:r>
        <w:rPr>
          <w:sz w:val="23"/>
        </w:rPr>
        <w:tab/>
      </w:r>
      <w:r>
        <w:rPr>
          <w:sz w:val="23"/>
        </w:rPr>
        <w:tab/>
        <w:t>Are the cargo hoses / booms disconnected ?</w:t>
      </w:r>
    </w:p>
    <w:p w14:paraId="13A4471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.11.1</w:t>
      </w:r>
      <w:r>
        <w:rPr>
          <w:sz w:val="23"/>
        </w:rPr>
        <w:tab/>
      </w:r>
      <w:r>
        <w:rPr>
          <w:sz w:val="23"/>
        </w:rPr>
        <w:tab/>
        <w:t>Yes, the cargo hoses / booms are disconnected.</w:t>
      </w:r>
    </w:p>
    <w:p w14:paraId="2046FCC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.11.2</w:t>
      </w:r>
      <w:r>
        <w:rPr>
          <w:sz w:val="23"/>
        </w:rPr>
        <w:tab/>
      </w:r>
      <w:r>
        <w:rPr>
          <w:sz w:val="23"/>
        </w:rPr>
        <w:tab/>
        <w:t>No, the cargo hoses / booms are</w:t>
      </w:r>
      <w:r>
        <w:rPr>
          <w:b/>
          <w:i/>
          <w:sz w:val="23"/>
        </w:rPr>
        <w:t xml:space="preserve"> </w:t>
      </w:r>
      <w:r>
        <w:rPr>
          <w:sz w:val="23"/>
        </w:rPr>
        <w:t>not disconnected (yet).</w:t>
      </w:r>
    </w:p>
    <w:p w14:paraId="5E5CB24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.11.3</w:t>
      </w:r>
      <w:r>
        <w:rPr>
          <w:sz w:val="23"/>
        </w:rPr>
        <w:tab/>
      </w:r>
      <w:r>
        <w:rPr>
          <w:sz w:val="23"/>
        </w:rPr>
        <w:tab/>
        <w:t>The</w:t>
      </w:r>
      <w:r>
        <w:rPr>
          <w:b/>
          <w:i/>
          <w:sz w:val="23"/>
        </w:rPr>
        <w:t xml:space="preserve"> </w:t>
      </w:r>
      <w:r>
        <w:rPr>
          <w:sz w:val="23"/>
        </w:rPr>
        <w:t>cargo hoses / booms will be disconnected in ... minutes.</w:t>
      </w:r>
    </w:p>
    <w:p w14:paraId="252FAF3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.12</w:t>
      </w:r>
      <w:r>
        <w:rPr>
          <w:sz w:val="23"/>
        </w:rPr>
        <w:tab/>
      </w:r>
      <w:r>
        <w:rPr>
          <w:sz w:val="23"/>
        </w:rPr>
        <w:tab/>
        <w:t>Are you ready to load /discharge?</w:t>
      </w:r>
    </w:p>
    <w:p w14:paraId="3161F35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.12.1</w:t>
      </w:r>
      <w:r>
        <w:rPr>
          <w:sz w:val="23"/>
        </w:rPr>
        <w:tab/>
      </w:r>
      <w:r>
        <w:rPr>
          <w:sz w:val="23"/>
        </w:rPr>
        <w:tab/>
        <w:t xml:space="preserve">Yes, I am ready to load / discharge. </w:t>
      </w:r>
    </w:p>
    <w:p w14:paraId="15C18EC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.12.2</w:t>
      </w:r>
      <w:r>
        <w:rPr>
          <w:sz w:val="23"/>
        </w:rPr>
        <w:tab/>
      </w:r>
      <w:r>
        <w:rPr>
          <w:sz w:val="23"/>
        </w:rPr>
        <w:tab/>
        <w:t xml:space="preserve"> No, I am  not ready to load /discharge (yet).</w:t>
      </w:r>
    </w:p>
    <w:p w14:paraId="3D8F1BE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.12.3</w:t>
      </w:r>
      <w:r>
        <w:rPr>
          <w:sz w:val="23"/>
        </w:rPr>
        <w:tab/>
      </w:r>
      <w:r>
        <w:rPr>
          <w:sz w:val="23"/>
        </w:rPr>
        <w:tab/>
        <w:t xml:space="preserve"> I will be  ready to load / discharge in ... minutes.</w:t>
      </w:r>
    </w:p>
    <w:p w14:paraId="362EE5F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.13</w:t>
      </w:r>
      <w:r>
        <w:rPr>
          <w:sz w:val="23"/>
        </w:rPr>
        <w:tab/>
      </w:r>
      <w:r>
        <w:rPr>
          <w:sz w:val="23"/>
        </w:rPr>
        <w:tab/>
        <w:t>Keep a safe working pressure.</w:t>
      </w:r>
    </w:p>
    <w:p w14:paraId="40399F5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.14</w:t>
      </w:r>
      <w:r>
        <w:rPr>
          <w:sz w:val="23"/>
        </w:rPr>
        <w:tab/>
      </w:r>
      <w:r>
        <w:rPr>
          <w:sz w:val="23"/>
        </w:rPr>
        <w:tab/>
        <w:t>Open the valve(s) and report.</w:t>
      </w:r>
    </w:p>
    <w:p w14:paraId="7DA24ED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.14.1</w:t>
      </w:r>
      <w:r>
        <w:rPr>
          <w:sz w:val="23"/>
        </w:rPr>
        <w:tab/>
      </w:r>
      <w:r>
        <w:rPr>
          <w:sz w:val="23"/>
        </w:rPr>
        <w:tab/>
        <w:t>All full open aboard / ashore.</w:t>
      </w:r>
    </w:p>
    <w:p w14:paraId="56B7EC4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.15</w:t>
      </w:r>
      <w:r>
        <w:rPr>
          <w:sz w:val="23"/>
        </w:rPr>
        <w:tab/>
      </w:r>
      <w:r>
        <w:rPr>
          <w:sz w:val="23"/>
        </w:rPr>
        <w:tab/>
        <w:t>Close the valve(s) and report.</w:t>
      </w:r>
    </w:p>
    <w:p w14:paraId="68EFDC4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.15.1</w:t>
      </w:r>
      <w:r>
        <w:rPr>
          <w:sz w:val="23"/>
        </w:rPr>
        <w:tab/>
      </w:r>
      <w:r>
        <w:rPr>
          <w:sz w:val="23"/>
        </w:rPr>
        <w:tab/>
        <w:t xml:space="preserve"> All full closed aboard / ashore.</w:t>
      </w:r>
    </w:p>
    <w:p w14:paraId="54E22EA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.16</w:t>
      </w:r>
      <w:r>
        <w:rPr>
          <w:sz w:val="23"/>
        </w:rPr>
        <w:tab/>
      </w:r>
      <w:r>
        <w:rPr>
          <w:sz w:val="23"/>
        </w:rPr>
        <w:tab/>
        <w:t>Start pumping (slowly).</w:t>
      </w:r>
    </w:p>
    <w:p w14:paraId="0425034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.17</w:t>
      </w:r>
      <w:r>
        <w:rPr>
          <w:sz w:val="23"/>
        </w:rPr>
        <w:tab/>
      </w:r>
      <w:r>
        <w:rPr>
          <w:sz w:val="23"/>
        </w:rPr>
        <w:tab/>
        <w:t>Are you pumping / receiving ?</w:t>
      </w:r>
    </w:p>
    <w:p w14:paraId="1AFC8F1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.17.1</w:t>
      </w:r>
      <w:r>
        <w:rPr>
          <w:sz w:val="23"/>
        </w:rPr>
        <w:tab/>
      </w:r>
      <w:r>
        <w:rPr>
          <w:sz w:val="23"/>
        </w:rPr>
        <w:tab/>
        <w:t>Yes, I am pumping / receiving.</w:t>
      </w:r>
    </w:p>
    <w:p w14:paraId="660B4C2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.17.2</w:t>
      </w:r>
      <w:r>
        <w:rPr>
          <w:sz w:val="23"/>
        </w:rPr>
        <w:tab/>
      </w:r>
      <w:r>
        <w:rPr>
          <w:sz w:val="23"/>
        </w:rPr>
        <w:tab/>
        <w:t>No, I am not pumping / not receiving.</w:t>
      </w:r>
    </w:p>
    <w:p w14:paraId="5A76A28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.18</w:t>
      </w:r>
      <w:r>
        <w:rPr>
          <w:sz w:val="23"/>
        </w:rPr>
        <w:tab/>
      </w:r>
      <w:r>
        <w:rPr>
          <w:sz w:val="23"/>
        </w:rPr>
        <w:tab/>
        <w:t>Increase / decrease pumping rate to ... revolutions / bar..</w:t>
      </w:r>
    </w:p>
    <w:p w14:paraId="1447089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.19</w:t>
      </w:r>
      <w:r>
        <w:rPr>
          <w:sz w:val="23"/>
        </w:rPr>
        <w:tab/>
      </w:r>
      <w:r>
        <w:rPr>
          <w:sz w:val="23"/>
        </w:rPr>
        <w:tab/>
        <w:t>(Quantity received) - stop pumping.</w:t>
      </w:r>
    </w:p>
    <w:p w14:paraId="04223F8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30EB3B3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.3</w:t>
      </w:r>
      <w:r>
        <w:rPr>
          <w:sz w:val="23"/>
        </w:rPr>
        <w:tab/>
      </w:r>
      <w:r>
        <w:rPr>
          <w:b/>
          <w:sz w:val="23"/>
        </w:rPr>
        <w:t>Reporting and cleaning up spillage</w:t>
      </w:r>
    </w:p>
    <w:p w14:paraId="4B4B706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8247EA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Leak at manifold connection!</w:t>
      </w:r>
    </w:p>
    <w:p w14:paraId="1B1AC47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.1.1</w:t>
      </w:r>
      <w:r>
        <w:rPr>
          <w:sz w:val="23"/>
        </w:rPr>
        <w:tab/>
      </w:r>
      <w:r>
        <w:rPr>
          <w:sz w:val="23"/>
        </w:rPr>
        <w:tab/>
      </w:r>
      <w:r>
        <w:rPr>
          <w:sz w:val="23"/>
        </w:rPr>
        <w:tab/>
        <w:t>Overflow at ... !</w:t>
      </w:r>
    </w:p>
    <w:p w14:paraId="6CEF411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w:t>
      </w:r>
      <w:r>
        <w:rPr>
          <w:sz w:val="23"/>
        </w:rPr>
        <w:tab/>
      </w:r>
      <w:r>
        <w:rPr>
          <w:sz w:val="23"/>
        </w:rPr>
        <w:tab/>
        <w:t>Stop pumping !</w:t>
      </w:r>
    </w:p>
    <w:p w14:paraId="31A052D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How much is spilled ?</w:t>
      </w:r>
    </w:p>
    <w:p w14:paraId="6E95D86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.3.1</w:t>
      </w:r>
      <w:r>
        <w:rPr>
          <w:sz w:val="23"/>
        </w:rPr>
        <w:tab/>
      </w:r>
      <w:r>
        <w:rPr>
          <w:sz w:val="23"/>
        </w:rPr>
        <w:tab/>
      </w:r>
      <w:r>
        <w:rPr>
          <w:sz w:val="23"/>
        </w:rPr>
        <w:tab/>
        <w:t>Spill is about ... tonne(s).</w:t>
      </w:r>
    </w:p>
    <w:p w14:paraId="059B649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w:t>
      </w:r>
      <w:r>
        <w:rPr>
          <w:sz w:val="23"/>
        </w:rPr>
        <w:tab/>
      </w:r>
      <w:r>
        <w:rPr>
          <w:sz w:val="23"/>
        </w:rPr>
        <w:tab/>
        <w:t>Treat spill with ... .</w:t>
      </w:r>
    </w:p>
    <w:p w14:paraId="356E12C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w:t>
      </w:r>
      <w:r>
        <w:rPr>
          <w:sz w:val="23"/>
        </w:rPr>
        <w:tab/>
      </w:r>
      <w:r>
        <w:rPr>
          <w:sz w:val="23"/>
        </w:rPr>
        <w:tab/>
        <w:t>Stand by oil clearance team and report.</w:t>
      </w:r>
    </w:p>
    <w:p w14:paraId="5AD318A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.5.1</w:t>
      </w:r>
      <w:r>
        <w:rPr>
          <w:sz w:val="23"/>
        </w:rPr>
        <w:tab/>
      </w:r>
      <w:r>
        <w:rPr>
          <w:sz w:val="23"/>
        </w:rPr>
        <w:tab/>
      </w:r>
      <w:r>
        <w:rPr>
          <w:sz w:val="23"/>
        </w:rPr>
        <w:tab/>
        <w:t>Oil clearance team standing by.</w:t>
      </w:r>
    </w:p>
    <w:p w14:paraId="6F66DAD9" w14:textId="77777777" w:rsidR="000A7CDE" w:rsidRDefault="000A7CDE">
      <w:pPr>
        <w:pStyle w:val="BodyTextIndent2"/>
        <w:tabs>
          <w:tab w:val="left" w:pos="-1099"/>
          <w:tab w:val="left" w:pos="-7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080"/>
      </w:pPr>
      <w:r>
        <w:t>.5.2</w:t>
      </w:r>
      <w:r>
        <w:tab/>
        <w:t>All crew assist to remove the spill.</w:t>
      </w:r>
    </w:p>
    <w:p w14:paraId="57E6988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.5.4.1</w:t>
      </w:r>
      <w:r>
        <w:rPr>
          <w:sz w:val="23"/>
        </w:rPr>
        <w:tab/>
      </w:r>
      <w:r>
        <w:rPr>
          <w:sz w:val="23"/>
        </w:rPr>
        <w:tab/>
      </w:r>
      <w:r>
        <w:rPr>
          <w:sz w:val="23"/>
        </w:rPr>
        <w:tab/>
        <w:t>Spillage stopped.</w:t>
      </w:r>
    </w:p>
    <w:p w14:paraId="4476BA94" w14:textId="77777777" w:rsidR="000A7CDE" w:rsidRDefault="000A7CDE">
      <w:pPr>
        <w:pStyle w:val="BodyTextIndent2"/>
        <w:tabs>
          <w:tab w:val="left" w:pos="-1099"/>
          <w:tab w:val="left" w:pos="-7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0"/>
      </w:pPr>
      <w:r>
        <w:t>.5.4.2</w:t>
      </w:r>
      <w:r>
        <w:tab/>
        <w:t xml:space="preserve">Spill cleaned up. </w:t>
      </w:r>
    </w:p>
    <w:p w14:paraId="19E08E7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.5.4.3</w:t>
      </w:r>
      <w:r>
        <w:rPr>
          <w:sz w:val="23"/>
        </w:rPr>
        <w:tab/>
      </w:r>
      <w:r>
        <w:rPr>
          <w:sz w:val="23"/>
        </w:rPr>
        <w:tab/>
      </w:r>
      <w:r>
        <w:rPr>
          <w:sz w:val="23"/>
        </w:rPr>
        <w:tab/>
        <w:t>Spill waste contained in save-all/… .</w:t>
      </w:r>
    </w:p>
    <w:p w14:paraId="56C5544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.6</w:t>
      </w:r>
      <w:r>
        <w:rPr>
          <w:sz w:val="23"/>
        </w:rPr>
        <w:tab/>
      </w:r>
      <w:r>
        <w:rPr>
          <w:sz w:val="23"/>
        </w:rPr>
        <w:tab/>
        <w:t>Oil / ... escaping into sea / harbour water!</w:t>
      </w:r>
    </w:p>
    <w:p w14:paraId="6B3DF4D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lang w:val="fr-FR"/>
        </w:rPr>
      </w:pPr>
      <w:r>
        <w:rPr>
          <w:sz w:val="23"/>
          <w:lang w:val="fr-FR"/>
        </w:rPr>
        <w:t>.6.1</w:t>
      </w:r>
      <w:r>
        <w:rPr>
          <w:sz w:val="23"/>
          <w:lang w:val="fr-FR"/>
        </w:rPr>
        <w:tab/>
      </w:r>
      <w:r>
        <w:rPr>
          <w:sz w:val="23"/>
          <w:lang w:val="fr-FR"/>
        </w:rPr>
        <w:tab/>
      </w:r>
      <w:r>
        <w:rPr>
          <w:sz w:val="23"/>
          <w:lang w:val="fr-FR"/>
        </w:rPr>
        <w:tab/>
        <w:t>Inform pollution control!</w:t>
      </w:r>
    </w:p>
    <w:p w14:paraId="42E7A56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lang w:val="fr-FR"/>
        </w:rPr>
      </w:pPr>
    </w:p>
    <w:p w14:paraId="4BC1B95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lang w:val="fr-FR"/>
        </w:rPr>
        <w:tab/>
      </w:r>
      <w:r>
        <w:rPr>
          <w:sz w:val="23"/>
        </w:rPr>
        <w:t>.4</w:t>
      </w:r>
      <w:r>
        <w:rPr>
          <w:sz w:val="23"/>
        </w:rPr>
        <w:tab/>
      </w:r>
      <w:r>
        <w:rPr>
          <w:b/>
          <w:sz w:val="23"/>
        </w:rPr>
        <w:t>Ballast handling</w:t>
      </w:r>
    </w:p>
    <w:p w14:paraId="61EFEC4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C498B4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Plug the scuppers and report.</w:t>
      </w:r>
    </w:p>
    <w:p w14:paraId="3C7046C8" w14:textId="77777777" w:rsidR="000A7CDE" w:rsidRDefault="000A7CDE">
      <w:pPr>
        <w:tabs>
          <w:tab w:val="left" w:pos="1800"/>
        </w:tabs>
        <w:ind w:firstLine="720"/>
        <w:jc w:val="left"/>
        <w:rPr>
          <w:sz w:val="23"/>
        </w:rPr>
      </w:pPr>
      <w:r>
        <w:rPr>
          <w:sz w:val="23"/>
        </w:rPr>
        <w:t>.1.1</w:t>
      </w:r>
      <w:r>
        <w:rPr>
          <w:sz w:val="23"/>
        </w:rPr>
        <w:tab/>
        <w:t>All scuppers are plugged.</w:t>
      </w:r>
    </w:p>
    <w:p w14:paraId="3A583E6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w:t>
      </w:r>
      <w:r>
        <w:rPr>
          <w:sz w:val="23"/>
        </w:rPr>
        <w:tab/>
      </w:r>
      <w:r>
        <w:rPr>
          <w:sz w:val="23"/>
        </w:rPr>
        <w:tab/>
        <w:t>Open / close the sea suction valve / ballast tank valve no. ... and report.</w:t>
      </w:r>
    </w:p>
    <w:p w14:paraId="665E9D6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.2.1</w:t>
      </w:r>
      <w:r>
        <w:rPr>
          <w:sz w:val="23"/>
        </w:rPr>
        <w:tab/>
      </w:r>
      <w:r>
        <w:rPr>
          <w:sz w:val="23"/>
        </w:rPr>
        <w:tab/>
      </w:r>
      <w:r>
        <w:rPr>
          <w:sz w:val="23"/>
        </w:rPr>
        <w:tab/>
        <w:t>Sea suction valve / ballast tank valve no. ... is open / closed.</w:t>
      </w:r>
    </w:p>
    <w:p w14:paraId="56CA5EA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Start  the ballast pump and report.</w:t>
      </w:r>
    </w:p>
    <w:p w14:paraId="2C9DF06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.3.1</w:t>
      </w:r>
      <w:r>
        <w:rPr>
          <w:sz w:val="23"/>
        </w:rPr>
        <w:tab/>
      </w:r>
      <w:r>
        <w:rPr>
          <w:sz w:val="23"/>
        </w:rPr>
        <w:tab/>
      </w:r>
      <w:r>
        <w:rPr>
          <w:sz w:val="23"/>
        </w:rPr>
        <w:tab/>
        <w:t>Ballast pump started.</w:t>
      </w:r>
    </w:p>
    <w:p w14:paraId="421C810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w:t>
      </w:r>
      <w:r>
        <w:rPr>
          <w:sz w:val="23"/>
        </w:rPr>
        <w:tab/>
      </w:r>
      <w:r>
        <w:rPr>
          <w:sz w:val="23"/>
        </w:rPr>
        <w:tab/>
        <w:t>Stop the  ballast pump (ballast overflow) and report.</w:t>
      </w:r>
    </w:p>
    <w:p w14:paraId="5A8F9D3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.4.1</w:t>
      </w:r>
      <w:r>
        <w:rPr>
          <w:sz w:val="23"/>
        </w:rPr>
        <w:tab/>
      </w:r>
      <w:r>
        <w:rPr>
          <w:sz w:val="23"/>
        </w:rPr>
        <w:tab/>
      </w:r>
      <w:r>
        <w:rPr>
          <w:sz w:val="23"/>
        </w:rPr>
        <w:tab/>
        <w:t>Ballast pump stopped.</w:t>
      </w:r>
    </w:p>
    <w:p w14:paraId="528E8053"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lastRenderedPageBreak/>
        <w:t>.5</w:t>
      </w:r>
      <w:r>
        <w:rPr>
          <w:sz w:val="23"/>
        </w:rPr>
        <w:tab/>
      </w:r>
      <w:r>
        <w:rPr>
          <w:sz w:val="23"/>
        </w:rPr>
        <w:tab/>
        <w:t>Pump out ballast tank no. ... and report.</w:t>
      </w:r>
    </w:p>
    <w:p w14:paraId="3FDDBEFA"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.5.1</w:t>
      </w:r>
      <w:r>
        <w:rPr>
          <w:sz w:val="23"/>
        </w:rPr>
        <w:tab/>
      </w:r>
      <w:r>
        <w:rPr>
          <w:sz w:val="23"/>
        </w:rPr>
        <w:tab/>
      </w:r>
      <w:r>
        <w:rPr>
          <w:sz w:val="23"/>
        </w:rPr>
        <w:tab/>
        <w:t>Ballast tank no. ... is pumped out.</w:t>
      </w:r>
    </w:p>
    <w:p w14:paraId="38F459F5"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.5.2</w:t>
      </w:r>
      <w:r>
        <w:rPr>
          <w:sz w:val="23"/>
        </w:rPr>
        <w:tab/>
      </w:r>
      <w:r>
        <w:rPr>
          <w:sz w:val="23"/>
        </w:rPr>
        <w:tab/>
      </w:r>
      <w:r>
        <w:rPr>
          <w:sz w:val="23"/>
        </w:rPr>
        <w:tab/>
        <w:t>Stop the ballast pump - ballast dirty !</w:t>
      </w:r>
    </w:p>
    <w:p w14:paraId="112BDD6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p>
    <w:p w14:paraId="5AD88FC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.5</w:t>
      </w:r>
      <w:r>
        <w:rPr>
          <w:sz w:val="23"/>
        </w:rPr>
        <w:tab/>
      </w:r>
      <w:r>
        <w:rPr>
          <w:b/>
          <w:sz w:val="23"/>
        </w:rPr>
        <w:t>Cleaning tanks</w:t>
      </w:r>
    </w:p>
    <w:p w14:paraId="410FBDD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3F211E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.1</w:t>
      </w:r>
      <w:r>
        <w:rPr>
          <w:sz w:val="23"/>
        </w:rPr>
        <w:tab/>
      </w:r>
      <w:r>
        <w:rPr>
          <w:sz w:val="23"/>
        </w:rPr>
        <w:tab/>
        <w:t>Pump the slops into the slop tank .</w:t>
      </w:r>
    </w:p>
    <w:p w14:paraId="48A5CB5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.2</w:t>
      </w:r>
      <w:r>
        <w:rPr>
          <w:sz w:val="23"/>
        </w:rPr>
        <w:tab/>
      </w:r>
      <w:r>
        <w:rPr>
          <w:sz w:val="23"/>
        </w:rPr>
        <w:tab/>
        <w:t>Dispose the sludge into the sludge tank.</w:t>
      </w:r>
    </w:p>
    <w:p w14:paraId="1B76D58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w:t>
      </w:r>
      <w:r>
        <w:rPr>
          <w:sz w:val="23"/>
        </w:rPr>
        <w:tab/>
      </w:r>
      <w:r>
        <w:rPr>
          <w:sz w:val="23"/>
        </w:rPr>
        <w:tab/>
        <w:t>Order  a shore slop tank / slop barge.</w:t>
      </w:r>
    </w:p>
    <w:p w14:paraId="38EB28E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.3.1</w:t>
      </w:r>
      <w:r>
        <w:rPr>
          <w:sz w:val="23"/>
        </w:rPr>
        <w:tab/>
      </w:r>
      <w:r>
        <w:rPr>
          <w:sz w:val="23"/>
        </w:rPr>
        <w:tab/>
      </w:r>
      <w:r>
        <w:rPr>
          <w:sz w:val="23"/>
        </w:rPr>
        <w:tab/>
        <w:t>We have ... tonnes of slops / sludge.</w:t>
      </w:r>
    </w:p>
    <w:p w14:paraId="308C5BD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.4</w:t>
      </w:r>
      <w:r>
        <w:rPr>
          <w:sz w:val="23"/>
        </w:rPr>
        <w:tab/>
      </w:r>
      <w:r>
        <w:rPr>
          <w:sz w:val="23"/>
        </w:rPr>
        <w:tab/>
        <w:t>Start / stop pumping slops.</w:t>
      </w:r>
    </w:p>
    <w:p w14:paraId="13AB221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3"/>
        </w:rPr>
      </w:pPr>
      <w:r>
        <w:rPr>
          <w:sz w:val="23"/>
        </w:rPr>
        <w:t>.5</w:t>
      </w:r>
      <w:r>
        <w:rPr>
          <w:sz w:val="23"/>
        </w:rPr>
        <w:tab/>
      </w:r>
      <w:r>
        <w:rPr>
          <w:sz w:val="23"/>
        </w:rPr>
        <w:tab/>
        <w:t>Keep a safe working pressure.</w:t>
      </w:r>
    </w:p>
    <w:p w14:paraId="27488D6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5664EB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B3/1.4</w:t>
      </w:r>
      <w:r>
        <w:rPr>
          <w:b/>
          <w:sz w:val="23"/>
        </w:rPr>
        <w:tab/>
        <w:t>Preparing for sea</w:t>
      </w:r>
    </w:p>
    <w:p w14:paraId="60E76EB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98F5C5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Close and secure the hatch covers for sea and report</w:t>
      </w:r>
    </w:p>
    <w:p w14:paraId="7BD5503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Hatch covers   closed and secured.</w:t>
      </w:r>
    </w:p>
    <w:p w14:paraId="4174129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Lash and secure the goods for sea and report.</w:t>
      </w:r>
    </w:p>
    <w:p w14:paraId="1CF93FC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Goods  lashed and secured.</w:t>
      </w:r>
    </w:p>
    <w:p w14:paraId="2110C63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B909DF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sz w:val="23"/>
        </w:rPr>
      </w:pPr>
      <w:r>
        <w:rPr>
          <w:sz w:val="23"/>
        </w:rPr>
        <w:t xml:space="preserve">(In ro/ro-ferries: the execution of instructions 3, 4 and 5 given from the bridge on </w:t>
      </w:r>
    </w:p>
    <w:p w14:paraId="16090E3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sz w:val="23"/>
        </w:rPr>
      </w:pPr>
      <w:r>
        <w:rPr>
          <w:sz w:val="23"/>
        </w:rPr>
        <w:t>radio should be confirmed by the person in charge of the corresponding station using phrases 3.1, 4.1 and  5.1)</w:t>
      </w:r>
    </w:p>
    <w:p w14:paraId="7472DC4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p>
    <w:p w14:paraId="757A2FA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Close and secure the bow door / stern door and report..</w:t>
      </w:r>
    </w:p>
    <w:p w14:paraId="6B8387D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Bow door / stern door closed and secured.</w:t>
      </w:r>
    </w:p>
    <w:p w14:paraId="300013E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Fold and secure the bow ramp  / stern ramp / side ramp and report.</w:t>
      </w:r>
    </w:p>
    <w:p w14:paraId="0E08976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Bow ramp / stern ramp / side ramp folded and secured.</w:t>
      </w:r>
    </w:p>
    <w:p w14:paraId="7AA5286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Lash and secure all cars / trucks / wagons / ... and report.</w:t>
      </w:r>
    </w:p>
    <w:p w14:paraId="2D0AE28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All cars / trucks / wagons / ... lashed and secured.</w:t>
      </w:r>
    </w:p>
    <w:p w14:paraId="15A17EC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Lower and secure the derricks / cranes and report.</w:t>
      </w:r>
    </w:p>
    <w:p w14:paraId="6F889BE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Derricks / cranes lowered and secured.</w:t>
      </w:r>
    </w:p>
    <w:p w14:paraId="66D225C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Check the seaworthiness of  the holds and report</w:t>
      </w:r>
    </w:p>
    <w:p w14:paraId="26FFAE3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.7.1</w:t>
      </w:r>
      <w:r>
        <w:rPr>
          <w:sz w:val="23"/>
        </w:rPr>
        <w:tab/>
      </w:r>
      <w:r>
        <w:rPr>
          <w:sz w:val="23"/>
        </w:rPr>
        <w:tab/>
      </w:r>
      <w:r>
        <w:rPr>
          <w:sz w:val="23"/>
        </w:rPr>
        <w:tab/>
        <w:t>Holds seaworthy.</w:t>
      </w:r>
    </w:p>
    <w:p w14:paraId="39CC326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How much ballast can we take (down to her marks)?</w:t>
      </w:r>
    </w:p>
    <w:p w14:paraId="69B7586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.8.1</w:t>
      </w:r>
      <w:r>
        <w:rPr>
          <w:sz w:val="23"/>
        </w:rPr>
        <w:tab/>
      </w:r>
      <w:r>
        <w:rPr>
          <w:sz w:val="23"/>
        </w:rPr>
        <w:tab/>
      </w:r>
      <w:r>
        <w:rPr>
          <w:sz w:val="23"/>
        </w:rPr>
        <w:tab/>
        <w:t>We can take ... tonnes of ballast.</w:t>
      </w:r>
    </w:p>
    <w:p w14:paraId="39C6B12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Check the trim.</w:t>
      </w:r>
    </w:p>
    <w:p w14:paraId="1687AB5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.9.1</w:t>
      </w:r>
      <w:r>
        <w:rPr>
          <w:sz w:val="23"/>
        </w:rPr>
        <w:tab/>
      </w:r>
      <w:r>
        <w:rPr>
          <w:sz w:val="23"/>
        </w:rPr>
        <w:tab/>
      </w:r>
      <w:r>
        <w:rPr>
          <w:sz w:val="23"/>
        </w:rPr>
        <w:tab/>
        <w:t>Fill the forepeak to decrease the stern trim.</w:t>
      </w:r>
    </w:p>
    <w:p w14:paraId="6DC517F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.9.2</w:t>
      </w:r>
      <w:r>
        <w:rPr>
          <w:sz w:val="23"/>
        </w:rPr>
        <w:tab/>
      </w:r>
      <w:r>
        <w:rPr>
          <w:sz w:val="23"/>
        </w:rPr>
        <w:tab/>
      </w:r>
      <w:r>
        <w:rPr>
          <w:sz w:val="23"/>
        </w:rPr>
        <w:tab/>
        <w:t>Fill  the double-bottom tank(s) .</w:t>
      </w:r>
    </w:p>
    <w:p w14:paraId="3D349BF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.9.3</w:t>
      </w:r>
      <w:r>
        <w:rPr>
          <w:sz w:val="23"/>
        </w:rPr>
        <w:tab/>
      </w:r>
      <w:r>
        <w:rPr>
          <w:sz w:val="23"/>
        </w:rPr>
        <w:tab/>
      </w:r>
      <w:r>
        <w:rPr>
          <w:sz w:val="23"/>
        </w:rPr>
        <w:tab/>
        <w:t>Pump fuel  from ... tank to ... tank to bring  the vessel upright.</w:t>
      </w:r>
    </w:p>
    <w:p w14:paraId="2650591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37621E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B3/2</w:t>
      </w:r>
      <w:r>
        <w:rPr>
          <w:b/>
          <w:sz w:val="23"/>
        </w:rPr>
        <w:tab/>
        <w:t>Cargo care</w:t>
      </w:r>
    </w:p>
    <w:p w14:paraId="15FF089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3F842F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B3/2.1</w:t>
      </w:r>
      <w:r>
        <w:rPr>
          <w:b/>
          <w:sz w:val="23"/>
        </w:rPr>
        <w:tab/>
        <w:t>Operating shipboard equipment for cargo care</w:t>
      </w:r>
    </w:p>
    <w:p w14:paraId="162E08F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7F1A18A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Is the equipment for cargo care operational?</w:t>
      </w:r>
    </w:p>
    <w:p w14:paraId="272FEE3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r>
      <w:r>
        <w:rPr>
          <w:sz w:val="23"/>
        </w:rPr>
        <w:tab/>
        <w:t>Yes, the  equipment for cargo care is</w:t>
      </w:r>
      <w:r>
        <w:rPr>
          <w:b/>
          <w:i/>
          <w:sz w:val="23"/>
        </w:rPr>
        <w:t xml:space="preserve"> </w:t>
      </w:r>
      <w:r>
        <w:rPr>
          <w:sz w:val="23"/>
        </w:rPr>
        <w:t>operational.</w:t>
      </w:r>
    </w:p>
    <w:p w14:paraId="74D1CB0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r>
      <w:r>
        <w:rPr>
          <w:sz w:val="23"/>
        </w:rPr>
        <w:tab/>
        <w:t xml:space="preserve">No, the ... </w:t>
      </w:r>
      <w:r>
        <w:rPr>
          <w:i/>
          <w:sz w:val="23"/>
        </w:rPr>
        <w:t>(equipment</w:t>
      </w:r>
      <w:r>
        <w:rPr>
          <w:sz w:val="23"/>
        </w:rPr>
        <w:t xml:space="preserve">) is </w:t>
      </w:r>
      <w:r>
        <w:rPr>
          <w:b/>
          <w:i/>
          <w:sz w:val="23"/>
        </w:rPr>
        <w:t xml:space="preserve"> </w:t>
      </w:r>
      <w:r>
        <w:rPr>
          <w:sz w:val="23"/>
        </w:rPr>
        <w:t>not operational (yet).</w:t>
      </w:r>
    </w:p>
    <w:p w14:paraId="2F65D33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w:t>
      </w:r>
      <w:r>
        <w:rPr>
          <w:sz w:val="23"/>
        </w:rPr>
        <w:tab/>
      </w:r>
      <w:r>
        <w:rPr>
          <w:sz w:val="23"/>
        </w:rPr>
        <w:tab/>
      </w:r>
      <w:r>
        <w:rPr>
          <w:sz w:val="23"/>
        </w:rPr>
        <w:tab/>
        <w:t xml:space="preserve">The ... </w:t>
      </w:r>
      <w:r>
        <w:rPr>
          <w:i/>
          <w:sz w:val="23"/>
        </w:rPr>
        <w:t>(equipment)</w:t>
      </w:r>
      <w:r>
        <w:rPr>
          <w:sz w:val="23"/>
        </w:rPr>
        <w:t xml:space="preserve"> will be</w:t>
      </w:r>
      <w:r>
        <w:rPr>
          <w:b/>
          <w:i/>
          <w:sz w:val="23"/>
        </w:rPr>
        <w:t xml:space="preserve"> </w:t>
      </w:r>
      <w:r>
        <w:rPr>
          <w:sz w:val="23"/>
        </w:rPr>
        <w:t>operational in ... minutes.</w:t>
      </w:r>
    </w:p>
    <w:p w14:paraId="70647D2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What is the air change rate of the hold ventilators?</w:t>
      </w:r>
    </w:p>
    <w:p w14:paraId="5A23414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The air change rate of the hold ventilators is</w:t>
      </w:r>
      <w:r>
        <w:rPr>
          <w:b/>
          <w:i/>
          <w:sz w:val="23"/>
        </w:rPr>
        <w:t xml:space="preserve"> </w:t>
      </w:r>
      <w:r>
        <w:rPr>
          <w:sz w:val="23"/>
        </w:rPr>
        <w:t>... -fold.</w:t>
      </w:r>
    </w:p>
    <w:p w14:paraId="158B11B0" w14:textId="77777777" w:rsidR="000A7CDE" w:rsidRDefault="000A7CDE">
      <w:pPr>
        <w:keepNext/>
        <w:keepLines/>
        <w:jc w:val="left"/>
        <w:rPr>
          <w:sz w:val="23"/>
        </w:rPr>
      </w:pPr>
      <w:r>
        <w:rPr>
          <w:sz w:val="23"/>
        </w:rPr>
        <w:lastRenderedPageBreak/>
        <w:tab/>
        <w:t>.3</w:t>
      </w:r>
      <w:r>
        <w:rPr>
          <w:sz w:val="23"/>
        </w:rPr>
        <w:tab/>
        <w:t>Are the temperature / humidity recorders in the hold(s) operational?</w:t>
      </w:r>
    </w:p>
    <w:p w14:paraId="133253D3"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Yes,  the temperature / humidity recorders in</w:t>
      </w:r>
      <w:r>
        <w:rPr>
          <w:b/>
          <w:i/>
          <w:sz w:val="23"/>
        </w:rPr>
        <w:t xml:space="preserve"> </w:t>
      </w:r>
      <w:r>
        <w:rPr>
          <w:sz w:val="23"/>
        </w:rPr>
        <w:t>the  hold(s) are operational.</w:t>
      </w:r>
    </w:p>
    <w:p w14:paraId="0CC672B0"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.3.2</w:t>
      </w:r>
      <w:r>
        <w:rPr>
          <w:sz w:val="23"/>
        </w:rPr>
        <w:tab/>
      </w:r>
      <w:r>
        <w:rPr>
          <w:sz w:val="23"/>
        </w:rPr>
        <w:tab/>
      </w:r>
      <w:r>
        <w:rPr>
          <w:sz w:val="23"/>
        </w:rPr>
        <w:tab/>
        <w:t>No,  the temperature / humidity recorders in the hold(s) are</w:t>
      </w:r>
      <w:r>
        <w:rPr>
          <w:b/>
          <w:i/>
          <w:sz w:val="23"/>
        </w:rPr>
        <w:t xml:space="preserve">  </w:t>
      </w:r>
      <w:r>
        <w:rPr>
          <w:sz w:val="23"/>
        </w:rPr>
        <w:t>not operational (yet).</w:t>
      </w:r>
    </w:p>
    <w:p w14:paraId="342A83C8"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.3.3</w:t>
      </w:r>
      <w:r>
        <w:rPr>
          <w:sz w:val="23"/>
        </w:rPr>
        <w:tab/>
      </w:r>
      <w:r>
        <w:rPr>
          <w:sz w:val="23"/>
        </w:rPr>
        <w:tab/>
      </w:r>
      <w:r>
        <w:rPr>
          <w:sz w:val="23"/>
        </w:rPr>
        <w:tab/>
        <w:t>The</w:t>
      </w:r>
      <w:r>
        <w:rPr>
          <w:b/>
          <w:i/>
          <w:sz w:val="23"/>
        </w:rPr>
        <w:t xml:space="preserve"> </w:t>
      </w:r>
      <w:r>
        <w:rPr>
          <w:sz w:val="23"/>
        </w:rPr>
        <w:t xml:space="preserve">temperature / humidity recorders in the hold(s) </w:t>
      </w:r>
    </w:p>
    <w:p w14:paraId="5E0E722F"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will be operational in ... minutes.</w:t>
      </w:r>
    </w:p>
    <w:p w14:paraId="6B3F6FCE" w14:textId="77777777" w:rsidR="000A7CDE" w:rsidRDefault="000A7CDE">
      <w:pPr>
        <w:keepNext/>
        <w:keepLines/>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Instruct the crew how to connect  reefer plugs / clip-on units / ... and report.</w:t>
      </w:r>
    </w:p>
    <w:p w14:paraId="7BB11FE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The crew is instructed how to connect reefer plugs / clip-on units / ... .</w:t>
      </w:r>
    </w:p>
    <w:p w14:paraId="5521DAA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ECEFF2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b/>
          <w:sz w:val="23"/>
        </w:rPr>
        <w:t>B3/2.2</w:t>
      </w:r>
      <w:r>
        <w:rPr>
          <w:b/>
          <w:sz w:val="23"/>
        </w:rPr>
        <w:tab/>
        <w:t>Taking measures for cargo care</w:t>
      </w:r>
    </w:p>
    <w:p w14:paraId="361E7E7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AE751A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.1</w:t>
      </w:r>
      <w:r>
        <w:rPr>
          <w:sz w:val="23"/>
        </w:rPr>
        <w:tab/>
      </w:r>
      <w:r>
        <w:rPr>
          <w:b/>
          <w:sz w:val="23"/>
        </w:rPr>
        <w:t>Carrying out inspections</w:t>
      </w:r>
    </w:p>
    <w:p w14:paraId="2734887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564801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The holds must be inspected by the  surveyor before loading.</w:t>
      </w:r>
    </w:p>
    <w:p w14:paraId="1B93E9E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Check the reefer holds for proper loading preparation and report.</w:t>
      </w:r>
    </w:p>
    <w:p w14:paraId="1480DEB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r>
      <w:r>
        <w:rPr>
          <w:sz w:val="23"/>
        </w:rPr>
        <w:tab/>
        <w:t>The reefer holds are ready for loading.</w:t>
      </w:r>
    </w:p>
    <w:p w14:paraId="2EECFB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.2.2</w:t>
      </w:r>
      <w:r>
        <w:rPr>
          <w:sz w:val="23"/>
        </w:rPr>
        <w:tab/>
      </w:r>
      <w:r>
        <w:rPr>
          <w:sz w:val="23"/>
        </w:rPr>
        <w:tab/>
      </w:r>
      <w:r>
        <w:rPr>
          <w:sz w:val="23"/>
        </w:rPr>
        <w:tab/>
        <w:t>The reefer holds are</w:t>
      </w:r>
      <w:r>
        <w:rPr>
          <w:b/>
          <w:i/>
          <w:sz w:val="23"/>
        </w:rPr>
        <w:t xml:space="preserve"> </w:t>
      </w:r>
      <w:r>
        <w:rPr>
          <w:sz w:val="23"/>
        </w:rPr>
        <w:t>not ready for loading (yet).</w:t>
      </w:r>
    </w:p>
    <w:p w14:paraId="546EDDB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.2.3</w:t>
      </w:r>
      <w:r>
        <w:rPr>
          <w:sz w:val="23"/>
        </w:rPr>
        <w:tab/>
      </w:r>
      <w:r>
        <w:rPr>
          <w:sz w:val="23"/>
        </w:rPr>
        <w:tab/>
      </w:r>
      <w:r>
        <w:rPr>
          <w:sz w:val="23"/>
        </w:rPr>
        <w:tab/>
        <w:t>The reefer holds will be ready for loading in ... minutes.</w:t>
      </w:r>
    </w:p>
    <w:p w14:paraId="3C3CF38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Are the holds  clean (dry and free of smell)?</w:t>
      </w:r>
    </w:p>
    <w:p w14:paraId="0956418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.3.1</w:t>
      </w:r>
      <w:r>
        <w:rPr>
          <w:sz w:val="23"/>
        </w:rPr>
        <w:tab/>
      </w:r>
      <w:r>
        <w:rPr>
          <w:sz w:val="23"/>
        </w:rPr>
        <w:tab/>
      </w:r>
      <w:r>
        <w:rPr>
          <w:sz w:val="23"/>
        </w:rPr>
        <w:tab/>
        <w:t>Yes, the holds are clean( dry and free of smell).</w:t>
      </w:r>
    </w:p>
    <w:p w14:paraId="4D1DA61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.3.2</w:t>
      </w:r>
      <w:r>
        <w:rPr>
          <w:sz w:val="23"/>
        </w:rPr>
        <w:tab/>
      </w:r>
      <w:r>
        <w:rPr>
          <w:sz w:val="23"/>
        </w:rPr>
        <w:tab/>
      </w:r>
      <w:r>
        <w:rPr>
          <w:sz w:val="23"/>
        </w:rPr>
        <w:tab/>
        <w:t xml:space="preserve">No,  the holdsare </w:t>
      </w:r>
      <w:r>
        <w:rPr>
          <w:b/>
          <w:i/>
          <w:sz w:val="23"/>
        </w:rPr>
        <w:t xml:space="preserve"> </w:t>
      </w:r>
      <w:r>
        <w:rPr>
          <w:sz w:val="23"/>
        </w:rPr>
        <w:t>not clean (dry and free of smell) (yet).</w:t>
      </w:r>
    </w:p>
    <w:p w14:paraId="0578F74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.3.3</w:t>
      </w:r>
      <w:r>
        <w:rPr>
          <w:sz w:val="23"/>
        </w:rPr>
        <w:tab/>
      </w:r>
      <w:r>
        <w:rPr>
          <w:sz w:val="23"/>
        </w:rPr>
        <w:tab/>
      </w:r>
      <w:r>
        <w:rPr>
          <w:sz w:val="23"/>
        </w:rPr>
        <w:tab/>
        <w:t>The holds will be clean (dry and free of smell) in ... minutes / hours.</w:t>
      </w:r>
    </w:p>
    <w:p w14:paraId="0CB41AF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Check  the operation of the hold ventilators and report</w:t>
      </w:r>
    </w:p>
    <w:p w14:paraId="747C49D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.4.1</w:t>
      </w:r>
      <w:r>
        <w:rPr>
          <w:sz w:val="23"/>
        </w:rPr>
        <w:tab/>
      </w:r>
      <w:r>
        <w:rPr>
          <w:sz w:val="23"/>
        </w:rPr>
        <w:tab/>
      </w:r>
      <w:r>
        <w:rPr>
          <w:sz w:val="23"/>
        </w:rPr>
        <w:tab/>
        <w:t>The hold ventilators  are operational.</w:t>
      </w:r>
    </w:p>
    <w:p w14:paraId="5F2935C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.4.2</w:t>
      </w:r>
      <w:r>
        <w:rPr>
          <w:sz w:val="23"/>
        </w:rPr>
        <w:tab/>
      </w:r>
      <w:r>
        <w:rPr>
          <w:sz w:val="23"/>
        </w:rPr>
        <w:tab/>
      </w:r>
      <w:r>
        <w:rPr>
          <w:sz w:val="23"/>
        </w:rPr>
        <w:tab/>
        <w:t>The hold ventilators ( in no. ... hold(s)) are not operational (yet).</w:t>
      </w:r>
    </w:p>
    <w:p w14:paraId="4B005B7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.4.3</w:t>
      </w:r>
      <w:r>
        <w:rPr>
          <w:sz w:val="23"/>
        </w:rPr>
        <w:tab/>
      </w:r>
      <w:r>
        <w:rPr>
          <w:sz w:val="23"/>
        </w:rPr>
        <w:tab/>
      </w:r>
      <w:r>
        <w:rPr>
          <w:sz w:val="23"/>
        </w:rPr>
        <w:tab/>
        <w:t>The hold ventilators (in no ... hold(s)) will be operational in ... minutes.</w:t>
      </w:r>
    </w:p>
    <w:p w14:paraId="67C1FE6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Order a surveyor to check  the reefer plugs / cargo securings.</w:t>
      </w:r>
    </w:p>
    <w:p w14:paraId="184ABB1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Is the certificate of survey available and complete?</w:t>
      </w:r>
    </w:p>
    <w:p w14:paraId="05F9631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.6.1</w:t>
      </w:r>
      <w:r>
        <w:rPr>
          <w:sz w:val="23"/>
        </w:rPr>
        <w:tab/>
      </w:r>
      <w:r>
        <w:rPr>
          <w:sz w:val="23"/>
        </w:rPr>
        <w:tab/>
      </w:r>
      <w:r>
        <w:rPr>
          <w:sz w:val="23"/>
        </w:rPr>
        <w:tab/>
        <w:t>Yes, the certificate of survey  is available and complete.</w:t>
      </w:r>
    </w:p>
    <w:p w14:paraId="4B5B202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.6.2</w:t>
      </w:r>
      <w:r>
        <w:rPr>
          <w:sz w:val="23"/>
        </w:rPr>
        <w:tab/>
      </w:r>
      <w:r>
        <w:rPr>
          <w:sz w:val="23"/>
        </w:rPr>
        <w:tab/>
      </w:r>
      <w:r>
        <w:rPr>
          <w:sz w:val="23"/>
        </w:rPr>
        <w:tab/>
        <w:t>No,  the certificate of survey  is not available and complete (yet).</w:t>
      </w:r>
    </w:p>
    <w:p w14:paraId="01EC635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.6.3</w:t>
      </w:r>
      <w:r>
        <w:rPr>
          <w:sz w:val="23"/>
        </w:rPr>
        <w:tab/>
      </w:r>
      <w:r>
        <w:rPr>
          <w:sz w:val="23"/>
        </w:rPr>
        <w:tab/>
      </w:r>
      <w:r>
        <w:rPr>
          <w:sz w:val="23"/>
        </w:rPr>
        <w:tab/>
        <w:t>The certificate of survey will be available and complete in ... minutes / hours.</w:t>
      </w:r>
    </w:p>
    <w:p w14:paraId="64ACA44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Check the lashings and securings every day / ... hours..</w:t>
      </w:r>
    </w:p>
    <w:p w14:paraId="4E27FCA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Enter all checks into the log-book.</w:t>
      </w:r>
    </w:p>
    <w:p w14:paraId="6F15A6D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Before unloading open the hatches only when the surveyor is</w:t>
      </w:r>
      <w:r>
        <w:rPr>
          <w:b/>
          <w:i/>
          <w:sz w:val="23"/>
        </w:rPr>
        <w:t xml:space="preserve"> </w:t>
      </w:r>
      <w:r>
        <w:rPr>
          <w:sz w:val="23"/>
        </w:rPr>
        <w:t>present.</w:t>
      </w:r>
    </w:p>
    <w:p w14:paraId="2CAE0A6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2BD0EC5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t>.2</w:t>
      </w:r>
      <w:r>
        <w:rPr>
          <w:sz w:val="23"/>
        </w:rPr>
        <w:tab/>
      </w:r>
      <w:r>
        <w:rPr>
          <w:b/>
          <w:sz w:val="23"/>
        </w:rPr>
        <w:t>Describing damage to the cargo</w:t>
      </w:r>
    </w:p>
    <w:p w14:paraId="09080C9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p>
    <w:p w14:paraId="14D8CDA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 xml:space="preserve">See also section B2/1.2.3 "Reporting incidents" </w:t>
      </w:r>
    </w:p>
    <w:p w14:paraId="5C56921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002EE043"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The  ...</w:t>
      </w:r>
      <w:r>
        <w:rPr>
          <w:i/>
          <w:sz w:val="23"/>
        </w:rPr>
        <w:t>(cargo</w:t>
      </w:r>
      <w:r>
        <w:rPr>
          <w:sz w:val="23"/>
        </w:rPr>
        <w:t>) is in a bad condition.</w:t>
      </w:r>
    </w:p>
    <w:p w14:paraId="215E196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The packages of ...</w:t>
      </w:r>
      <w:r>
        <w:rPr>
          <w:i/>
          <w:sz w:val="23"/>
        </w:rPr>
        <w:t>(cargo)</w:t>
      </w:r>
      <w:r>
        <w:rPr>
          <w:sz w:val="23"/>
        </w:rPr>
        <w:t xml:space="preserve"> are</w:t>
      </w:r>
    </w:p>
    <w:p w14:paraId="320114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wet / damp / mouldy.</w:t>
      </w:r>
    </w:p>
    <w:p w14:paraId="6E71E9C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marked by fresh water / sea water.</w:t>
      </w:r>
    </w:p>
    <w:p w14:paraId="232383E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The metal of  ...</w:t>
      </w:r>
      <w:r>
        <w:rPr>
          <w:i/>
          <w:sz w:val="23"/>
        </w:rPr>
        <w:t xml:space="preserve">(cargo) </w:t>
      </w:r>
      <w:r>
        <w:rPr>
          <w:sz w:val="23"/>
        </w:rPr>
        <w:t>is rusty.</w:t>
      </w:r>
    </w:p>
    <w:p w14:paraId="248785A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The bands of  ...</w:t>
      </w:r>
      <w:r>
        <w:rPr>
          <w:i/>
          <w:sz w:val="23"/>
        </w:rPr>
        <w:t xml:space="preserve">(cargo) </w:t>
      </w:r>
      <w:r>
        <w:rPr>
          <w:sz w:val="23"/>
        </w:rPr>
        <w:t>are</w:t>
      </w:r>
      <w:r>
        <w:rPr>
          <w:i/>
          <w:sz w:val="23"/>
        </w:rPr>
        <w:t xml:space="preserve"> </w:t>
      </w:r>
      <w:r>
        <w:rPr>
          <w:sz w:val="23"/>
        </w:rPr>
        <w:t xml:space="preserve"> broken / missing  / rusty.</w:t>
      </w:r>
    </w:p>
    <w:p w14:paraId="7E1EA6D0"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The crates / cases with ...</w:t>
      </w:r>
      <w:r>
        <w:rPr>
          <w:i/>
          <w:sz w:val="23"/>
        </w:rPr>
        <w:t xml:space="preserve">(cargo) </w:t>
      </w:r>
      <w:r>
        <w:rPr>
          <w:sz w:val="23"/>
        </w:rPr>
        <w:t>are renailed.</w:t>
      </w:r>
    </w:p>
    <w:p w14:paraId="78F2694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.5.1</w:t>
      </w:r>
      <w:r>
        <w:rPr>
          <w:sz w:val="23"/>
        </w:rPr>
        <w:tab/>
      </w:r>
      <w:r>
        <w:rPr>
          <w:sz w:val="23"/>
        </w:rPr>
        <w:tab/>
      </w:r>
      <w:r>
        <w:rPr>
          <w:sz w:val="23"/>
        </w:rPr>
        <w:tab/>
        <w:t>The boards of  crates/cases with ...</w:t>
      </w:r>
      <w:r>
        <w:rPr>
          <w:i/>
          <w:sz w:val="23"/>
        </w:rPr>
        <w:t xml:space="preserve">(cargo) </w:t>
      </w:r>
      <w:r>
        <w:rPr>
          <w:sz w:val="23"/>
        </w:rPr>
        <w:t>are</w:t>
      </w:r>
      <w:r>
        <w:rPr>
          <w:i/>
          <w:sz w:val="23"/>
        </w:rPr>
        <w:t xml:space="preserve"> </w:t>
      </w:r>
      <w:r>
        <w:rPr>
          <w:sz w:val="23"/>
        </w:rPr>
        <w:t xml:space="preserve"> loose.</w:t>
      </w:r>
    </w:p>
    <w:p w14:paraId="06BDC26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The marks / labels on  ...</w:t>
      </w:r>
      <w:r>
        <w:rPr>
          <w:i/>
          <w:sz w:val="23"/>
        </w:rPr>
        <w:t>(cargo)</w:t>
      </w:r>
      <w:r>
        <w:rPr>
          <w:b/>
          <w:i/>
          <w:sz w:val="23"/>
        </w:rPr>
        <w:t xml:space="preserve"> </w:t>
      </w:r>
      <w:r>
        <w:rPr>
          <w:sz w:val="23"/>
        </w:rPr>
        <w:t>are unclear / illegible /false.</w:t>
      </w:r>
    </w:p>
    <w:p w14:paraId="38D7BBC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The contents of drums / barrels / ... are  unknown.</w:t>
      </w:r>
    </w:p>
    <w:p w14:paraId="474B199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The weight of  the ...</w:t>
      </w:r>
      <w:r>
        <w:rPr>
          <w:i/>
          <w:sz w:val="23"/>
        </w:rPr>
        <w:t xml:space="preserve">(cargo) </w:t>
      </w:r>
      <w:r>
        <w:rPr>
          <w:sz w:val="23"/>
        </w:rPr>
        <w:t>is unknown.</w:t>
      </w:r>
    </w:p>
    <w:p w14:paraId="272138A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.10</w:t>
      </w:r>
      <w:r>
        <w:rPr>
          <w:sz w:val="23"/>
        </w:rPr>
        <w:tab/>
      </w:r>
      <w:r>
        <w:rPr>
          <w:sz w:val="23"/>
        </w:rPr>
        <w:tab/>
        <w:t>The boxes / crates / cases / ... with ...</w:t>
      </w:r>
      <w:r>
        <w:rPr>
          <w:i/>
          <w:sz w:val="23"/>
        </w:rPr>
        <w:t>(cargo)</w:t>
      </w:r>
      <w:r>
        <w:rPr>
          <w:sz w:val="23"/>
        </w:rPr>
        <w:t xml:space="preserve"> are</w:t>
      </w:r>
      <w:r>
        <w:rPr>
          <w:i/>
          <w:sz w:val="23"/>
        </w:rPr>
        <w:t xml:space="preserve"> </w:t>
      </w:r>
      <w:r>
        <w:rPr>
          <w:sz w:val="23"/>
        </w:rPr>
        <w:t xml:space="preserve"> damaged.</w:t>
      </w:r>
    </w:p>
    <w:p w14:paraId="4086479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.11</w:t>
      </w:r>
      <w:r>
        <w:rPr>
          <w:sz w:val="23"/>
        </w:rPr>
        <w:tab/>
      </w:r>
      <w:r>
        <w:rPr>
          <w:sz w:val="23"/>
        </w:rPr>
        <w:tab/>
        <w:t>The bags / bales with ...</w:t>
      </w:r>
      <w:r>
        <w:rPr>
          <w:i/>
          <w:sz w:val="23"/>
        </w:rPr>
        <w:t>(cargo)</w:t>
      </w:r>
      <w:r>
        <w:rPr>
          <w:b/>
          <w:i/>
          <w:sz w:val="23"/>
        </w:rPr>
        <w:t xml:space="preserve"> </w:t>
      </w:r>
      <w:r>
        <w:rPr>
          <w:sz w:val="23"/>
        </w:rPr>
        <w:t>are</w:t>
      </w:r>
      <w:r>
        <w:rPr>
          <w:i/>
          <w:sz w:val="23"/>
        </w:rPr>
        <w:t xml:space="preserve"> </w:t>
      </w:r>
      <w:r>
        <w:rPr>
          <w:sz w:val="23"/>
        </w:rPr>
        <w:t xml:space="preserve"> torn / resewn / spilling.</w:t>
      </w:r>
    </w:p>
    <w:p w14:paraId="7A7624A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.12</w:t>
      </w:r>
      <w:r>
        <w:rPr>
          <w:sz w:val="23"/>
        </w:rPr>
        <w:tab/>
      </w:r>
      <w:r>
        <w:rPr>
          <w:sz w:val="23"/>
        </w:rPr>
        <w:tab/>
        <w:t>The drums / barrels / ... with ...</w:t>
      </w:r>
      <w:r>
        <w:rPr>
          <w:i/>
          <w:sz w:val="23"/>
        </w:rPr>
        <w:t xml:space="preserve">(cargo) </w:t>
      </w:r>
      <w:r>
        <w:rPr>
          <w:sz w:val="23"/>
        </w:rPr>
        <w:t>are deformed / spilling .</w:t>
      </w:r>
    </w:p>
    <w:p w14:paraId="216A0E7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.13</w:t>
      </w:r>
      <w:r>
        <w:rPr>
          <w:sz w:val="23"/>
        </w:rPr>
        <w:tab/>
      </w:r>
      <w:r>
        <w:rPr>
          <w:sz w:val="23"/>
        </w:rPr>
        <w:tab/>
        <w:t>The boxes / cartons / cases/ ... with ...</w:t>
      </w:r>
      <w:r>
        <w:rPr>
          <w:i/>
          <w:sz w:val="23"/>
        </w:rPr>
        <w:t xml:space="preserve">(cargo) </w:t>
      </w:r>
      <w:r>
        <w:rPr>
          <w:sz w:val="23"/>
        </w:rPr>
        <w:t>are crushed.</w:t>
      </w:r>
    </w:p>
    <w:p w14:paraId="7CB9AA6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.14</w:t>
      </w:r>
      <w:r>
        <w:rPr>
          <w:sz w:val="23"/>
        </w:rPr>
        <w:tab/>
      </w:r>
      <w:r>
        <w:rPr>
          <w:sz w:val="23"/>
        </w:rPr>
        <w:tab/>
        <w:t>The bags / boxes / cartons / ... with ...</w:t>
      </w:r>
      <w:r>
        <w:rPr>
          <w:i/>
          <w:sz w:val="23"/>
        </w:rPr>
        <w:t>(cargo)</w:t>
      </w:r>
      <w:r>
        <w:rPr>
          <w:sz w:val="23"/>
        </w:rPr>
        <w:t xml:space="preserve"> are  not full / slack / empty.</w:t>
      </w:r>
    </w:p>
    <w:p w14:paraId="79CAC33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lastRenderedPageBreak/>
        <w:tab/>
      </w:r>
      <w:r>
        <w:rPr>
          <w:sz w:val="23"/>
        </w:rPr>
        <w:tab/>
        <w:t>.15</w:t>
      </w:r>
      <w:r>
        <w:rPr>
          <w:sz w:val="23"/>
        </w:rPr>
        <w:tab/>
      </w:r>
      <w:r>
        <w:rPr>
          <w:sz w:val="23"/>
        </w:rPr>
        <w:tab/>
        <w:t>The bags / boxes / cartons / ... with ...</w:t>
      </w:r>
      <w:r>
        <w:rPr>
          <w:i/>
          <w:sz w:val="23"/>
        </w:rPr>
        <w:t xml:space="preserve">(cargo) </w:t>
      </w:r>
      <w:r>
        <w:rPr>
          <w:sz w:val="23"/>
        </w:rPr>
        <w:t>are</w:t>
      </w:r>
      <w:r>
        <w:rPr>
          <w:i/>
          <w:sz w:val="23"/>
        </w:rPr>
        <w:t xml:space="preserve"> </w:t>
      </w:r>
      <w:r>
        <w:rPr>
          <w:sz w:val="23"/>
        </w:rPr>
        <w:t xml:space="preserve"> second-hand.</w:t>
      </w:r>
    </w:p>
    <w:p w14:paraId="72B1511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.16</w:t>
      </w:r>
      <w:r>
        <w:rPr>
          <w:sz w:val="23"/>
        </w:rPr>
        <w:tab/>
      </w:r>
      <w:r>
        <w:rPr>
          <w:sz w:val="23"/>
        </w:rPr>
        <w:tab/>
        <w:t>The boxes/cartons/cases/ ... with bottles of ...</w:t>
      </w:r>
      <w:r>
        <w:rPr>
          <w:i/>
          <w:sz w:val="23"/>
        </w:rPr>
        <w:t xml:space="preserve">(cargo) </w:t>
      </w:r>
      <w:r>
        <w:rPr>
          <w:sz w:val="23"/>
        </w:rPr>
        <w:t>are (partly) broken.</w:t>
      </w:r>
    </w:p>
    <w:p w14:paraId="17805C9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.17</w:t>
      </w:r>
      <w:r>
        <w:rPr>
          <w:sz w:val="23"/>
        </w:rPr>
        <w:tab/>
      </w:r>
      <w:r>
        <w:rPr>
          <w:sz w:val="23"/>
        </w:rPr>
        <w:tab/>
        <w:t>The ..</w:t>
      </w:r>
      <w:r>
        <w:rPr>
          <w:i/>
          <w:sz w:val="23"/>
        </w:rPr>
        <w:t>.( cargo</w:t>
      </w:r>
      <w:r>
        <w:rPr>
          <w:sz w:val="23"/>
        </w:rPr>
        <w:t xml:space="preserve">) is (partly) </w:t>
      </w:r>
    </w:p>
    <w:p w14:paraId="326CA4C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eaten by rats  /worms.</w:t>
      </w:r>
    </w:p>
    <w:p w14:paraId="0CF97E2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infected by  vermin.</w:t>
      </w:r>
    </w:p>
    <w:p w14:paraId="5A6918D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t>~ missing.</w:t>
      </w:r>
    </w:p>
    <w:p w14:paraId="0CEB1AA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.18</w:t>
      </w:r>
      <w:r>
        <w:rPr>
          <w:sz w:val="23"/>
        </w:rPr>
        <w:tab/>
      </w:r>
      <w:r>
        <w:rPr>
          <w:sz w:val="23"/>
        </w:rPr>
        <w:tab/>
        <w:t>... container(s) are damaged.</w:t>
      </w:r>
    </w:p>
    <w:p w14:paraId="3269EF4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.18.1</w:t>
      </w:r>
      <w:r>
        <w:rPr>
          <w:sz w:val="23"/>
        </w:rPr>
        <w:tab/>
      </w:r>
      <w:r>
        <w:rPr>
          <w:sz w:val="23"/>
        </w:rPr>
        <w:tab/>
        <w:t>... container(s) were damaged</w:t>
      </w:r>
    </w:p>
    <w:p w14:paraId="250E4221"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before loading.</w:t>
      </w:r>
    </w:p>
    <w:p w14:paraId="2F0BA7B5"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during loading.</w:t>
      </w:r>
    </w:p>
    <w:p w14:paraId="6D2D9BAD"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by shifting on board.</w:t>
      </w:r>
    </w:p>
    <w:p w14:paraId="09BA1C4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r>
      <w:r>
        <w:rPr>
          <w:sz w:val="23"/>
        </w:rPr>
        <w:tab/>
      </w:r>
      <w:r>
        <w:rPr>
          <w:sz w:val="23"/>
        </w:rPr>
        <w:tab/>
        <w:t>~ by heavy seas.</w:t>
      </w:r>
    </w:p>
    <w:p w14:paraId="43DBC74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.19</w:t>
      </w:r>
      <w:r>
        <w:rPr>
          <w:sz w:val="23"/>
        </w:rPr>
        <w:tab/>
      </w:r>
      <w:r>
        <w:rPr>
          <w:sz w:val="23"/>
        </w:rPr>
        <w:tab/>
        <w:t>... container(s) were washed overboard (inform on radio).</w:t>
      </w:r>
    </w:p>
    <w:p w14:paraId="6179CA4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.20</w:t>
      </w:r>
      <w:r>
        <w:rPr>
          <w:sz w:val="23"/>
        </w:rPr>
        <w:tab/>
      </w:r>
      <w:r>
        <w:rPr>
          <w:sz w:val="23"/>
        </w:rPr>
        <w:tab/>
        <w:t>The temperature in no. ... hold is</w:t>
      </w:r>
    </w:p>
    <w:p w14:paraId="185323C6"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r>
      <w:r>
        <w:rPr>
          <w:sz w:val="23"/>
        </w:rPr>
        <w:tab/>
      </w:r>
      <w:r>
        <w:rPr>
          <w:sz w:val="23"/>
        </w:rPr>
        <w:tab/>
        <w:t>above normal / below normal / critical / ... degrees Celsius.</w:t>
      </w:r>
    </w:p>
    <w:p w14:paraId="48902C0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.21</w:t>
      </w:r>
      <w:r>
        <w:rPr>
          <w:sz w:val="23"/>
        </w:rPr>
        <w:tab/>
      </w:r>
      <w:r>
        <w:rPr>
          <w:sz w:val="23"/>
        </w:rPr>
        <w:tab/>
        <w:t>The humidity of  ...</w:t>
      </w:r>
      <w:r>
        <w:rPr>
          <w:i/>
          <w:sz w:val="23"/>
        </w:rPr>
        <w:t>(cargo)</w:t>
      </w:r>
      <w:r>
        <w:rPr>
          <w:sz w:val="23"/>
        </w:rPr>
        <w:t xml:space="preserve"> is above normal / below normal / critical.</w:t>
      </w:r>
    </w:p>
    <w:p w14:paraId="5DF72014"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6C9676E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3"/>
        </w:rPr>
      </w:pPr>
      <w:r>
        <w:rPr>
          <w:sz w:val="23"/>
        </w:rPr>
        <w:tab/>
        <w:t>.3</w:t>
      </w:r>
      <w:r>
        <w:rPr>
          <w:sz w:val="23"/>
        </w:rPr>
        <w:tab/>
      </w:r>
      <w:r>
        <w:rPr>
          <w:b/>
          <w:sz w:val="23"/>
        </w:rPr>
        <w:t>Taking actions</w:t>
      </w:r>
    </w:p>
    <w:p w14:paraId="635D763B"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138D935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See also section B2/1.2.4 "Action in case of incident"</w:t>
      </w:r>
    </w:p>
    <w:p w14:paraId="39597B1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38D50EEE"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.1</w:t>
      </w:r>
      <w:r>
        <w:rPr>
          <w:sz w:val="23"/>
        </w:rPr>
        <w:tab/>
      </w:r>
      <w:r>
        <w:rPr>
          <w:sz w:val="23"/>
        </w:rPr>
        <w:tab/>
        <w:t>Switch on  the hold ventilation to supply / exhaust air.</w:t>
      </w:r>
    </w:p>
    <w:p w14:paraId="60AAA2E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.2</w:t>
      </w:r>
      <w:r>
        <w:rPr>
          <w:sz w:val="23"/>
        </w:rPr>
        <w:tab/>
      </w:r>
      <w:r>
        <w:rPr>
          <w:sz w:val="23"/>
        </w:rPr>
        <w:tab/>
        <w:t>Switch off  the hold ventilation (in case of shipping seas).</w:t>
      </w:r>
    </w:p>
    <w:p w14:paraId="0D38DEC7"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.3</w:t>
      </w:r>
      <w:r>
        <w:rPr>
          <w:sz w:val="23"/>
        </w:rPr>
        <w:tab/>
      </w:r>
      <w:r>
        <w:rPr>
          <w:sz w:val="23"/>
        </w:rPr>
        <w:tab/>
        <w:t>Switch on / off  the automatic temperature control / recorder.</w:t>
      </w:r>
    </w:p>
    <w:p w14:paraId="59C71DC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.4</w:t>
      </w:r>
      <w:r>
        <w:rPr>
          <w:sz w:val="23"/>
        </w:rPr>
        <w:tab/>
      </w:r>
      <w:r>
        <w:rPr>
          <w:sz w:val="23"/>
        </w:rPr>
        <w:tab/>
        <w:t>Relash the container(s) /car(s) / trucks(s)... in no. ... hold / on ... deck.</w:t>
      </w:r>
    </w:p>
    <w:p w14:paraId="46CD6E6C"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.5</w:t>
      </w:r>
      <w:r>
        <w:rPr>
          <w:sz w:val="23"/>
        </w:rPr>
        <w:tab/>
      </w:r>
      <w:r>
        <w:rPr>
          <w:sz w:val="23"/>
        </w:rPr>
        <w:tab/>
        <w:t>Replug the reefer container(s) in no. ... hold/on deck.</w:t>
      </w:r>
    </w:p>
    <w:p w14:paraId="521201FF"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.6</w:t>
      </w:r>
      <w:r>
        <w:rPr>
          <w:sz w:val="23"/>
        </w:rPr>
        <w:tab/>
      </w:r>
      <w:r>
        <w:rPr>
          <w:sz w:val="23"/>
        </w:rPr>
        <w:tab/>
        <w:t>Secure the shifting cargo in no. ... hold / on ... deck.</w:t>
      </w:r>
    </w:p>
    <w:p w14:paraId="17E36889"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.7</w:t>
      </w:r>
      <w:r>
        <w:rPr>
          <w:sz w:val="23"/>
        </w:rPr>
        <w:tab/>
      </w:r>
      <w:r>
        <w:rPr>
          <w:sz w:val="23"/>
        </w:rPr>
        <w:tab/>
        <w:t>Protect the deck cargo of ...</w:t>
      </w:r>
      <w:r>
        <w:rPr>
          <w:i/>
          <w:sz w:val="23"/>
        </w:rPr>
        <w:t xml:space="preserve">(cargo) </w:t>
      </w:r>
      <w:r>
        <w:rPr>
          <w:sz w:val="23"/>
        </w:rPr>
        <w:t xml:space="preserve"> against  sun / rain / shipping seas.</w:t>
      </w:r>
    </w:p>
    <w:p w14:paraId="0A2DFB88"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.8</w:t>
      </w:r>
      <w:r>
        <w:rPr>
          <w:sz w:val="23"/>
        </w:rPr>
        <w:tab/>
      </w:r>
      <w:r>
        <w:rPr>
          <w:sz w:val="23"/>
        </w:rPr>
        <w:tab/>
        <w:t>Keep the deck cargo of ...</w:t>
      </w:r>
      <w:r>
        <w:rPr>
          <w:i/>
          <w:sz w:val="23"/>
        </w:rPr>
        <w:t xml:space="preserve">(cargo) </w:t>
      </w:r>
      <w:r>
        <w:rPr>
          <w:sz w:val="23"/>
        </w:rPr>
        <w:t xml:space="preserve"> wet / dry.</w:t>
      </w:r>
    </w:p>
    <w:p w14:paraId="211746E2"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r>
        <w:rPr>
          <w:sz w:val="23"/>
        </w:rPr>
        <w:tab/>
      </w:r>
      <w:r>
        <w:rPr>
          <w:sz w:val="23"/>
        </w:rPr>
        <w:tab/>
        <w:t>.9</w:t>
      </w:r>
      <w:r>
        <w:rPr>
          <w:sz w:val="23"/>
        </w:rPr>
        <w:tab/>
      </w:r>
      <w:r>
        <w:rPr>
          <w:sz w:val="23"/>
        </w:rPr>
        <w:tab/>
        <w:t>Check the contents of  drum(s) / barrel(s) /container(s) / ... with false labels.</w:t>
      </w:r>
    </w:p>
    <w:p w14:paraId="1507019A" w14:textId="77777777" w:rsidR="000A7CDE" w:rsidRDefault="000A7CDE">
      <w:pPr>
        <w:tabs>
          <w:tab w:val="left" w:pos="-1099"/>
          <w:tab w:val="left" w:pos="-720"/>
          <w:tab w:val="left" w:pos="1"/>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3"/>
        </w:rPr>
      </w:pPr>
    </w:p>
    <w:p w14:paraId="48D53EF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37DCA72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w:t>
      </w:r>
      <w:r>
        <w:rPr>
          <w:b/>
          <w:sz w:val="23"/>
        </w:rPr>
        <w:tab/>
      </w:r>
      <w:r>
        <w:rPr>
          <w:b/>
          <w:sz w:val="23"/>
        </w:rPr>
        <w:tab/>
        <w:t>Passenger care</w:t>
      </w:r>
    </w:p>
    <w:p w14:paraId="27044EF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rPr>
          <w:sz w:val="23"/>
        </w:rPr>
      </w:pPr>
      <w:r>
        <w:rPr>
          <w:sz w:val="23"/>
        </w:rPr>
        <w:t>The phrases of this chapter should help Masters, officers and crew members of passenger vessels</w:t>
      </w:r>
      <w:r>
        <w:rPr>
          <w:sz w:val="23"/>
        </w:rPr>
        <w:tab/>
        <w:t>and passenger ferries to inform passengers on safety aspects and to manage them in case of an emergency.</w:t>
      </w:r>
    </w:p>
    <w:p w14:paraId="6B56397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65E84F7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B4/1</w:t>
      </w:r>
      <w:r>
        <w:rPr>
          <w:b/>
          <w:sz w:val="23"/>
        </w:rPr>
        <w:tab/>
        <w:t>Briefing and Instruction</w:t>
      </w:r>
    </w:p>
    <w:p w14:paraId="1C3E81F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250BED5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B4/1.1</w:t>
      </w:r>
      <w:r>
        <w:rPr>
          <w:b/>
          <w:sz w:val="23"/>
        </w:rPr>
        <w:tab/>
        <w:t>Conduct of passengers on board</w:t>
      </w:r>
    </w:p>
    <w:p w14:paraId="559D06E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041FE0F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t>.1</w:t>
      </w:r>
      <w:r>
        <w:rPr>
          <w:sz w:val="23"/>
        </w:rPr>
        <w:tab/>
      </w:r>
      <w:r>
        <w:rPr>
          <w:sz w:val="23"/>
        </w:rPr>
        <w:tab/>
      </w:r>
      <w:r>
        <w:rPr>
          <w:b/>
          <w:sz w:val="23"/>
        </w:rPr>
        <w:t>General information on conduct of passengers</w:t>
      </w:r>
    </w:p>
    <w:p w14:paraId="5606D51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5F29163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.1</w:t>
      </w:r>
      <w:r>
        <w:rPr>
          <w:sz w:val="23"/>
        </w:rPr>
        <w:tab/>
      </w:r>
      <w:r>
        <w:rPr>
          <w:sz w:val="23"/>
        </w:rPr>
        <w:tab/>
        <w:t>Ladies and Gentlemen.  This is Captain ... speaking.</w:t>
      </w:r>
    </w:p>
    <w:p w14:paraId="46460D6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r>
      <w:r>
        <w:rPr>
          <w:sz w:val="23"/>
        </w:rPr>
        <w:tab/>
      </w:r>
      <w:r>
        <w:rPr>
          <w:sz w:val="23"/>
        </w:rPr>
        <w:tab/>
        <w:t xml:space="preserve">I have pleasure in informing you that all safety equipment is in full working order.  </w:t>
      </w:r>
    </w:p>
    <w:p w14:paraId="087DF97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 xml:space="preserve">The bow / stern doors are closed and secured.  The vessel is in all respects ready for sea.  </w:t>
      </w:r>
    </w:p>
    <w:p w14:paraId="63D7650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 xml:space="preserve">Please listen carefully to the safety instructions which follow.  In the unlikely event of an </w:t>
      </w:r>
    </w:p>
    <w:p w14:paraId="594AA1F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emergency, please obey the orders given on the public address system.</w:t>
      </w:r>
    </w:p>
    <w:p w14:paraId="1F3563D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.2</w:t>
      </w:r>
      <w:r>
        <w:rPr>
          <w:sz w:val="23"/>
        </w:rPr>
        <w:tab/>
      </w:r>
      <w:r>
        <w:rPr>
          <w:sz w:val="23"/>
        </w:rPr>
        <w:tab/>
        <w:t>Passengers are requested to read all notes and leaflets concerning safety regulations.</w:t>
      </w:r>
    </w:p>
    <w:p w14:paraId="5E431AE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.3</w:t>
      </w:r>
      <w:r>
        <w:rPr>
          <w:sz w:val="23"/>
        </w:rPr>
        <w:tab/>
      </w:r>
      <w:r>
        <w:rPr>
          <w:sz w:val="23"/>
        </w:rPr>
        <w:tab/>
        <w:t>All regulations concerning the vessel's routine have to be obeyed.</w:t>
      </w:r>
    </w:p>
    <w:p w14:paraId="4F6BB87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72901E3E"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lastRenderedPageBreak/>
        <w:tab/>
        <w:t>.2</w:t>
      </w:r>
      <w:r>
        <w:rPr>
          <w:sz w:val="23"/>
        </w:rPr>
        <w:tab/>
      </w:r>
      <w:r>
        <w:rPr>
          <w:sz w:val="23"/>
        </w:rPr>
        <w:tab/>
      </w:r>
      <w:r>
        <w:rPr>
          <w:b/>
          <w:sz w:val="23"/>
        </w:rPr>
        <w:t>Briefing on prohibited areas, decks, and spaces</w:t>
      </w:r>
    </w:p>
    <w:p w14:paraId="1DE52424"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7AA8370A"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Safety regulations do not permit passengers to enter the following spaces:</w:t>
      </w:r>
    </w:p>
    <w:p w14:paraId="22548328"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navigating bridge</w:t>
      </w:r>
    </w:p>
    <w:p w14:paraId="1F384736"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engine room</w:t>
      </w:r>
    </w:p>
    <w:p w14:paraId="4D10A68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manoeuvring areas at the front and back end of the vessel</w:t>
      </w:r>
    </w:p>
    <w:p w14:paraId="12D06C1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cargo rooms and compartments</w:t>
      </w:r>
    </w:p>
    <w:p w14:paraId="60CEB3C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service rooms</w:t>
      </w:r>
    </w:p>
    <w:p w14:paraId="74D3867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all areas and spaces marked "Crew only"</w:t>
      </w:r>
    </w:p>
    <w:p w14:paraId="71DABE1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all closed, sealed or roped off areas, spaces and rooms</w:t>
      </w:r>
    </w:p>
    <w:p w14:paraId="6FBBC5E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car decks when the vessel is at sea.</w:t>
      </w:r>
    </w:p>
    <w:p w14:paraId="11A3523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4196874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B4/1.2</w:t>
      </w:r>
      <w:r>
        <w:rPr>
          <w:b/>
          <w:sz w:val="23"/>
        </w:rPr>
        <w:tab/>
      </w:r>
      <w:r>
        <w:rPr>
          <w:b/>
          <w:sz w:val="23"/>
        </w:rPr>
        <w:tab/>
        <w:t>Briefing on safety regulations, preventive measures and communications</w:t>
      </w:r>
    </w:p>
    <w:p w14:paraId="46CFE96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313A335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.1</w:t>
      </w:r>
      <w:r>
        <w:rPr>
          <w:sz w:val="23"/>
        </w:rPr>
        <w:tab/>
      </w:r>
      <w:r>
        <w:rPr>
          <w:sz w:val="23"/>
        </w:rPr>
        <w:tab/>
      </w:r>
      <w:r>
        <w:rPr>
          <w:sz w:val="23"/>
        </w:rPr>
        <w:tab/>
      </w:r>
      <w:r>
        <w:rPr>
          <w:b/>
          <w:sz w:val="23"/>
        </w:rPr>
        <w:t>Drills</w:t>
      </w:r>
    </w:p>
    <w:p w14:paraId="20D0746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780EB7E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w:t>
      </w:r>
      <w:r>
        <w:rPr>
          <w:sz w:val="23"/>
        </w:rPr>
        <w:tab/>
      </w:r>
      <w:r>
        <w:rPr>
          <w:sz w:val="23"/>
        </w:rPr>
        <w:tab/>
        <w:t xml:space="preserve">International regulations require all passengers to be assembled in a drill </w:t>
      </w:r>
    </w:p>
    <w:p w14:paraId="67B14DD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which has to take place within 24 hours of departure..</w:t>
      </w:r>
    </w:p>
    <w:p w14:paraId="18040AF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.2</w:t>
      </w:r>
      <w:r>
        <w:rPr>
          <w:sz w:val="23"/>
        </w:rPr>
        <w:tab/>
      </w:r>
      <w:r>
        <w:rPr>
          <w:sz w:val="23"/>
        </w:rPr>
        <w:tab/>
        <w:t>A drill will be held to familiarize passengers with their assembly stations,</w:t>
      </w:r>
    </w:p>
    <w:p w14:paraId="6E24B79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with their life-saving equipment and with emergency procedures.</w:t>
      </w:r>
    </w:p>
    <w:p w14:paraId="11A3CEE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.3</w:t>
      </w:r>
      <w:r>
        <w:rPr>
          <w:sz w:val="23"/>
        </w:rPr>
        <w:tab/>
      </w:r>
      <w:r>
        <w:rPr>
          <w:sz w:val="23"/>
        </w:rPr>
        <w:tab/>
        <w:t>All passengers must attend this drill.</w:t>
      </w:r>
    </w:p>
    <w:p w14:paraId="5444826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634B7C2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.2</w:t>
      </w:r>
      <w:r>
        <w:rPr>
          <w:sz w:val="23"/>
        </w:rPr>
        <w:tab/>
      </w:r>
      <w:r>
        <w:rPr>
          <w:sz w:val="23"/>
        </w:rPr>
        <w:tab/>
      </w:r>
      <w:r>
        <w:rPr>
          <w:sz w:val="23"/>
        </w:rPr>
        <w:tab/>
      </w:r>
      <w:r>
        <w:rPr>
          <w:b/>
          <w:sz w:val="23"/>
        </w:rPr>
        <w:t>The general emergency alarm</w:t>
      </w:r>
    </w:p>
    <w:p w14:paraId="61E638E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58230A1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w:t>
      </w:r>
      <w:r>
        <w:rPr>
          <w:sz w:val="23"/>
        </w:rPr>
        <w:tab/>
      </w:r>
      <w:r>
        <w:rPr>
          <w:sz w:val="23"/>
        </w:rPr>
        <w:tab/>
        <w:t>In case of emergency seven short blasts and one prolonged blast</w:t>
      </w:r>
    </w:p>
    <w:p w14:paraId="534698A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will be given with the ship's whistle and the alarm system.</w:t>
      </w:r>
    </w:p>
    <w:p w14:paraId="565A198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.2</w:t>
      </w:r>
      <w:r>
        <w:rPr>
          <w:sz w:val="23"/>
        </w:rPr>
        <w:tab/>
      </w:r>
      <w:r>
        <w:rPr>
          <w:sz w:val="23"/>
        </w:rPr>
        <w:tab/>
        <w:t>Remain calm when you hear the general emergency alarm.</w:t>
      </w:r>
    </w:p>
    <w:p w14:paraId="59921CF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.3</w:t>
      </w:r>
      <w:r>
        <w:rPr>
          <w:sz w:val="23"/>
        </w:rPr>
        <w:tab/>
      </w:r>
      <w:r>
        <w:rPr>
          <w:sz w:val="23"/>
        </w:rPr>
        <w:tab/>
        <w:t xml:space="preserve">Passengers will be taught how to act and behave </w:t>
      </w:r>
    </w:p>
    <w:p w14:paraId="556F2B0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in cases of emergency .</w:t>
      </w:r>
    </w:p>
    <w:p w14:paraId="24D2242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2CC0BA2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hanging="720"/>
        <w:rPr>
          <w:sz w:val="23"/>
        </w:rPr>
      </w:pPr>
      <w:r>
        <w:rPr>
          <w:sz w:val="23"/>
        </w:rPr>
        <w:t>.3</w:t>
      </w:r>
      <w:r>
        <w:rPr>
          <w:sz w:val="23"/>
        </w:rPr>
        <w:tab/>
      </w:r>
      <w:r>
        <w:rPr>
          <w:sz w:val="23"/>
        </w:rPr>
        <w:tab/>
      </w:r>
      <w:r>
        <w:rPr>
          <w:sz w:val="23"/>
        </w:rPr>
        <w:tab/>
      </w:r>
      <w:r>
        <w:rPr>
          <w:b/>
          <w:sz w:val="23"/>
        </w:rPr>
        <w:t>Preventing / reporting fire</w:t>
      </w:r>
    </w:p>
    <w:p w14:paraId="78B1BAB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5555BF5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 1</w:t>
      </w:r>
      <w:r>
        <w:rPr>
          <w:sz w:val="23"/>
        </w:rPr>
        <w:tab/>
      </w:r>
      <w:r>
        <w:rPr>
          <w:sz w:val="23"/>
        </w:rPr>
        <w:tab/>
        <w:t>Always remember that fire is the greatest hazard aboard ship.</w:t>
      </w:r>
    </w:p>
    <w:p w14:paraId="5599A4E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hanging="720"/>
        <w:rPr>
          <w:sz w:val="23"/>
        </w:rPr>
      </w:pPr>
      <w:r>
        <w:rPr>
          <w:sz w:val="23"/>
        </w:rPr>
        <w:tab/>
      </w:r>
      <w:r>
        <w:rPr>
          <w:sz w:val="23"/>
        </w:rPr>
        <w:tab/>
        <w:t>. 2</w:t>
      </w:r>
      <w:r>
        <w:rPr>
          <w:sz w:val="23"/>
        </w:rPr>
        <w:tab/>
      </w:r>
      <w:r>
        <w:rPr>
          <w:sz w:val="23"/>
        </w:rPr>
        <w:tab/>
        <w:t>Always act immediately if you detect fire or smell fumes or smoke.</w:t>
      </w:r>
    </w:p>
    <w:p w14:paraId="0257EBE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hanging="720"/>
        <w:rPr>
          <w:sz w:val="23"/>
        </w:rPr>
      </w:pPr>
      <w:r>
        <w:rPr>
          <w:sz w:val="23"/>
        </w:rPr>
        <w:tab/>
      </w:r>
      <w:r>
        <w:rPr>
          <w:sz w:val="23"/>
        </w:rPr>
        <w:tab/>
        <w:t>. 3</w:t>
      </w:r>
      <w:r>
        <w:rPr>
          <w:sz w:val="23"/>
        </w:rPr>
        <w:tab/>
      </w:r>
      <w:r>
        <w:rPr>
          <w:sz w:val="23"/>
        </w:rPr>
        <w:tab/>
        <w:t xml:space="preserve">Always inform a member of the crew if you detect fire or smell fumes or smoke. </w:t>
      </w:r>
    </w:p>
    <w:p w14:paraId="02023A1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hanging="720"/>
        <w:rPr>
          <w:sz w:val="23"/>
        </w:rPr>
      </w:pPr>
      <w:r>
        <w:rPr>
          <w:sz w:val="23"/>
        </w:rPr>
        <w:tab/>
      </w:r>
      <w:r>
        <w:rPr>
          <w:sz w:val="23"/>
        </w:rPr>
        <w:tab/>
        <w:t>. 4</w:t>
      </w:r>
      <w:r>
        <w:rPr>
          <w:sz w:val="23"/>
        </w:rPr>
        <w:tab/>
      </w:r>
      <w:r>
        <w:rPr>
          <w:sz w:val="23"/>
        </w:rPr>
        <w:tab/>
        <w:t>Be careful to extinguish cigarettes completely.</w:t>
      </w:r>
    </w:p>
    <w:p w14:paraId="2A7C36A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hanging="720"/>
        <w:rPr>
          <w:sz w:val="23"/>
        </w:rPr>
      </w:pPr>
      <w:r>
        <w:rPr>
          <w:sz w:val="23"/>
        </w:rPr>
        <w:tab/>
      </w:r>
      <w:r>
        <w:rPr>
          <w:sz w:val="23"/>
        </w:rPr>
        <w:tab/>
        <w:t>. 5</w:t>
      </w:r>
      <w:r>
        <w:rPr>
          <w:sz w:val="23"/>
        </w:rPr>
        <w:tab/>
      </w:r>
      <w:r>
        <w:rPr>
          <w:sz w:val="23"/>
        </w:rPr>
        <w:tab/>
        <w:t>Put used cigarettes in a container provided.</w:t>
      </w:r>
    </w:p>
    <w:p w14:paraId="7A49F73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hanging="720"/>
        <w:rPr>
          <w:sz w:val="23"/>
        </w:rPr>
      </w:pPr>
      <w:r>
        <w:rPr>
          <w:sz w:val="23"/>
        </w:rPr>
        <w:tab/>
      </w:r>
      <w:r>
        <w:rPr>
          <w:sz w:val="23"/>
        </w:rPr>
        <w:tab/>
        <w:t>. 6</w:t>
      </w:r>
      <w:r>
        <w:rPr>
          <w:sz w:val="23"/>
        </w:rPr>
        <w:tab/>
      </w:r>
      <w:r>
        <w:rPr>
          <w:sz w:val="23"/>
        </w:rPr>
        <w:tab/>
        <w:t>Never smoke in bed.</w:t>
      </w:r>
    </w:p>
    <w:p w14:paraId="029DB48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hanging="720"/>
        <w:rPr>
          <w:sz w:val="23"/>
        </w:rPr>
      </w:pPr>
      <w:r>
        <w:rPr>
          <w:sz w:val="23"/>
        </w:rPr>
        <w:tab/>
      </w:r>
      <w:r>
        <w:rPr>
          <w:sz w:val="23"/>
        </w:rPr>
        <w:tab/>
        <w:t>. 7</w:t>
      </w:r>
      <w:r>
        <w:rPr>
          <w:sz w:val="23"/>
        </w:rPr>
        <w:tab/>
      </w:r>
      <w:r>
        <w:rPr>
          <w:sz w:val="23"/>
        </w:rPr>
        <w:tab/>
        <w:t>Never smoke on deck except in areas labelled as smoking areas.</w:t>
      </w:r>
    </w:p>
    <w:p w14:paraId="7724484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hanging="720"/>
        <w:rPr>
          <w:sz w:val="23"/>
        </w:rPr>
      </w:pPr>
      <w:r>
        <w:rPr>
          <w:sz w:val="23"/>
        </w:rPr>
        <w:tab/>
      </w:r>
      <w:r>
        <w:rPr>
          <w:sz w:val="23"/>
        </w:rPr>
        <w:tab/>
        <w:t>. 8</w:t>
      </w:r>
      <w:r>
        <w:rPr>
          <w:sz w:val="23"/>
        </w:rPr>
        <w:tab/>
      </w:r>
      <w:r>
        <w:rPr>
          <w:sz w:val="23"/>
        </w:rPr>
        <w:tab/>
        <w:t>Never throw a cigarette overboard.</w:t>
      </w:r>
    </w:p>
    <w:p w14:paraId="45F5E1C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hanging="720"/>
        <w:rPr>
          <w:sz w:val="23"/>
        </w:rPr>
      </w:pPr>
      <w:r>
        <w:rPr>
          <w:sz w:val="23"/>
        </w:rPr>
        <w:tab/>
      </w:r>
      <w:r>
        <w:rPr>
          <w:sz w:val="23"/>
        </w:rPr>
        <w:tab/>
        <w:t>. 9</w:t>
      </w:r>
      <w:r>
        <w:rPr>
          <w:sz w:val="23"/>
        </w:rPr>
        <w:tab/>
      </w:r>
      <w:r>
        <w:rPr>
          <w:sz w:val="23"/>
        </w:rPr>
        <w:tab/>
        <w:t>The use of naked light and  open fire is strictly prohibited.</w:t>
      </w:r>
    </w:p>
    <w:p w14:paraId="04E458C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.10</w:t>
      </w:r>
      <w:r>
        <w:rPr>
          <w:sz w:val="23"/>
        </w:rPr>
        <w:tab/>
      </w:r>
      <w:r>
        <w:rPr>
          <w:sz w:val="23"/>
        </w:rPr>
        <w:tab/>
        <w:t>Never use lighted candles.</w:t>
      </w:r>
    </w:p>
    <w:p w14:paraId="472DB17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hanging="720"/>
        <w:rPr>
          <w:sz w:val="23"/>
        </w:rPr>
      </w:pPr>
      <w:r>
        <w:rPr>
          <w:sz w:val="23"/>
        </w:rPr>
        <w:tab/>
      </w:r>
      <w:r>
        <w:rPr>
          <w:sz w:val="23"/>
        </w:rPr>
        <w:tab/>
        <w:t>.11</w:t>
      </w:r>
      <w:r>
        <w:rPr>
          <w:sz w:val="23"/>
        </w:rPr>
        <w:tab/>
      </w:r>
      <w:r>
        <w:rPr>
          <w:sz w:val="23"/>
        </w:rPr>
        <w:tab/>
        <w:t>Never hang anything over or near an electric bulb.</w:t>
      </w:r>
    </w:p>
    <w:p w14:paraId="3EFD00E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.12</w:t>
      </w:r>
      <w:r>
        <w:rPr>
          <w:sz w:val="23"/>
        </w:rPr>
        <w:tab/>
      </w:r>
      <w:r>
        <w:rPr>
          <w:sz w:val="23"/>
        </w:rPr>
        <w:tab/>
        <w:t xml:space="preserve">Never use an electric iron in a cabin.  If you need to iron something </w:t>
      </w:r>
    </w:p>
    <w:p w14:paraId="0B18C1B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use the ironing room on .... deck.  The key may be collected at the information desk.</w:t>
      </w:r>
    </w:p>
    <w:p w14:paraId="4FCC3F8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720" w:hanging="720"/>
        <w:rPr>
          <w:sz w:val="23"/>
        </w:rPr>
      </w:pPr>
      <w:r>
        <w:rPr>
          <w:sz w:val="23"/>
        </w:rPr>
        <w:tab/>
      </w:r>
      <w:r>
        <w:rPr>
          <w:sz w:val="23"/>
        </w:rPr>
        <w:tab/>
        <w:t>.13</w:t>
      </w:r>
      <w:r>
        <w:rPr>
          <w:sz w:val="23"/>
        </w:rPr>
        <w:tab/>
      </w:r>
      <w:r>
        <w:rPr>
          <w:sz w:val="23"/>
        </w:rPr>
        <w:tab/>
        <w:t>If you detect a fire or smell fumes or smoke act immediately as follows:</w:t>
      </w:r>
    </w:p>
    <w:p w14:paraId="69AD104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Call out "Fire !"</w:t>
      </w:r>
    </w:p>
    <w:p w14:paraId="2F565A8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Operate the nearest fire alarm</w:t>
      </w:r>
    </w:p>
    <w:p w14:paraId="1EDB7B4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Inform a member of the crew</w:t>
      </w:r>
    </w:p>
    <w:p w14:paraId="6515404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rPr>
          <w:sz w:val="23"/>
        </w:rPr>
      </w:pPr>
      <w:r>
        <w:rPr>
          <w:sz w:val="23"/>
        </w:rPr>
        <w:tab/>
        <w:t>-</w:t>
      </w:r>
      <w:r>
        <w:rPr>
          <w:sz w:val="23"/>
        </w:rPr>
        <w:tab/>
        <w:t>Telephone the navigating bridge.  The number to dial is ....</w:t>
      </w:r>
    </w:p>
    <w:p w14:paraId="7B4F32A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rPr>
          <w:sz w:val="23"/>
        </w:rPr>
      </w:pPr>
    </w:p>
    <w:p w14:paraId="2856916D"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lastRenderedPageBreak/>
        <w:t>.4</w:t>
      </w:r>
      <w:r>
        <w:rPr>
          <w:sz w:val="23"/>
        </w:rPr>
        <w:tab/>
      </w:r>
      <w:r>
        <w:rPr>
          <w:sz w:val="23"/>
        </w:rPr>
        <w:tab/>
      </w:r>
      <w:r>
        <w:rPr>
          <w:sz w:val="23"/>
        </w:rPr>
        <w:tab/>
      </w:r>
      <w:r>
        <w:rPr>
          <w:b/>
          <w:sz w:val="23"/>
        </w:rPr>
        <w:t>PA announcements on emergency</w:t>
      </w:r>
    </w:p>
    <w:p w14:paraId="1C15BFF7"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09723782"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.1</w:t>
      </w:r>
      <w:r>
        <w:rPr>
          <w:sz w:val="23"/>
        </w:rPr>
        <w:tab/>
      </w:r>
      <w:r>
        <w:rPr>
          <w:sz w:val="23"/>
        </w:rPr>
        <w:tab/>
        <w:t>Attention please!  Attention please!</w:t>
      </w:r>
    </w:p>
    <w:p w14:paraId="7DC8225B"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r>
      <w:r>
        <w:rPr>
          <w:sz w:val="23"/>
        </w:rPr>
        <w:tab/>
      </w:r>
      <w:r>
        <w:rPr>
          <w:sz w:val="23"/>
        </w:rPr>
        <w:tab/>
        <w:t xml:space="preserve">This is your captain with an important announcement. </w:t>
      </w:r>
    </w:p>
    <w:p w14:paraId="01DAFCBE"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I repeat, this is your captain with an important announcement.</w:t>
      </w:r>
    </w:p>
    <w:p w14:paraId="491EA5E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440" w:hanging="1440"/>
        <w:rPr>
          <w:sz w:val="23"/>
        </w:rPr>
      </w:pPr>
      <w:r>
        <w:rPr>
          <w:sz w:val="23"/>
        </w:rPr>
        <w:tab/>
      </w:r>
      <w:r>
        <w:rPr>
          <w:sz w:val="23"/>
        </w:rPr>
        <w:tab/>
        <w:t>.1.1</w:t>
      </w:r>
      <w:r>
        <w:rPr>
          <w:sz w:val="23"/>
        </w:rPr>
        <w:tab/>
      </w:r>
      <w:r>
        <w:rPr>
          <w:sz w:val="23"/>
        </w:rPr>
        <w:tab/>
      </w:r>
      <w:r>
        <w:rPr>
          <w:sz w:val="23"/>
        </w:rPr>
        <w:tab/>
        <w:t>We have grounded/ a minor flooding (in ... )/ a minor fire (in ... ).</w:t>
      </w:r>
    </w:p>
    <w:p w14:paraId="37CFF83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.1.2</w:t>
      </w:r>
      <w:r>
        <w:rPr>
          <w:sz w:val="23"/>
        </w:rPr>
        <w:tab/>
      </w:r>
      <w:r>
        <w:rPr>
          <w:sz w:val="23"/>
        </w:rPr>
        <w:tab/>
      </w:r>
      <w:r>
        <w:rPr>
          <w:sz w:val="23"/>
        </w:rPr>
        <w:tab/>
        <w:t xml:space="preserve">There is no immediate danger to our passengers or the ship </w:t>
      </w:r>
    </w:p>
    <w:p w14:paraId="40736B7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tab/>
        <w:t>and there is no reason to be alarmed.</w:t>
      </w:r>
    </w:p>
    <w:p w14:paraId="26EF9C1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 xml:space="preserve">.1.3 </w:t>
      </w:r>
      <w:r>
        <w:rPr>
          <w:sz w:val="23"/>
        </w:rPr>
        <w:tab/>
      </w:r>
      <w:r>
        <w:rPr>
          <w:sz w:val="23"/>
        </w:rPr>
        <w:tab/>
        <w:t xml:space="preserve">For safety reasons we request all passengers to go to their assembly stations </w:t>
      </w:r>
    </w:p>
    <w:p w14:paraId="5144C81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tab/>
        <w:t>on deck and wait there for further instructions.</w:t>
      </w:r>
    </w:p>
    <w:p w14:paraId="56BE20F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.1.4</w:t>
      </w:r>
      <w:r>
        <w:rPr>
          <w:sz w:val="23"/>
        </w:rPr>
        <w:tab/>
      </w:r>
      <w:r>
        <w:rPr>
          <w:sz w:val="23"/>
        </w:rPr>
        <w:tab/>
      </w:r>
      <w:r>
        <w:rPr>
          <w:sz w:val="23"/>
        </w:rPr>
        <w:tab/>
        <w:t>Please follow the instructions given by the officers and crew.</w:t>
      </w:r>
    </w:p>
    <w:p w14:paraId="57032CB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.1.5</w:t>
      </w:r>
      <w:r>
        <w:rPr>
          <w:sz w:val="23"/>
        </w:rPr>
        <w:tab/>
      </w:r>
      <w:r>
        <w:rPr>
          <w:sz w:val="23"/>
        </w:rPr>
        <w:tab/>
      </w:r>
      <w:r>
        <w:rPr>
          <w:sz w:val="23"/>
        </w:rPr>
        <w:tab/>
        <w:t>The ship's fire fighting team / damage control team is fighting the fire / flooding.</w:t>
      </w:r>
    </w:p>
    <w:p w14:paraId="2FD7874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.1.6</w:t>
      </w:r>
      <w:r>
        <w:rPr>
          <w:sz w:val="23"/>
        </w:rPr>
        <w:tab/>
      </w:r>
      <w:r>
        <w:rPr>
          <w:sz w:val="23"/>
        </w:rPr>
        <w:tab/>
      </w:r>
      <w:r>
        <w:rPr>
          <w:sz w:val="23"/>
        </w:rPr>
        <w:tab/>
        <w:t>We also</w:t>
      </w:r>
      <w:r>
        <w:rPr>
          <w:b/>
          <w:i/>
          <w:sz w:val="23"/>
        </w:rPr>
        <w:t xml:space="preserve"> </w:t>
      </w:r>
      <w:r>
        <w:rPr>
          <w:sz w:val="23"/>
        </w:rPr>
        <w:t>have radio contact with other ships / radio coast stations.</w:t>
      </w:r>
    </w:p>
    <w:p w14:paraId="7A6C9E7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.1.7</w:t>
      </w:r>
      <w:r>
        <w:rPr>
          <w:sz w:val="23"/>
        </w:rPr>
        <w:tab/>
      </w:r>
      <w:r>
        <w:rPr>
          <w:sz w:val="23"/>
        </w:rPr>
        <w:tab/>
      </w:r>
      <w:r>
        <w:rPr>
          <w:sz w:val="23"/>
        </w:rPr>
        <w:tab/>
        <w:t>The fire / flooding is under control.</w:t>
      </w:r>
    </w:p>
    <w:p w14:paraId="3408B4A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.1.8</w:t>
      </w:r>
      <w:r>
        <w:rPr>
          <w:sz w:val="23"/>
        </w:rPr>
        <w:tab/>
      </w:r>
      <w:r>
        <w:rPr>
          <w:sz w:val="23"/>
        </w:rPr>
        <w:tab/>
      </w:r>
      <w:r>
        <w:rPr>
          <w:sz w:val="23"/>
        </w:rPr>
        <w:tab/>
        <w:t>As soon as I have further information I will make another announcement.</w:t>
      </w:r>
    </w:p>
    <w:p w14:paraId="4D07D1D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tab/>
        <w:t>I ask you kindly to remain calm.  There is no danger at this time.</w:t>
      </w:r>
    </w:p>
    <w:p w14:paraId="40094CF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.2</w:t>
      </w:r>
      <w:r>
        <w:rPr>
          <w:sz w:val="23"/>
        </w:rPr>
        <w:tab/>
      </w:r>
      <w:r>
        <w:rPr>
          <w:sz w:val="23"/>
        </w:rPr>
        <w:tab/>
        <w:t xml:space="preserve">This is your Captain speaking. I have another announcement. </w:t>
      </w:r>
    </w:p>
    <w:p w14:paraId="3FDB6EB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The fire / flooding is not under control yet.</w:t>
      </w:r>
    </w:p>
    <w:p w14:paraId="6034008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440" w:hanging="1440"/>
        <w:rPr>
          <w:sz w:val="23"/>
        </w:rPr>
      </w:pPr>
      <w:r>
        <w:rPr>
          <w:sz w:val="23"/>
        </w:rPr>
        <w:tab/>
      </w:r>
      <w:r>
        <w:rPr>
          <w:sz w:val="23"/>
        </w:rPr>
        <w:tab/>
        <w:t>.2.1</w:t>
      </w:r>
      <w:r>
        <w:rPr>
          <w:sz w:val="23"/>
        </w:rPr>
        <w:tab/>
      </w:r>
      <w:r>
        <w:rPr>
          <w:sz w:val="23"/>
        </w:rPr>
        <w:tab/>
      </w:r>
      <w:r>
        <w:rPr>
          <w:sz w:val="23"/>
        </w:rPr>
        <w:tab/>
        <w:t xml:space="preserve">There is smoke / flooding in ... Access to this area is prohibited.. </w:t>
      </w:r>
    </w:p>
    <w:p w14:paraId="460634C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440" w:hanging="1440"/>
        <w:rPr>
          <w:sz w:val="23"/>
        </w:rPr>
      </w:pPr>
      <w:r>
        <w:rPr>
          <w:sz w:val="23"/>
        </w:rPr>
        <w:tab/>
      </w:r>
      <w:r>
        <w:rPr>
          <w:sz w:val="23"/>
        </w:rPr>
        <w:tab/>
        <w:t>.2.2</w:t>
      </w:r>
      <w:r>
        <w:rPr>
          <w:sz w:val="23"/>
        </w:rPr>
        <w:tab/>
      </w:r>
      <w:r>
        <w:rPr>
          <w:sz w:val="23"/>
        </w:rPr>
        <w:tab/>
      </w:r>
      <w:r>
        <w:rPr>
          <w:sz w:val="23"/>
        </w:rPr>
        <w:tab/>
        <w:t>For safety reasons we request all passengers to prepare to go to their assembly stations.  Access to the assembly stations will be via ...... .  Do not forget to take your lifejackets and blankets with you.</w:t>
      </w:r>
    </w:p>
    <w:p w14:paraId="7722C2E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440" w:hanging="1440"/>
        <w:rPr>
          <w:sz w:val="23"/>
        </w:rPr>
      </w:pPr>
      <w:r>
        <w:rPr>
          <w:sz w:val="23"/>
        </w:rPr>
        <w:tab/>
      </w:r>
      <w:r>
        <w:rPr>
          <w:sz w:val="23"/>
        </w:rPr>
        <w:tab/>
        <w:t>.2.3</w:t>
      </w:r>
      <w:r>
        <w:rPr>
          <w:sz w:val="23"/>
        </w:rPr>
        <w:tab/>
      </w:r>
      <w:r>
        <w:rPr>
          <w:sz w:val="23"/>
        </w:rPr>
        <w:tab/>
      </w:r>
      <w:r>
        <w:rPr>
          <w:sz w:val="23"/>
        </w:rPr>
        <w:tab/>
        <w:t>All passengers of deck no. ..... are requested to follow the crew members who will escort you to your assembly stations.</w:t>
      </w:r>
    </w:p>
    <w:p w14:paraId="0B9BFC4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440" w:hanging="1440"/>
        <w:rPr>
          <w:sz w:val="23"/>
        </w:rPr>
      </w:pPr>
      <w:r>
        <w:rPr>
          <w:sz w:val="23"/>
        </w:rPr>
        <w:tab/>
      </w:r>
      <w:r>
        <w:rPr>
          <w:sz w:val="23"/>
        </w:rPr>
        <w:tab/>
        <w:t>.2.4</w:t>
      </w:r>
      <w:r>
        <w:rPr>
          <w:sz w:val="23"/>
        </w:rPr>
        <w:tab/>
      </w:r>
      <w:r>
        <w:rPr>
          <w:sz w:val="23"/>
        </w:rPr>
        <w:tab/>
      </w:r>
      <w:r>
        <w:rPr>
          <w:sz w:val="23"/>
        </w:rPr>
        <w:tab/>
        <w:t>When you get to your assembly stations put on your lifejackets and wait for further orders.</w:t>
      </w:r>
    </w:p>
    <w:p w14:paraId="7A28DF1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440" w:hanging="1440"/>
        <w:rPr>
          <w:sz w:val="23"/>
        </w:rPr>
      </w:pPr>
      <w:r>
        <w:rPr>
          <w:sz w:val="23"/>
        </w:rPr>
        <w:tab/>
      </w:r>
      <w:r>
        <w:rPr>
          <w:sz w:val="23"/>
        </w:rPr>
        <w:tab/>
        <w:t>.2.5</w:t>
      </w:r>
      <w:r>
        <w:rPr>
          <w:sz w:val="23"/>
        </w:rPr>
        <w:tab/>
      </w:r>
      <w:r>
        <w:rPr>
          <w:sz w:val="23"/>
        </w:rPr>
        <w:tab/>
      </w:r>
      <w:r>
        <w:rPr>
          <w:sz w:val="23"/>
        </w:rPr>
        <w:tab/>
        <w:t>Do not go to the lifeboat stations until you are ordered to do so.</w:t>
      </w:r>
    </w:p>
    <w:p w14:paraId="0D0460C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440" w:hanging="1440"/>
        <w:rPr>
          <w:sz w:val="23"/>
        </w:rPr>
      </w:pPr>
      <w:r>
        <w:rPr>
          <w:sz w:val="23"/>
        </w:rPr>
        <w:tab/>
      </w:r>
      <w:r>
        <w:rPr>
          <w:sz w:val="23"/>
        </w:rPr>
        <w:tab/>
        <w:t>.2.6</w:t>
      </w:r>
      <w:r>
        <w:rPr>
          <w:sz w:val="23"/>
        </w:rPr>
        <w:tab/>
      </w:r>
      <w:r>
        <w:rPr>
          <w:sz w:val="23"/>
        </w:rPr>
        <w:tab/>
      </w:r>
      <w:r>
        <w:rPr>
          <w:sz w:val="23"/>
        </w:rPr>
        <w:tab/>
        <w:t>Go to your lifeboat stations.</w:t>
      </w:r>
    </w:p>
    <w:p w14:paraId="7C00CAD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.2.7</w:t>
      </w:r>
      <w:r>
        <w:rPr>
          <w:sz w:val="23"/>
        </w:rPr>
        <w:tab/>
      </w:r>
      <w:r>
        <w:rPr>
          <w:sz w:val="23"/>
        </w:rPr>
        <w:tab/>
      </w:r>
      <w:r>
        <w:rPr>
          <w:sz w:val="23"/>
        </w:rPr>
        <w:tab/>
        <w:t>Follow the escape routes shown.</w:t>
      </w:r>
    </w:p>
    <w:p w14:paraId="457193A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440" w:hanging="1440"/>
        <w:rPr>
          <w:sz w:val="23"/>
        </w:rPr>
      </w:pPr>
      <w:r>
        <w:rPr>
          <w:sz w:val="23"/>
        </w:rPr>
        <w:tab/>
      </w:r>
      <w:r>
        <w:rPr>
          <w:sz w:val="23"/>
        </w:rPr>
        <w:tab/>
        <w:t>.2.8</w:t>
      </w:r>
      <w:r>
        <w:rPr>
          <w:sz w:val="23"/>
        </w:rPr>
        <w:tab/>
      </w:r>
      <w:r>
        <w:rPr>
          <w:sz w:val="23"/>
        </w:rPr>
        <w:tab/>
      </w:r>
      <w:r>
        <w:rPr>
          <w:sz w:val="23"/>
        </w:rPr>
        <w:tab/>
        <w:t>Do not enter the lifeboats / liferafts.  The order to enter the lifeboats / liferafts will be given from the bridge or by the officers.</w:t>
      </w:r>
    </w:p>
    <w:p w14:paraId="313B7FC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440" w:hanging="1440"/>
        <w:rPr>
          <w:sz w:val="23"/>
        </w:rPr>
      </w:pPr>
      <w:r>
        <w:rPr>
          <w:sz w:val="23"/>
        </w:rPr>
        <w:tab/>
      </w:r>
      <w:r>
        <w:rPr>
          <w:sz w:val="23"/>
        </w:rPr>
        <w:tab/>
        <w:t>.2.9</w:t>
      </w:r>
      <w:r>
        <w:rPr>
          <w:sz w:val="23"/>
        </w:rPr>
        <w:tab/>
      </w:r>
      <w:r>
        <w:rPr>
          <w:sz w:val="23"/>
        </w:rPr>
        <w:tab/>
      </w:r>
      <w:r>
        <w:rPr>
          <w:sz w:val="23"/>
        </w:rPr>
        <w:tab/>
        <w:t>We have just received a message from shore / other vessels that assistance is on the way.  Assistance should arrive within approximately .... hours.</w:t>
      </w:r>
    </w:p>
    <w:p w14:paraId="52A2FCD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51CBB43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.5</w:t>
      </w:r>
      <w:r>
        <w:rPr>
          <w:sz w:val="23"/>
        </w:rPr>
        <w:tab/>
      </w:r>
      <w:r>
        <w:rPr>
          <w:sz w:val="23"/>
        </w:rPr>
        <w:tab/>
      </w:r>
      <w:r>
        <w:rPr>
          <w:sz w:val="23"/>
        </w:rPr>
        <w:tab/>
      </w:r>
      <w:r>
        <w:rPr>
          <w:b/>
          <w:sz w:val="23"/>
        </w:rPr>
        <w:t>Person overboard</w:t>
      </w:r>
    </w:p>
    <w:p w14:paraId="0ECDFE4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0FA077C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.1</w:t>
      </w:r>
      <w:r>
        <w:rPr>
          <w:sz w:val="23"/>
        </w:rPr>
        <w:tab/>
        <w:t>If you see anybody fall overboard, act as follows:</w:t>
      </w:r>
    </w:p>
    <w:p w14:paraId="1A20F26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 call out "Man overboard"</w:t>
      </w:r>
    </w:p>
    <w:p w14:paraId="7D0027B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440" w:hanging="1440"/>
        <w:rPr>
          <w:sz w:val="23"/>
        </w:rPr>
      </w:pPr>
      <w:r>
        <w:rPr>
          <w:sz w:val="23"/>
        </w:rPr>
        <w:tab/>
      </w:r>
      <w:r>
        <w:rPr>
          <w:sz w:val="23"/>
        </w:rPr>
        <w:tab/>
      </w:r>
      <w:r>
        <w:rPr>
          <w:sz w:val="23"/>
        </w:rPr>
        <w:tab/>
      </w:r>
      <w:r>
        <w:rPr>
          <w:sz w:val="23"/>
        </w:rPr>
        <w:tab/>
        <w:t>- throw lifebuoys overboard</w:t>
      </w:r>
    </w:p>
    <w:p w14:paraId="0A00909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440" w:hanging="1440"/>
        <w:rPr>
          <w:sz w:val="23"/>
        </w:rPr>
      </w:pPr>
      <w:r>
        <w:rPr>
          <w:sz w:val="23"/>
        </w:rPr>
        <w:tab/>
      </w:r>
      <w:r>
        <w:rPr>
          <w:sz w:val="23"/>
        </w:rPr>
        <w:tab/>
      </w:r>
      <w:r>
        <w:rPr>
          <w:sz w:val="23"/>
        </w:rPr>
        <w:tab/>
      </w:r>
      <w:r>
        <w:rPr>
          <w:sz w:val="23"/>
        </w:rPr>
        <w:tab/>
        <w:t>- keep your eyes on the person in the water</w:t>
      </w:r>
    </w:p>
    <w:p w14:paraId="52B6D28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rPr>
          <w:sz w:val="23"/>
        </w:rPr>
      </w:pPr>
      <w:r>
        <w:rPr>
          <w:sz w:val="23"/>
        </w:rPr>
        <w:t xml:space="preserve">- show / tell an  officer / crew the person's position in the water, or telephone the </w:t>
      </w:r>
    </w:p>
    <w:p w14:paraId="4AB78CA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rPr>
          <w:sz w:val="23"/>
        </w:rPr>
      </w:pPr>
      <w:r>
        <w:rPr>
          <w:sz w:val="23"/>
        </w:rPr>
        <w:t xml:space="preserve">  bridge immediately, the number is .... .</w:t>
      </w:r>
    </w:p>
    <w:p w14:paraId="7E9C26C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4787A18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.6</w:t>
      </w:r>
      <w:r>
        <w:rPr>
          <w:sz w:val="23"/>
        </w:rPr>
        <w:tab/>
      </w:r>
      <w:r>
        <w:rPr>
          <w:sz w:val="23"/>
        </w:rPr>
        <w:tab/>
      </w:r>
      <w:r>
        <w:rPr>
          <w:sz w:val="23"/>
        </w:rPr>
        <w:tab/>
      </w:r>
      <w:r>
        <w:rPr>
          <w:b/>
          <w:sz w:val="23"/>
        </w:rPr>
        <w:t>Protective measures for children</w:t>
      </w:r>
    </w:p>
    <w:p w14:paraId="394C11E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3657B9A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w:t>
      </w:r>
      <w:r>
        <w:rPr>
          <w:sz w:val="23"/>
        </w:rPr>
        <w:tab/>
      </w:r>
      <w:r>
        <w:rPr>
          <w:sz w:val="23"/>
        </w:rPr>
        <w:tab/>
        <w:t>Children must be kept under permanent observation.</w:t>
      </w:r>
    </w:p>
    <w:p w14:paraId="5E7A741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.2</w:t>
      </w:r>
      <w:r>
        <w:rPr>
          <w:sz w:val="23"/>
        </w:rPr>
        <w:tab/>
      </w:r>
      <w:r>
        <w:rPr>
          <w:sz w:val="23"/>
        </w:rPr>
        <w:tab/>
        <w:t>Never let children climb or sit on the ship's rails.</w:t>
      </w:r>
    </w:p>
    <w:p w14:paraId="1AC38AB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.3</w:t>
      </w:r>
      <w:r>
        <w:rPr>
          <w:sz w:val="23"/>
        </w:rPr>
        <w:tab/>
      </w:r>
      <w:r>
        <w:rPr>
          <w:sz w:val="23"/>
        </w:rPr>
        <w:tab/>
        <w:t>Special lifejackets for children are available; please ask the steward / stewardess.</w:t>
      </w:r>
    </w:p>
    <w:p w14:paraId="5AAC6BF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.4</w:t>
      </w:r>
      <w:r>
        <w:rPr>
          <w:sz w:val="23"/>
        </w:rPr>
        <w:tab/>
      </w:r>
      <w:r>
        <w:rPr>
          <w:sz w:val="23"/>
        </w:rPr>
        <w:tab/>
        <w:t>You may leave your children under qualified care in the children's playroom / on the playdeck on .... deck from .... to .... hours.</w:t>
      </w:r>
    </w:p>
    <w:p w14:paraId="23B6970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2ECCDF81"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lastRenderedPageBreak/>
        <w:t>B4/2</w:t>
      </w:r>
      <w:r>
        <w:rPr>
          <w:b/>
          <w:sz w:val="23"/>
        </w:rPr>
        <w:tab/>
        <w:t xml:space="preserve"> </w:t>
      </w:r>
      <w:r>
        <w:rPr>
          <w:b/>
          <w:sz w:val="23"/>
        </w:rPr>
        <w:tab/>
        <w:t>Evacuation and Boat Drill</w:t>
      </w:r>
    </w:p>
    <w:p w14:paraId="04A72A4A"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1C0E04DE"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B4/2.1</w:t>
      </w:r>
      <w:r>
        <w:rPr>
          <w:b/>
          <w:sz w:val="23"/>
        </w:rPr>
        <w:tab/>
      </w:r>
      <w:r>
        <w:rPr>
          <w:b/>
          <w:sz w:val="23"/>
        </w:rPr>
        <w:tab/>
        <w:t>Allocating / directing to assembly stations, describing how to escape</w:t>
      </w:r>
    </w:p>
    <w:p w14:paraId="60DD8406"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2D1ED00B" w14:textId="77777777" w:rsidR="000A7CDE" w:rsidRDefault="000A7CDE">
      <w:pPr>
        <w:keepNext/>
        <w:keepLines/>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w:t>
      </w:r>
      <w:r>
        <w:rPr>
          <w:sz w:val="23"/>
        </w:rPr>
        <w:tab/>
      </w:r>
      <w:r>
        <w:rPr>
          <w:sz w:val="23"/>
        </w:rPr>
        <w:tab/>
        <w:t>When the general emergency alarm is sounded, which consists of seven short blasts and one  prolonged blast, all passengers have to go to their assembly station.  Take your lifejackets and blankets with you.  Lifejackets are stored in your cabins under your beds and at your assembly stations.  You are encouraged to try on your lifejacket.</w:t>
      </w:r>
    </w:p>
    <w:p w14:paraId="1220052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.2</w:t>
      </w:r>
      <w:r>
        <w:rPr>
          <w:sz w:val="23"/>
        </w:rPr>
        <w:tab/>
        <w:t xml:space="preserve"> </w:t>
      </w:r>
      <w:r>
        <w:rPr>
          <w:sz w:val="23"/>
        </w:rPr>
        <w:tab/>
        <w:t>All passengers must put on</w:t>
      </w:r>
    </w:p>
    <w:p w14:paraId="717148E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warm clothing</w:t>
      </w:r>
    </w:p>
    <w:p w14:paraId="2206D38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long trousers, long</w:t>
      </w:r>
      <w:r>
        <w:rPr>
          <w:sz w:val="23"/>
        </w:rPr>
        <w:noBreakHyphen/>
        <w:t>sleeved shirts / jackets</w:t>
      </w:r>
    </w:p>
    <w:p w14:paraId="7AEDEDE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strong shoes and head covering.</w:t>
      </w:r>
    </w:p>
    <w:p w14:paraId="14CDC86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.3</w:t>
      </w:r>
      <w:r>
        <w:rPr>
          <w:sz w:val="23"/>
        </w:rPr>
        <w:tab/>
        <w:t xml:space="preserve"> </w:t>
      </w:r>
      <w:r>
        <w:rPr>
          <w:sz w:val="23"/>
        </w:rPr>
        <w:tab/>
        <w:t>All passengers with their lifejackets and blankets are requested to go to their assembly stations/ the lounge / the ...  immediately.</w:t>
      </w:r>
    </w:p>
    <w:p w14:paraId="358D3A6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.4</w:t>
      </w:r>
      <w:r>
        <w:rPr>
          <w:sz w:val="23"/>
        </w:rPr>
        <w:tab/>
        <w:t xml:space="preserve"> </w:t>
      </w:r>
      <w:r>
        <w:rPr>
          <w:sz w:val="23"/>
        </w:rPr>
        <w:tab/>
        <w:t>From your assembly stations you will be escorted to your lifeboats / liferafts.</w:t>
      </w:r>
    </w:p>
    <w:p w14:paraId="06077E3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.5</w:t>
      </w:r>
      <w:r>
        <w:rPr>
          <w:sz w:val="23"/>
        </w:rPr>
        <w:tab/>
        <w:t xml:space="preserve"> </w:t>
      </w:r>
      <w:r>
        <w:rPr>
          <w:sz w:val="23"/>
        </w:rPr>
        <w:tab/>
        <w:t>All passengers are requested to carefully study the safety instructions behind their cabin doors.</w:t>
      </w:r>
    </w:p>
    <w:p w14:paraId="68816E7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.6</w:t>
      </w:r>
      <w:r>
        <w:rPr>
          <w:sz w:val="23"/>
        </w:rPr>
        <w:tab/>
      </w:r>
      <w:r>
        <w:rPr>
          <w:sz w:val="23"/>
        </w:rPr>
        <w:tab/>
        <w:t>All passengers are requested to follow the escape routes shown.</w:t>
      </w:r>
    </w:p>
    <w:p w14:paraId="4878132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.7</w:t>
      </w:r>
      <w:r>
        <w:rPr>
          <w:sz w:val="23"/>
        </w:rPr>
        <w:tab/>
        <w:t xml:space="preserve"> </w:t>
      </w:r>
      <w:r>
        <w:rPr>
          <w:sz w:val="23"/>
        </w:rPr>
        <w:tab/>
        <w:t>Do not use lifts / elevators.</w:t>
      </w:r>
    </w:p>
    <w:p w14:paraId="4183173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 xml:space="preserve">.8 </w:t>
      </w:r>
      <w:r>
        <w:rPr>
          <w:sz w:val="23"/>
        </w:rPr>
        <w:tab/>
      </w:r>
      <w:r>
        <w:rPr>
          <w:sz w:val="23"/>
        </w:rPr>
        <w:tab/>
        <w:t>All passengers are requested to strictly obey the instructions given by the officers or crew.</w:t>
      </w:r>
    </w:p>
    <w:p w14:paraId="5D1F136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.9</w:t>
      </w:r>
      <w:r>
        <w:rPr>
          <w:sz w:val="23"/>
        </w:rPr>
        <w:tab/>
      </w:r>
      <w:r>
        <w:rPr>
          <w:sz w:val="23"/>
        </w:rPr>
        <w:tab/>
        <w:t>When you hear the abandon ship alarm, which consists of one prolonged  and one short  blast repeated continuously, please act in the same manner as under the general emergency alarm.</w:t>
      </w:r>
    </w:p>
    <w:p w14:paraId="0C37BED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.10</w:t>
      </w:r>
      <w:r>
        <w:rPr>
          <w:sz w:val="23"/>
        </w:rPr>
        <w:tab/>
        <w:t xml:space="preserve"> </w:t>
      </w:r>
      <w:r>
        <w:rPr>
          <w:sz w:val="23"/>
        </w:rPr>
        <w:tab/>
        <w:t>During the voyage you may hear some other sound signals.  These are exclusively for the information of the crew.</w:t>
      </w:r>
    </w:p>
    <w:p w14:paraId="51A0297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Please, act only if you hear the general emergency alarm or the abandon ship alarm.</w:t>
      </w:r>
    </w:p>
    <w:p w14:paraId="0862EC3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.11</w:t>
      </w:r>
      <w:r>
        <w:rPr>
          <w:sz w:val="23"/>
        </w:rPr>
        <w:tab/>
        <w:t xml:space="preserve"> </w:t>
      </w:r>
      <w:r>
        <w:rPr>
          <w:sz w:val="23"/>
        </w:rPr>
        <w:tab/>
        <w:t>If you have any questions regarding safety, do not hesitate to ask any of the officers or crew.</w:t>
      </w:r>
    </w:p>
    <w:p w14:paraId="560D69E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5BA48DE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B4/2.2</w:t>
      </w:r>
      <w:r>
        <w:rPr>
          <w:b/>
          <w:sz w:val="23"/>
        </w:rPr>
        <w:tab/>
      </w:r>
      <w:r>
        <w:rPr>
          <w:b/>
          <w:sz w:val="23"/>
        </w:rPr>
        <w:tab/>
        <w:t>Briefing on how to dress and what to take to assembly stations</w:t>
      </w:r>
    </w:p>
    <w:p w14:paraId="52E569C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4616F4D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w:t>
      </w:r>
      <w:r>
        <w:rPr>
          <w:sz w:val="23"/>
        </w:rPr>
        <w:tab/>
        <w:t xml:space="preserve"> </w:t>
      </w:r>
      <w:r>
        <w:rPr>
          <w:sz w:val="23"/>
        </w:rPr>
        <w:tab/>
        <w:t>Take your lifejacket and a blanket.</w:t>
      </w:r>
    </w:p>
    <w:p w14:paraId="79BBD33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You will find your lifejacket under your bed.</w:t>
      </w:r>
    </w:p>
    <w:p w14:paraId="35A3C40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.2</w:t>
      </w:r>
      <w:r>
        <w:rPr>
          <w:sz w:val="23"/>
        </w:rPr>
        <w:tab/>
      </w:r>
      <w:r>
        <w:rPr>
          <w:sz w:val="23"/>
        </w:rPr>
        <w:tab/>
        <w:t>Put on warm clothing, long-sleeved shirts, strong shoes and head covering whatever the weather.  No high-heeled shoes.</w:t>
      </w:r>
    </w:p>
    <w:p w14:paraId="66A3CD3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.3</w:t>
      </w:r>
      <w:r>
        <w:rPr>
          <w:sz w:val="23"/>
        </w:rPr>
        <w:tab/>
        <w:t xml:space="preserve"> </w:t>
      </w:r>
      <w:r>
        <w:rPr>
          <w:sz w:val="23"/>
        </w:rPr>
        <w:tab/>
        <w:t>Do not forget personal documents, your spectacles and medicine if necessary.</w:t>
      </w:r>
    </w:p>
    <w:p w14:paraId="3504387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.4</w:t>
      </w:r>
      <w:r>
        <w:rPr>
          <w:sz w:val="23"/>
        </w:rPr>
        <w:tab/>
      </w:r>
      <w:r>
        <w:rPr>
          <w:sz w:val="23"/>
        </w:rPr>
        <w:tab/>
        <w:t>Do not return to your cabin to collect your property.</w:t>
      </w:r>
    </w:p>
    <w:p w14:paraId="7DF7926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1DB99EA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B4/2.3</w:t>
      </w:r>
      <w:r>
        <w:rPr>
          <w:b/>
          <w:sz w:val="23"/>
        </w:rPr>
        <w:tab/>
      </w:r>
      <w:r>
        <w:rPr>
          <w:b/>
          <w:sz w:val="23"/>
        </w:rPr>
        <w:tab/>
        <w:t>Performing roll call</w:t>
      </w:r>
    </w:p>
    <w:p w14:paraId="7508C0C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6BD8E7D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w:t>
      </w:r>
      <w:r>
        <w:rPr>
          <w:sz w:val="23"/>
        </w:rPr>
        <w:tab/>
      </w:r>
      <w:r>
        <w:rPr>
          <w:sz w:val="23"/>
        </w:rPr>
        <w:tab/>
        <w:t>At your assembly station one of the officers / crew will perform a roll call.</w:t>
      </w:r>
    </w:p>
    <w:p w14:paraId="7B42F0A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.2</w:t>
      </w:r>
      <w:r>
        <w:rPr>
          <w:sz w:val="23"/>
        </w:rPr>
        <w:tab/>
      </w:r>
      <w:r>
        <w:rPr>
          <w:sz w:val="23"/>
        </w:rPr>
        <w:tab/>
        <w:t>The officer / crew will say "This is a roll call", and will call out the passengers individually by their names.</w:t>
      </w:r>
    </w:p>
    <w:p w14:paraId="521736D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.3</w:t>
      </w:r>
      <w:r>
        <w:rPr>
          <w:sz w:val="23"/>
        </w:rPr>
        <w:tab/>
      </w:r>
      <w:r>
        <w:rPr>
          <w:sz w:val="23"/>
        </w:rPr>
        <w:tab/>
        <w:t>When your name is called out, please answer loudly "Here".</w:t>
      </w:r>
    </w:p>
    <w:p w14:paraId="5FA0DAC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.4</w:t>
      </w:r>
      <w:r>
        <w:rPr>
          <w:sz w:val="23"/>
        </w:rPr>
        <w:tab/>
      </w:r>
      <w:r>
        <w:rPr>
          <w:sz w:val="23"/>
        </w:rPr>
        <w:tab/>
        <w:t>If one of your cabinmates is not able to attend the roll call, please inform the officer/crew immediately.</w:t>
      </w:r>
    </w:p>
    <w:p w14:paraId="38F524D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p>
    <w:p w14:paraId="2F92EFD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B4/2.4</w:t>
      </w:r>
      <w:r>
        <w:rPr>
          <w:b/>
          <w:sz w:val="23"/>
        </w:rPr>
        <w:tab/>
      </w:r>
      <w:r>
        <w:rPr>
          <w:b/>
          <w:sz w:val="23"/>
        </w:rPr>
        <w:tab/>
        <w:t>Briefing on how to put on lifejackets</w:t>
      </w:r>
    </w:p>
    <w:p w14:paraId="330823F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5A585CD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w:t>
      </w:r>
      <w:r>
        <w:rPr>
          <w:sz w:val="23"/>
        </w:rPr>
        <w:tab/>
      </w:r>
      <w:r>
        <w:rPr>
          <w:sz w:val="23"/>
        </w:rPr>
        <w:tab/>
        <w:t>(</w:t>
      </w:r>
      <w:r>
        <w:rPr>
          <w:i/>
          <w:sz w:val="23"/>
        </w:rPr>
        <w:t>dependent on type of lifejacket used</w:t>
      </w:r>
      <w:r>
        <w:rPr>
          <w:sz w:val="23"/>
        </w:rPr>
        <w:t>)</w:t>
      </w:r>
    </w:p>
    <w:p w14:paraId="0AEDD6E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pull the lifejacket over your head</w:t>
      </w:r>
    </w:p>
    <w:p w14:paraId="615B3ED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tighten the strings well</w:t>
      </w:r>
    </w:p>
    <w:p w14:paraId="04871B9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r>
      <w:r>
        <w:rPr>
          <w:sz w:val="23"/>
        </w:rPr>
        <w:noBreakHyphen/>
      </w:r>
      <w:r>
        <w:rPr>
          <w:sz w:val="23"/>
        </w:rPr>
        <w:tab/>
        <w:t>pull the strings around your waist and tie in front.</w:t>
      </w:r>
    </w:p>
    <w:p w14:paraId="4E3A6D5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r>
    </w:p>
    <w:p w14:paraId="328245C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lastRenderedPageBreak/>
        <w:tab/>
      </w:r>
      <w:r>
        <w:rPr>
          <w:sz w:val="23"/>
        </w:rPr>
        <w:tab/>
        <w:t>.2</w:t>
      </w:r>
      <w:r>
        <w:rPr>
          <w:sz w:val="23"/>
        </w:rPr>
        <w:tab/>
      </w:r>
      <w:r>
        <w:rPr>
          <w:sz w:val="23"/>
        </w:rPr>
        <w:tab/>
        <w:t xml:space="preserve">Follow closely the demonstration given by the officer / crew. </w:t>
      </w:r>
    </w:p>
    <w:p w14:paraId="4ABBB79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The crew members will help you if necessary.</w:t>
      </w:r>
    </w:p>
    <w:p w14:paraId="1E7EDC9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.3</w:t>
      </w:r>
      <w:r>
        <w:rPr>
          <w:sz w:val="23"/>
        </w:rPr>
        <w:tab/>
      </w:r>
      <w:r>
        <w:rPr>
          <w:sz w:val="23"/>
        </w:rPr>
        <w:tab/>
        <w:t>Carefully study the demonstration in the pictures in your cabins.</w:t>
      </w:r>
    </w:p>
    <w:p w14:paraId="03E18AA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.4</w:t>
      </w:r>
      <w:r>
        <w:rPr>
          <w:sz w:val="23"/>
        </w:rPr>
        <w:tab/>
      </w:r>
      <w:r>
        <w:rPr>
          <w:sz w:val="23"/>
        </w:rPr>
        <w:tab/>
        <w:t>Carefully study the demonstration in the diagram at the assembly station.</w:t>
      </w:r>
    </w:p>
    <w:p w14:paraId="7E914E4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2774242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B4/2.5</w:t>
      </w:r>
      <w:r>
        <w:rPr>
          <w:b/>
          <w:sz w:val="23"/>
        </w:rPr>
        <w:tab/>
      </w:r>
      <w:r>
        <w:rPr>
          <w:b/>
          <w:sz w:val="23"/>
        </w:rPr>
        <w:tab/>
        <w:t>Instructions on how to embark and behave in lifeboats / liferafts</w:t>
      </w:r>
    </w:p>
    <w:p w14:paraId="2D9BAE7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4881750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w:t>
      </w:r>
      <w:r>
        <w:rPr>
          <w:sz w:val="23"/>
        </w:rPr>
        <w:tab/>
      </w:r>
      <w:r>
        <w:rPr>
          <w:sz w:val="23"/>
        </w:rPr>
        <w:tab/>
        <w:t>Enter the lifeboat / liferaft only when ordered by an officer / lifeboatman.</w:t>
      </w:r>
    </w:p>
    <w:p w14:paraId="29729CC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.2</w:t>
      </w:r>
      <w:r>
        <w:rPr>
          <w:sz w:val="23"/>
        </w:rPr>
        <w:tab/>
      </w:r>
      <w:r>
        <w:rPr>
          <w:sz w:val="23"/>
        </w:rPr>
        <w:tab/>
        <w:t>Clear the entrance of the lifeboat / liferaft immediately after entering.</w:t>
      </w:r>
    </w:p>
    <w:p w14:paraId="2CF549F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.3</w:t>
      </w:r>
      <w:r>
        <w:rPr>
          <w:sz w:val="23"/>
        </w:rPr>
        <w:tab/>
      </w:r>
      <w:r>
        <w:rPr>
          <w:sz w:val="23"/>
        </w:rPr>
        <w:tab/>
        <w:t>Do not push each other when entering the lifeboat / liferaft.</w:t>
      </w:r>
    </w:p>
    <w:p w14:paraId="59239A7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.4</w:t>
      </w:r>
      <w:r>
        <w:rPr>
          <w:sz w:val="23"/>
        </w:rPr>
        <w:tab/>
      </w:r>
      <w:r>
        <w:rPr>
          <w:sz w:val="23"/>
        </w:rPr>
        <w:tab/>
        <w:t>Hold on to ropes or to your seat when lowering / hoisting.</w:t>
      </w:r>
    </w:p>
    <w:p w14:paraId="45E9AC3C"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.5</w:t>
      </w:r>
      <w:r>
        <w:rPr>
          <w:sz w:val="23"/>
        </w:rPr>
        <w:tab/>
      </w:r>
      <w:r>
        <w:rPr>
          <w:sz w:val="23"/>
        </w:rPr>
        <w:tab/>
        <w:t>Sit down in the lifeboat / liferaft immediately.</w:t>
      </w:r>
    </w:p>
    <w:p w14:paraId="30814DF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.6</w:t>
      </w:r>
      <w:r>
        <w:rPr>
          <w:sz w:val="23"/>
        </w:rPr>
        <w:tab/>
      </w:r>
      <w:r>
        <w:rPr>
          <w:sz w:val="23"/>
        </w:rPr>
        <w:tab/>
        <w:t>Keep your lifejackets on.</w:t>
      </w:r>
    </w:p>
    <w:p w14:paraId="6B97EFB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.7</w:t>
      </w:r>
      <w:r>
        <w:rPr>
          <w:sz w:val="23"/>
        </w:rPr>
        <w:tab/>
      </w:r>
      <w:r>
        <w:rPr>
          <w:sz w:val="23"/>
        </w:rPr>
        <w:tab/>
        <w:t>Provisions and drinking water will be distributed by an officer / lifeboatman only.</w:t>
      </w:r>
    </w:p>
    <w:p w14:paraId="3ED41F2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.8</w:t>
      </w:r>
      <w:r>
        <w:rPr>
          <w:sz w:val="23"/>
        </w:rPr>
        <w:tab/>
      </w:r>
      <w:r>
        <w:rPr>
          <w:sz w:val="23"/>
        </w:rPr>
        <w:tab/>
        <w:t>Strictly obey all instructions given by the officer / lifeboatman.</w:t>
      </w:r>
    </w:p>
    <w:p w14:paraId="6ABC667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.9</w:t>
      </w:r>
      <w:r>
        <w:rPr>
          <w:sz w:val="23"/>
        </w:rPr>
        <w:tab/>
      </w:r>
      <w:r>
        <w:rPr>
          <w:sz w:val="23"/>
        </w:rPr>
        <w:tab/>
        <w:t>Discipline in the lifeboat / liferaft is of vital importance.</w:t>
      </w:r>
    </w:p>
    <w:p w14:paraId="58B31B9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6A36A3E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B4/2.6</w:t>
      </w:r>
      <w:r>
        <w:rPr>
          <w:b/>
          <w:sz w:val="23"/>
        </w:rPr>
        <w:tab/>
      </w:r>
      <w:r>
        <w:rPr>
          <w:b/>
          <w:sz w:val="23"/>
        </w:rPr>
        <w:tab/>
        <w:t>On</w:t>
      </w:r>
      <w:r>
        <w:rPr>
          <w:b/>
          <w:sz w:val="23"/>
        </w:rPr>
        <w:noBreakHyphen/>
        <w:t>scene measures and actions in lifeboats / liferafts</w:t>
      </w:r>
    </w:p>
    <w:p w14:paraId="4D3AE7A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67D4D7F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w:t>
      </w:r>
      <w:r>
        <w:rPr>
          <w:sz w:val="23"/>
        </w:rPr>
        <w:tab/>
      </w:r>
      <w:r>
        <w:rPr>
          <w:sz w:val="23"/>
        </w:rPr>
        <w:tab/>
        <w:t>Keep a sharp lookout for persons in the water.</w:t>
      </w:r>
    </w:p>
    <w:p w14:paraId="6B6EF03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.2</w:t>
      </w:r>
      <w:r>
        <w:rPr>
          <w:sz w:val="23"/>
        </w:rPr>
        <w:tab/>
      </w:r>
      <w:r>
        <w:rPr>
          <w:sz w:val="23"/>
        </w:rPr>
        <w:tab/>
        <w:t>Have a line / hook / knife / lifebuoy ready.</w:t>
      </w:r>
    </w:p>
    <w:p w14:paraId="1A01FF4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.3</w:t>
      </w:r>
      <w:r>
        <w:rPr>
          <w:sz w:val="23"/>
        </w:rPr>
        <w:tab/>
      </w:r>
      <w:r>
        <w:rPr>
          <w:sz w:val="23"/>
        </w:rPr>
        <w:tab/>
        <w:t>Do not take off  your shirts / long trousers / head covering whatever the weather.</w:t>
      </w:r>
    </w:p>
    <w:p w14:paraId="59AB923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.4</w:t>
      </w:r>
      <w:r>
        <w:rPr>
          <w:sz w:val="23"/>
        </w:rPr>
        <w:tab/>
      </w:r>
      <w:r>
        <w:rPr>
          <w:sz w:val="23"/>
        </w:rPr>
        <w:tab/>
        <w:t>Pump out the water / free the lifeboat / liferaft from water.</w:t>
      </w:r>
    </w:p>
    <w:p w14:paraId="2615747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.5</w:t>
      </w:r>
      <w:r>
        <w:rPr>
          <w:sz w:val="23"/>
        </w:rPr>
        <w:tab/>
      </w:r>
      <w:r>
        <w:rPr>
          <w:sz w:val="23"/>
        </w:rPr>
        <w:tab/>
        <w:t>Who needs medical first aid?</w:t>
      </w:r>
    </w:p>
    <w:p w14:paraId="2021D85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.6</w:t>
      </w:r>
      <w:r>
        <w:rPr>
          <w:sz w:val="23"/>
        </w:rPr>
        <w:tab/>
      </w:r>
      <w:r>
        <w:rPr>
          <w:sz w:val="23"/>
        </w:rPr>
        <w:tab/>
        <w:t>Everybody will get the same ration of provisions and water.</w:t>
      </w:r>
    </w:p>
    <w:p w14:paraId="4D74622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.7</w:t>
      </w:r>
      <w:r>
        <w:rPr>
          <w:sz w:val="23"/>
        </w:rPr>
        <w:tab/>
        <w:t xml:space="preserve"> </w:t>
      </w:r>
      <w:r>
        <w:rPr>
          <w:sz w:val="23"/>
        </w:rPr>
        <w:tab/>
        <w:t>Warning! Do not drink sea water whatever the situation.</w:t>
      </w:r>
    </w:p>
    <w:p w14:paraId="04E6845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.8</w:t>
      </w:r>
      <w:r>
        <w:rPr>
          <w:sz w:val="23"/>
        </w:rPr>
        <w:tab/>
        <w:t xml:space="preserve"> </w:t>
      </w:r>
      <w:r>
        <w:rPr>
          <w:sz w:val="23"/>
        </w:rPr>
        <w:tab/>
        <w:t>We will send a MAYDAY.</w:t>
      </w:r>
    </w:p>
    <w:p w14:paraId="1A70592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.9</w:t>
      </w:r>
      <w:r>
        <w:rPr>
          <w:sz w:val="23"/>
        </w:rPr>
        <w:tab/>
        <w:t xml:space="preserve"> </w:t>
      </w:r>
      <w:r>
        <w:rPr>
          <w:sz w:val="23"/>
        </w:rPr>
        <w:tab/>
        <w:t>We will fire rockets / use smoke buoys / ..... to attract attention.</w:t>
      </w:r>
    </w:p>
    <w:p w14:paraId="6318C23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.10</w:t>
      </w:r>
      <w:r>
        <w:rPr>
          <w:sz w:val="23"/>
        </w:rPr>
        <w:tab/>
      </w:r>
      <w:r>
        <w:rPr>
          <w:sz w:val="23"/>
        </w:rPr>
        <w:tab/>
        <w:t>We will join the other lifeboats / liferafts.</w:t>
      </w:r>
    </w:p>
    <w:p w14:paraId="47DFE01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72A5CFD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B4/3</w:t>
      </w:r>
      <w:r>
        <w:rPr>
          <w:b/>
          <w:sz w:val="23"/>
        </w:rPr>
        <w:tab/>
      </w:r>
      <w:r>
        <w:rPr>
          <w:b/>
          <w:sz w:val="23"/>
        </w:rPr>
        <w:tab/>
        <w:t>Attending to passengers in an emergency</w:t>
      </w:r>
    </w:p>
    <w:p w14:paraId="5E22548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661088B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B4/3.1</w:t>
      </w:r>
      <w:r>
        <w:rPr>
          <w:b/>
          <w:sz w:val="23"/>
        </w:rPr>
        <w:tab/>
      </w:r>
      <w:r>
        <w:rPr>
          <w:b/>
          <w:sz w:val="23"/>
        </w:rPr>
        <w:tab/>
        <w:t>Informing on present situation</w:t>
      </w:r>
    </w:p>
    <w:p w14:paraId="235ABD7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6B241D6E"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w:t>
      </w:r>
      <w:r>
        <w:rPr>
          <w:sz w:val="23"/>
        </w:rPr>
        <w:tab/>
      </w:r>
      <w:r>
        <w:rPr>
          <w:sz w:val="23"/>
        </w:rPr>
        <w:tab/>
        <w:t xml:space="preserve">The vessel was abandoned in position .... due to </w:t>
      </w:r>
    </w:p>
    <w:p w14:paraId="6389E791"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fire / grounding / collision / flooding / heavy list / serious damage / ... .</w:t>
      </w:r>
    </w:p>
    <w:p w14:paraId="3C85810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.2</w:t>
      </w:r>
      <w:r>
        <w:rPr>
          <w:sz w:val="23"/>
        </w:rPr>
        <w:tab/>
      </w:r>
      <w:r>
        <w:rPr>
          <w:sz w:val="23"/>
        </w:rPr>
        <w:tab/>
        <w:t xml:space="preserve">Keep calm.  There is no reason to panic. </w:t>
      </w:r>
    </w:p>
    <w:p w14:paraId="68B33A09"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The officers / lifeboatmen know exactly what to do.</w:t>
      </w:r>
    </w:p>
    <w:p w14:paraId="3EC6655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.3</w:t>
      </w:r>
      <w:r>
        <w:rPr>
          <w:sz w:val="23"/>
        </w:rPr>
        <w:tab/>
      </w:r>
      <w:r>
        <w:rPr>
          <w:sz w:val="23"/>
        </w:rPr>
        <w:tab/>
        <w:t>There are enough life</w:t>
      </w:r>
      <w:r>
        <w:rPr>
          <w:sz w:val="23"/>
        </w:rPr>
        <w:noBreakHyphen/>
        <w:t>saving appliances for everyone on board.</w:t>
      </w:r>
    </w:p>
    <w:p w14:paraId="5C2A1D3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.4</w:t>
      </w:r>
      <w:r>
        <w:rPr>
          <w:sz w:val="23"/>
        </w:rPr>
        <w:tab/>
      </w:r>
      <w:r>
        <w:rPr>
          <w:sz w:val="23"/>
        </w:rPr>
        <w:tab/>
        <w:t>The</w:t>
      </w:r>
      <w:r>
        <w:rPr>
          <w:b/>
          <w:i/>
          <w:sz w:val="23"/>
        </w:rPr>
        <w:t xml:space="preserve"> </w:t>
      </w:r>
      <w:r>
        <w:rPr>
          <w:sz w:val="23"/>
        </w:rPr>
        <w:t>Maritime Rescue Co</w:t>
      </w:r>
      <w:r>
        <w:rPr>
          <w:sz w:val="23"/>
        </w:rPr>
        <w:noBreakHyphen/>
        <w:t>ordination Centre/vessels in the vicinity have already been informed of our situation.</w:t>
      </w:r>
    </w:p>
    <w:p w14:paraId="56B058D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.5</w:t>
      </w:r>
      <w:r>
        <w:rPr>
          <w:sz w:val="23"/>
        </w:rPr>
        <w:tab/>
      </w:r>
      <w:r>
        <w:rPr>
          <w:sz w:val="23"/>
        </w:rPr>
        <w:tab/>
        <w:t>Vessels / helicopters / aircraft are coming to our rescue.</w:t>
      </w:r>
    </w:p>
    <w:p w14:paraId="464D2C5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.6</w:t>
      </w:r>
      <w:r>
        <w:rPr>
          <w:sz w:val="23"/>
        </w:rPr>
        <w:tab/>
      </w:r>
      <w:r>
        <w:rPr>
          <w:sz w:val="23"/>
        </w:rPr>
        <w:tab/>
        <w:t>Vessels / helicopters / aircraft will reach us within ...... hours.</w:t>
      </w:r>
    </w:p>
    <w:p w14:paraId="19AABF3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.7</w:t>
      </w:r>
      <w:r>
        <w:rPr>
          <w:sz w:val="23"/>
        </w:rPr>
        <w:tab/>
      </w:r>
      <w:r>
        <w:rPr>
          <w:sz w:val="23"/>
        </w:rPr>
        <w:tab/>
        <w:t>We have radio contact with rescue craft.</w:t>
      </w:r>
    </w:p>
    <w:p w14:paraId="4676E1B2"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.8</w:t>
      </w:r>
      <w:r>
        <w:rPr>
          <w:sz w:val="23"/>
        </w:rPr>
        <w:tab/>
      </w:r>
      <w:r>
        <w:rPr>
          <w:sz w:val="23"/>
        </w:rPr>
        <w:tab/>
        <w:t>There are enough provisions and drinking water for 48 hours.</w:t>
      </w:r>
    </w:p>
    <w:p w14:paraId="59BD4A65"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.9</w:t>
      </w:r>
      <w:r>
        <w:rPr>
          <w:sz w:val="23"/>
        </w:rPr>
        <w:tab/>
      </w:r>
      <w:r>
        <w:rPr>
          <w:sz w:val="23"/>
        </w:rPr>
        <w:tab/>
        <w:t>You obtain medicine for seasickness from the lifeboatman.</w:t>
      </w:r>
    </w:p>
    <w:p w14:paraId="4DDBF1A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09D1D81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b/>
          <w:sz w:val="23"/>
        </w:rPr>
        <w:t>B4/3.2</w:t>
      </w:r>
      <w:r>
        <w:rPr>
          <w:b/>
          <w:sz w:val="23"/>
        </w:rPr>
        <w:tab/>
      </w:r>
      <w:r>
        <w:rPr>
          <w:b/>
          <w:sz w:val="23"/>
        </w:rPr>
        <w:tab/>
        <w:t>Escorting helpless passengers</w:t>
      </w:r>
    </w:p>
    <w:p w14:paraId="525C27C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p>
    <w:p w14:paraId="346EB7F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.1</w:t>
      </w:r>
      <w:r>
        <w:rPr>
          <w:sz w:val="23"/>
        </w:rPr>
        <w:tab/>
      </w:r>
      <w:r>
        <w:rPr>
          <w:sz w:val="23"/>
        </w:rPr>
        <w:tab/>
        <w:t>...... persons are missing.</w:t>
      </w:r>
    </w:p>
    <w:p w14:paraId="16943AD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.2</w:t>
      </w:r>
      <w:r>
        <w:rPr>
          <w:sz w:val="23"/>
        </w:rPr>
        <w:tab/>
      </w:r>
      <w:r>
        <w:rPr>
          <w:sz w:val="23"/>
        </w:rPr>
        <w:tab/>
        <w:t>Search all cabins / WCs/showers for missing persons.</w:t>
      </w:r>
    </w:p>
    <w:p w14:paraId="4FA17E0D"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.3</w:t>
      </w:r>
      <w:r>
        <w:rPr>
          <w:sz w:val="23"/>
        </w:rPr>
        <w:tab/>
      </w:r>
      <w:r>
        <w:rPr>
          <w:sz w:val="23"/>
        </w:rPr>
        <w:tab/>
        <w:t>Assist those who need help.</w:t>
      </w:r>
    </w:p>
    <w:p w14:paraId="016DAAEB"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.4</w:t>
      </w:r>
      <w:r>
        <w:rPr>
          <w:sz w:val="23"/>
        </w:rPr>
        <w:tab/>
      </w:r>
      <w:r>
        <w:rPr>
          <w:sz w:val="23"/>
        </w:rPr>
        <w:tab/>
        <w:t>Help children, elderly, disabled, injured or sick persons with lifejackets.</w:t>
      </w:r>
    </w:p>
    <w:p w14:paraId="6742A5F4"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.5</w:t>
      </w:r>
      <w:r>
        <w:rPr>
          <w:sz w:val="23"/>
        </w:rPr>
        <w:tab/>
      </w:r>
      <w:r>
        <w:rPr>
          <w:sz w:val="23"/>
        </w:rPr>
        <w:tab/>
        <w:t>Give assistance when entering lifeboats / liferafts.</w:t>
      </w:r>
    </w:p>
    <w:p w14:paraId="02E55E68"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lastRenderedPageBreak/>
        <w:tab/>
      </w:r>
      <w:r>
        <w:rPr>
          <w:sz w:val="23"/>
        </w:rPr>
        <w:tab/>
        <w:t>.6</w:t>
      </w:r>
      <w:r>
        <w:rPr>
          <w:sz w:val="23"/>
        </w:rPr>
        <w:tab/>
      </w:r>
      <w:r>
        <w:rPr>
          <w:sz w:val="23"/>
        </w:rPr>
        <w:tab/>
        <w:t xml:space="preserve">We require warm clothing and blankets </w:t>
      </w:r>
    </w:p>
    <w:p w14:paraId="346375C7"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r>
      <w:r>
        <w:rPr>
          <w:sz w:val="23"/>
        </w:rPr>
        <w:tab/>
      </w:r>
      <w:r>
        <w:rPr>
          <w:sz w:val="23"/>
        </w:rPr>
        <w:tab/>
        <w:t>for the children / elderly / disabled / injured / sick.</w:t>
      </w:r>
    </w:p>
    <w:p w14:paraId="66AA1D66"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.7</w:t>
      </w:r>
      <w:r>
        <w:rPr>
          <w:sz w:val="23"/>
        </w:rPr>
        <w:tab/>
      </w:r>
      <w:r>
        <w:rPr>
          <w:sz w:val="23"/>
        </w:rPr>
        <w:tab/>
        <w:t>We require a stretcher for the disabled / injured / sick.</w:t>
      </w:r>
    </w:p>
    <w:p w14:paraId="2736B530"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.8</w:t>
      </w:r>
      <w:r>
        <w:rPr>
          <w:sz w:val="23"/>
        </w:rPr>
        <w:tab/>
      </w:r>
      <w:r>
        <w:rPr>
          <w:sz w:val="23"/>
        </w:rPr>
        <w:tab/>
        <w:t xml:space="preserve">All persons, please move closer. </w:t>
      </w:r>
    </w:p>
    <w:p w14:paraId="78D1B1D3"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rPr>
          <w:sz w:val="23"/>
        </w:rPr>
      </w:pPr>
      <w:r>
        <w:rPr>
          <w:sz w:val="23"/>
        </w:rPr>
        <w:tab/>
      </w:r>
      <w:r>
        <w:rPr>
          <w:sz w:val="23"/>
        </w:rPr>
        <w:tab/>
        <w:t>.8.1</w:t>
      </w:r>
      <w:r>
        <w:rPr>
          <w:sz w:val="23"/>
        </w:rPr>
        <w:tab/>
      </w:r>
      <w:r>
        <w:rPr>
          <w:sz w:val="23"/>
        </w:rPr>
        <w:tab/>
      </w:r>
      <w:r>
        <w:rPr>
          <w:sz w:val="23"/>
        </w:rPr>
        <w:tab/>
        <w:t>The elderly / disabled / injured / sick need room to lie down.</w:t>
      </w:r>
    </w:p>
    <w:p w14:paraId="1F9FDF1F"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ind w:left="1080" w:hanging="1080"/>
        <w:rPr>
          <w:sz w:val="23"/>
        </w:rPr>
      </w:pPr>
      <w:r>
        <w:rPr>
          <w:sz w:val="23"/>
        </w:rPr>
        <w:tab/>
      </w:r>
      <w:r>
        <w:rPr>
          <w:sz w:val="23"/>
        </w:rPr>
        <w:tab/>
        <w:t>.9</w:t>
      </w:r>
      <w:r>
        <w:rPr>
          <w:sz w:val="23"/>
        </w:rPr>
        <w:tab/>
      </w:r>
      <w:r>
        <w:rPr>
          <w:sz w:val="23"/>
        </w:rPr>
        <w:tab/>
        <w:t>Everyone, please, be quiet.  The children / the sick need rest.</w:t>
      </w:r>
    </w:p>
    <w:p w14:paraId="533F584A" w14:textId="77777777" w:rsidR="000A7CDE" w:rsidRDefault="000A7CDE">
      <w:pPr>
        <w:tabs>
          <w:tab w:val="left" w:pos="1"/>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s>
      </w:pPr>
    </w:p>
    <w:p w14:paraId="402AF948" w14:textId="77777777" w:rsidR="000A7CDE" w:rsidRDefault="000A7CDE">
      <w:pPr>
        <w:jc w:val="left"/>
      </w:pPr>
    </w:p>
    <w:p w14:paraId="4BAA164C" w14:textId="77777777" w:rsidR="000A7CDE" w:rsidRDefault="000A7CDE">
      <w:pPr>
        <w:jc w:val="left"/>
      </w:pPr>
    </w:p>
    <w:p w14:paraId="572644F7" w14:textId="77777777" w:rsidR="000A7CDE" w:rsidRDefault="000A7CDE">
      <w:pPr>
        <w:jc w:val="left"/>
      </w:pPr>
    </w:p>
    <w:p w14:paraId="72308C06" w14:textId="77777777" w:rsidR="000A7CDE" w:rsidRDefault="000A7CDE">
      <w:pPr>
        <w:jc w:val="center"/>
      </w:pPr>
      <w:r>
        <w:br w:type="page"/>
      </w:r>
    </w:p>
    <w:p w14:paraId="4B78A948" w14:textId="77777777" w:rsidR="000A7CDE" w:rsidRDefault="000A7CDE">
      <w:pPr>
        <w:jc w:val="center"/>
      </w:pPr>
      <w:r>
        <w:t>ANNEX 2</w:t>
      </w:r>
    </w:p>
    <w:p w14:paraId="6F030698" w14:textId="77777777" w:rsidR="000A7CDE" w:rsidRDefault="000A7CDE">
      <w:pPr>
        <w:jc w:val="center"/>
      </w:pPr>
    </w:p>
    <w:p w14:paraId="6220F472" w14:textId="77777777" w:rsidR="000A7CDE" w:rsidRDefault="000A7CDE">
      <w:pPr>
        <w:jc w:val="center"/>
      </w:pPr>
    </w:p>
    <w:p w14:paraId="254EA3BD" w14:textId="77777777" w:rsidR="000A7CDE" w:rsidRDefault="000A7CDE">
      <w:pPr>
        <w:jc w:val="left"/>
      </w:pPr>
    </w:p>
    <w:p w14:paraId="54EC59D5" w14:textId="77777777" w:rsidR="000A7CDE" w:rsidRDefault="000A7CDE">
      <w:pPr>
        <w:jc w:val="center"/>
        <w:rPr>
          <w:rFonts w:ascii="Times New Roman Bold" w:hAnsi="Times New Roman Bold"/>
          <w:b/>
          <w:caps/>
        </w:rPr>
      </w:pPr>
      <w:r>
        <w:rPr>
          <w:rFonts w:ascii="Times New Roman Bold" w:hAnsi="Times New Roman Bold"/>
          <w:b/>
          <w:caps/>
        </w:rPr>
        <w:t xml:space="preserve">Procedure for Amending the IMO Standard </w:t>
      </w:r>
    </w:p>
    <w:p w14:paraId="0A3F27DC" w14:textId="77777777" w:rsidR="000A7CDE" w:rsidRDefault="000A7CDE">
      <w:pPr>
        <w:jc w:val="center"/>
        <w:rPr>
          <w:rFonts w:ascii="Times New Roman Bold" w:hAnsi="Times New Roman Bold"/>
          <w:b/>
          <w:caps/>
        </w:rPr>
      </w:pPr>
      <w:r>
        <w:rPr>
          <w:rFonts w:ascii="Times New Roman Bold" w:hAnsi="Times New Roman Bold"/>
          <w:b/>
          <w:caps/>
        </w:rPr>
        <w:t>Marine Communication Phrases</w:t>
      </w:r>
    </w:p>
    <w:p w14:paraId="33E8D07B" w14:textId="77777777" w:rsidR="000A7CDE" w:rsidRDefault="000A7CDE">
      <w:pPr>
        <w:jc w:val="center"/>
      </w:pPr>
    </w:p>
    <w:p w14:paraId="0592C2F2" w14:textId="77777777" w:rsidR="000A7CDE" w:rsidRDefault="000A7CDE">
      <w:pPr>
        <w:jc w:val="center"/>
      </w:pPr>
    </w:p>
    <w:p w14:paraId="6A4D8398" w14:textId="77777777" w:rsidR="000A7CDE" w:rsidRDefault="000A7CDE">
      <w:r>
        <w:t>1</w:t>
      </w:r>
      <w:r>
        <w:tab/>
        <w:t>The Committee should receive and evaluate proposals for amendments and/or additions to the IMO Standard Marine Communication Phrases, submitted as appropriate.</w:t>
      </w:r>
    </w:p>
    <w:p w14:paraId="3ABE5B93" w14:textId="77777777" w:rsidR="000A7CDE" w:rsidRDefault="000A7CDE"/>
    <w:p w14:paraId="33CBEBD2" w14:textId="77777777" w:rsidR="000A7CDE" w:rsidRDefault="000A7CDE">
      <w:pPr>
        <w:pStyle w:val="Header"/>
        <w:tabs>
          <w:tab w:val="clear" w:pos="4153"/>
          <w:tab w:val="clear" w:pos="8306"/>
        </w:tabs>
      </w:pPr>
      <w:r>
        <w:t>2</w:t>
      </w:r>
      <w:r>
        <w:tab/>
        <w:t>Such proposals should be examined collectively rather than individually when, in the Committee’s judgement, they are sufficient or of such importance as to warrant examination.</w:t>
      </w:r>
    </w:p>
    <w:p w14:paraId="3122B3D4" w14:textId="77777777" w:rsidR="000A7CDE" w:rsidRDefault="000A7CDE"/>
    <w:p w14:paraId="1B598C02" w14:textId="77777777" w:rsidR="000A7CDE" w:rsidRDefault="000A7CDE">
      <w:pPr>
        <w:pStyle w:val="Header"/>
        <w:tabs>
          <w:tab w:val="clear" w:pos="4153"/>
          <w:tab w:val="clear" w:pos="8306"/>
        </w:tabs>
      </w:pPr>
      <w:r>
        <w:t>3</w:t>
      </w:r>
      <w:r>
        <w:tab/>
        <w:t>Amendments to the IMO Standard Marine Communication Phrases should normally come into force at intervals of approximately five years. When, however, amendments are of a very important nature and/or require urgent action, the period may be shortened to three years. Amendments adopted by the Committee will be notified to all concerned and will come into force twelve months after the date of notification.</w:t>
      </w:r>
    </w:p>
    <w:p w14:paraId="555CE0D9" w14:textId="77777777" w:rsidR="000A7CDE" w:rsidRDefault="000A7CDE"/>
    <w:p w14:paraId="672AC08B" w14:textId="77777777" w:rsidR="000A7CDE" w:rsidRDefault="000A7CDE"/>
    <w:p w14:paraId="6E297AEC" w14:textId="77777777" w:rsidR="000A7CDE" w:rsidRDefault="000A7CDE"/>
    <w:p w14:paraId="485D9530" w14:textId="77777777" w:rsidR="000A7CDE" w:rsidRDefault="000A7CDE">
      <w:pPr>
        <w:jc w:val="center"/>
      </w:pPr>
      <w:r>
        <w:t>_________________</w:t>
      </w:r>
    </w:p>
    <w:p w14:paraId="49312A2E" w14:textId="77777777" w:rsidR="000A7CDE" w:rsidRDefault="000A7CDE"/>
    <w:p w14:paraId="7E2BF515" w14:textId="77777777" w:rsidR="000A7CDE" w:rsidRDefault="000A7CDE"/>
    <w:p w14:paraId="776626AE" w14:textId="77777777" w:rsidR="000A7CDE" w:rsidRDefault="000A7CDE">
      <w:pPr>
        <w:rPr>
          <w:ins w:id="1380" w:author="Heidi Clevett" w:date="2024-03-14T15:08:00Z"/>
        </w:rPr>
      </w:pPr>
    </w:p>
    <w:p w14:paraId="168B3C98" w14:textId="77777777" w:rsidR="00C17BCE" w:rsidRDefault="00C17BCE">
      <w:pPr>
        <w:rPr>
          <w:ins w:id="1381" w:author="Heidi Clevett" w:date="2024-03-14T15:08:00Z"/>
        </w:rPr>
      </w:pPr>
    </w:p>
    <w:p w14:paraId="18613B1C" w14:textId="77777777" w:rsidR="00C17BCE" w:rsidRDefault="00C17BCE">
      <w:pPr>
        <w:rPr>
          <w:ins w:id="1382" w:author="Heidi Clevett" w:date="2024-03-14T15:08:00Z"/>
        </w:rPr>
      </w:pPr>
    </w:p>
    <w:p w14:paraId="506FB480" w14:textId="77777777" w:rsidR="00C17BCE" w:rsidRDefault="00C17BCE">
      <w:pPr>
        <w:rPr>
          <w:ins w:id="1383" w:author="Heidi Clevett" w:date="2024-03-14T15:08:00Z"/>
        </w:rPr>
      </w:pPr>
    </w:p>
    <w:p w14:paraId="52CC411B" w14:textId="77777777" w:rsidR="00C17BCE" w:rsidRDefault="00C17BCE">
      <w:pPr>
        <w:rPr>
          <w:ins w:id="1384" w:author="Heidi Clevett" w:date="2024-03-14T15:08:00Z"/>
        </w:rPr>
      </w:pPr>
    </w:p>
    <w:p w14:paraId="37F1CBB9" w14:textId="77777777" w:rsidR="00C17BCE" w:rsidRDefault="00C17BCE">
      <w:pPr>
        <w:rPr>
          <w:ins w:id="1385" w:author="Heidi Clevett" w:date="2024-03-14T15:08:00Z"/>
        </w:rPr>
      </w:pPr>
    </w:p>
    <w:p w14:paraId="6BB024D6" w14:textId="77777777" w:rsidR="00C17BCE" w:rsidRDefault="00C17BCE">
      <w:pPr>
        <w:rPr>
          <w:ins w:id="1386" w:author="Heidi Clevett" w:date="2024-03-14T15:08:00Z"/>
        </w:rPr>
      </w:pPr>
    </w:p>
    <w:p w14:paraId="1C3B0011" w14:textId="77777777" w:rsidR="00C17BCE" w:rsidRDefault="00C17BCE">
      <w:pPr>
        <w:rPr>
          <w:ins w:id="1387" w:author="Heidi Clevett" w:date="2024-03-14T15:08:00Z"/>
        </w:rPr>
      </w:pPr>
    </w:p>
    <w:p w14:paraId="69EE30EF" w14:textId="77777777" w:rsidR="00C17BCE" w:rsidRDefault="00C17BCE">
      <w:pPr>
        <w:rPr>
          <w:ins w:id="1388" w:author="Heidi Clevett" w:date="2024-03-14T15:08:00Z"/>
        </w:rPr>
      </w:pPr>
    </w:p>
    <w:p w14:paraId="7E5847F4" w14:textId="77777777" w:rsidR="00C17BCE" w:rsidRDefault="00C17BCE">
      <w:pPr>
        <w:rPr>
          <w:ins w:id="1389" w:author="Heidi Clevett" w:date="2024-03-14T15:08:00Z"/>
        </w:rPr>
      </w:pPr>
    </w:p>
    <w:p w14:paraId="34D17E1B" w14:textId="77777777" w:rsidR="00C17BCE" w:rsidRDefault="00C17BCE">
      <w:pPr>
        <w:rPr>
          <w:ins w:id="1390" w:author="Heidi Clevett" w:date="2024-03-14T15:08:00Z"/>
        </w:rPr>
      </w:pPr>
    </w:p>
    <w:p w14:paraId="1C343CD5" w14:textId="77777777" w:rsidR="00C17BCE" w:rsidRDefault="00C17BCE">
      <w:pPr>
        <w:rPr>
          <w:ins w:id="1391" w:author="Heidi Clevett" w:date="2024-03-14T15:08:00Z"/>
        </w:rPr>
      </w:pPr>
    </w:p>
    <w:p w14:paraId="442E168C" w14:textId="77777777" w:rsidR="00C17BCE" w:rsidRDefault="00C17BCE">
      <w:pPr>
        <w:rPr>
          <w:ins w:id="1392" w:author="Heidi Clevett" w:date="2024-03-14T15:08:00Z"/>
        </w:rPr>
      </w:pPr>
    </w:p>
    <w:p w14:paraId="741A8304" w14:textId="77777777" w:rsidR="00C17BCE" w:rsidRDefault="00C17BCE">
      <w:pPr>
        <w:rPr>
          <w:ins w:id="1393" w:author="Heidi Clevett" w:date="2024-03-14T15:08:00Z"/>
        </w:rPr>
      </w:pPr>
    </w:p>
    <w:p w14:paraId="4D3B51CE" w14:textId="77777777" w:rsidR="00C17BCE" w:rsidRDefault="00C17BCE">
      <w:pPr>
        <w:rPr>
          <w:ins w:id="1394" w:author="Heidi Clevett" w:date="2024-03-14T15:08:00Z"/>
        </w:rPr>
      </w:pPr>
    </w:p>
    <w:p w14:paraId="3AC1AF4A" w14:textId="77777777" w:rsidR="00C17BCE" w:rsidRDefault="00C17BCE">
      <w:pPr>
        <w:rPr>
          <w:ins w:id="1395" w:author="Heidi Clevett" w:date="2024-03-14T15:08:00Z"/>
        </w:rPr>
      </w:pPr>
    </w:p>
    <w:p w14:paraId="00430460" w14:textId="77777777" w:rsidR="00C17BCE" w:rsidRDefault="00C17BCE">
      <w:pPr>
        <w:rPr>
          <w:ins w:id="1396" w:author="Heidi Clevett" w:date="2024-03-14T15:08:00Z"/>
        </w:rPr>
      </w:pPr>
    </w:p>
    <w:p w14:paraId="6F578B78" w14:textId="77777777" w:rsidR="00C17BCE" w:rsidRDefault="00C17BCE">
      <w:pPr>
        <w:rPr>
          <w:ins w:id="1397" w:author="Heidi Clevett" w:date="2024-03-14T15:08:00Z"/>
        </w:rPr>
      </w:pPr>
    </w:p>
    <w:p w14:paraId="280C486D" w14:textId="77777777" w:rsidR="00C17BCE" w:rsidRDefault="00C17BCE">
      <w:pPr>
        <w:rPr>
          <w:ins w:id="1398" w:author="Heidi Clevett" w:date="2024-03-14T15:08:00Z"/>
        </w:rPr>
      </w:pPr>
    </w:p>
    <w:p w14:paraId="44D4B118" w14:textId="77777777" w:rsidR="00C17BCE" w:rsidRDefault="00C17BCE">
      <w:pPr>
        <w:rPr>
          <w:ins w:id="1399" w:author="Heidi Clevett" w:date="2024-03-14T15:08:00Z"/>
        </w:rPr>
      </w:pPr>
    </w:p>
    <w:p w14:paraId="5B16A480" w14:textId="77777777" w:rsidR="00C17BCE" w:rsidRDefault="00C17BCE">
      <w:pPr>
        <w:rPr>
          <w:ins w:id="1400" w:author="Heidi Clevett" w:date="2024-03-14T15:08:00Z"/>
        </w:rPr>
      </w:pPr>
    </w:p>
    <w:p w14:paraId="7D4A6051" w14:textId="77777777" w:rsidR="00C17BCE" w:rsidRDefault="00C17BCE">
      <w:pPr>
        <w:rPr>
          <w:ins w:id="1401" w:author="Heidi Clevett" w:date="2024-03-14T15:08:00Z"/>
        </w:rPr>
      </w:pPr>
    </w:p>
    <w:p w14:paraId="296B6CB4" w14:textId="77777777" w:rsidR="00C17BCE" w:rsidRDefault="00C17BCE">
      <w:pPr>
        <w:rPr>
          <w:ins w:id="1402" w:author="Heidi Clevett" w:date="2024-03-14T15:08:00Z"/>
        </w:rPr>
      </w:pPr>
    </w:p>
    <w:p w14:paraId="352701A1" w14:textId="77777777" w:rsidR="00C17BCE" w:rsidRDefault="00C17BCE">
      <w:pPr>
        <w:rPr>
          <w:ins w:id="1403" w:author="Heidi Clevett" w:date="2024-03-14T15:08:00Z"/>
        </w:rPr>
      </w:pPr>
    </w:p>
    <w:p w14:paraId="481457B0" w14:textId="77777777" w:rsidR="00C17BCE" w:rsidRDefault="00C17BCE">
      <w:pPr>
        <w:rPr>
          <w:ins w:id="1404" w:author="Heidi Clevett" w:date="2024-03-14T15:08:00Z"/>
        </w:rPr>
      </w:pPr>
    </w:p>
    <w:p w14:paraId="00E378BD" w14:textId="77777777" w:rsidR="00C17BCE" w:rsidRDefault="00C17BCE">
      <w:pPr>
        <w:rPr>
          <w:ins w:id="1405" w:author="Heidi Clevett" w:date="2024-03-14T15:08:00Z"/>
        </w:rPr>
      </w:pPr>
    </w:p>
    <w:p w14:paraId="2EEBBCC6" w14:textId="52295C4C" w:rsidR="00C17BCE" w:rsidRDefault="00EA798A" w:rsidP="00C17BCE">
      <w:pPr>
        <w:tabs>
          <w:tab w:val="left" w:pos="4756"/>
        </w:tabs>
        <w:rPr>
          <w:ins w:id="1406" w:author="Heidi Clevett" w:date="2024-03-14T15:09:00Z"/>
          <w:b/>
          <w:sz w:val="22"/>
          <w:lang w:eastAsia="ja-JP"/>
        </w:rPr>
      </w:pPr>
      <w:ins w:id="1407" w:author="Heidi Clevett" w:date="2024-03-14T16:00:00Z">
        <w:r>
          <w:rPr>
            <w:b/>
            <w:bCs/>
          </w:rPr>
          <w:lastRenderedPageBreak/>
          <w:t>Additional terms</w:t>
        </w:r>
      </w:ins>
    </w:p>
    <w:p w14:paraId="24B5BEE4" w14:textId="77777777" w:rsidR="00C17BCE" w:rsidRDefault="00C17BCE" w:rsidP="00C17BCE">
      <w:pPr>
        <w:tabs>
          <w:tab w:val="left" w:pos="4756"/>
        </w:tabs>
        <w:rPr>
          <w:ins w:id="1408" w:author="Heidi Clevett" w:date="2024-03-14T15:09:00Z"/>
          <w:b/>
          <w:bCs/>
        </w:rPr>
      </w:pPr>
    </w:p>
    <w:p w14:paraId="6B68E4D3" w14:textId="77777777" w:rsidR="00C17BCE" w:rsidRDefault="00C17BCE" w:rsidP="00C17BCE">
      <w:pPr>
        <w:tabs>
          <w:tab w:val="left" w:pos="4756"/>
        </w:tabs>
        <w:rPr>
          <w:ins w:id="1409" w:author="Heidi Clevett" w:date="2024-03-14T15:09:00Z"/>
          <w:bCs/>
        </w:rPr>
      </w:pPr>
      <w:ins w:id="1410" w:author="Heidi Clevett" w:date="2024-03-14T15:09:00Z">
        <w:r>
          <w:t>This section reproduces description or definition, as appropriate, of frequently used maritime terms defined</w:t>
        </w:r>
        <w:r>
          <w:rPr>
            <w:rStyle w:val="FootnoteReference"/>
          </w:rPr>
          <w:footnoteReference w:id="2"/>
        </w:r>
        <w:r>
          <w:t xml:space="preserve"> in separate documents of IMO and other relevant international organizations. [There may be different locally defined terms in use but in the context of maintaining unified harmonization of the terms used globally at sea, the use of contradicting terms is discouraged in the national context.] </w:t>
        </w:r>
      </w:ins>
    </w:p>
    <w:p w14:paraId="321F751B" w14:textId="77777777" w:rsidR="00C17BCE" w:rsidRDefault="00C17BCE" w:rsidP="00C17BCE">
      <w:pPr>
        <w:tabs>
          <w:tab w:val="left" w:pos="4756"/>
        </w:tabs>
        <w:rPr>
          <w:ins w:id="1413" w:author="Heidi Clevett" w:date="2024-03-14T15:09:00Z"/>
          <w:i/>
          <w:iCs/>
        </w:rPr>
      </w:pPr>
      <w:ins w:id="1414" w:author="Heidi Clevett" w:date="2024-03-14T15:09:00Z">
        <w:r>
          <w:rPr>
            <w:i/>
            <w:iCs/>
          </w:rPr>
          <w:t>(Author note: these separate tables below could be merged, or could decide to retain separately (under separate headers) to indicate different category of issues being listed.)</w:t>
        </w:r>
      </w:ins>
    </w:p>
    <w:p w14:paraId="7BDC496C" w14:textId="77777777" w:rsidR="00C17BCE" w:rsidRDefault="00C17BCE" w:rsidP="00C17BCE">
      <w:pPr>
        <w:tabs>
          <w:tab w:val="left" w:pos="4756"/>
        </w:tabs>
        <w:rPr>
          <w:ins w:id="1415" w:author="Heidi Clevett" w:date="2024-03-14T15:09:00Z"/>
        </w:rPr>
      </w:pPr>
    </w:p>
    <w:p w14:paraId="4CF9B26A" w14:textId="77777777" w:rsidR="00C17BCE" w:rsidRDefault="00C17BCE" w:rsidP="00C17BCE">
      <w:pPr>
        <w:tabs>
          <w:tab w:val="left" w:pos="4756"/>
        </w:tabs>
        <w:rPr>
          <w:ins w:id="1416" w:author="Heidi Clevett" w:date="2024-03-14T15:09:00Z"/>
          <w:b/>
          <w:i/>
          <w:iCs/>
        </w:rPr>
      </w:pPr>
      <w:ins w:id="1417" w:author="Heidi Clevett" w:date="2024-03-14T15:09:00Z">
        <w:r>
          <w:rPr>
            <w:b/>
            <w:bCs/>
            <w:i/>
            <w:iCs/>
          </w:rPr>
          <w:t>Ships’ routeing measures</w:t>
        </w:r>
      </w:ins>
    </w:p>
    <w:p w14:paraId="223E61DA" w14:textId="77777777" w:rsidR="00C17BCE" w:rsidRDefault="00C17BCE" w:rsidP="00C17BCE">
      <w:pPr>
        <w:tabs>
          <w:tab w:val="left" w:pos="4756"/>
        </w:tabs>
        <w:rPr>
          <w:ins w:id="1418" w:author="Heidi Clevett" w:date="2024-03-14T15:09:00Z"/>
          <w:bCs/>
        </w:rPr>
      </w:pPr>
      <w:ins w:id="1419" w:author="Heidi Clevett" w:date="2024-03-14T15:09:00Z">
        <w:r>
          <w:t xml:space="preserve">Source: </w:t>
        </w:r>
        <w:r>
          <w:rPr>
            <w:i/>
            <w:iCs/>
          </w:rPr>
          <w:t>General provisions on ships routeing</w:t>
        </w:r>
        <w:r>
          <w:t xml:space="preserve"> (resolution A.572(14), as amended)</w:t>
        </w:r>
      </w:ins>
    </w:p>
    <w:tbl>
      <w:tblPr>
        <w:tblW w:w="9214" w:type="dxa"/>
        <w:tblCellMar>
          <w:left w:w="99" w:type="dxa"/>
          <w:right w:w="99" w:type="dxa"/>
        </w:tblCellMar>
        <w:tblLook w:val="04A0" w:firstRow="1" w:lastRow="0" w:firstColumn="1" w:lastColumn="0" w:noHBand="0" w:noVBand="1"/>
      </w:tblPr>
      <w:tblGrid>
        <w:gridCol w:w="2127"/>
        <w:gridCol w:w="7087"/>
      </w:tblGrid>
      <w:tr w:rsidR="00C17BCE" w14:paraId="02D2F72D" w14:textId="77777777" w:rsidTr="00C17BCE">
        <w:trPr>
          <w:trHeight w:val="360"/>
          <w:ins w:id="1420" w:author="Heidi Clevett" w:date="2024-03-14T15:09:00Z"/>
        </w:trPr>
        <w:tc>
          <w:tcPr>
            <w:tcW w:w="2127" w:type="dxa"/>
            <w:noWrap/>
            <w:vAlign w:val="center"/>
            <w:hideMark/>
          </w:tcPr>
          <w:p w14:paraId="4E3CBDC3" w14:textId="77777777" w:rsidR="00C17BCE" w:rsidRDefault="00C17BCE">
            <w:pPr>
              <w:jc w:val="left"/>
              <w:rPr>
                <w:ins w:id="1421" w:author="Heidi Clevett" w:date="2024-03-14T15:09:00Z"/>
                <w:rFonts w:eastAsia="Yu Gothic"/>
                <w:lang w:val="en-US"/>
              </w:rPr>
            </w:pPr>
            <w:ins w:id="1422" w:author="Heidi Clevett" w:date="2024-03-14T15:09:00Z">
              <w:r>
                <w:rPr>
                  <w:rFonts w:eastAsia="Yu Gothic"/>
                  <w:bCs/>
                  <w:lang w:val="en-US"/>
                </w:rPr>
                <w:t>traffic separation scheme</w:t>
              </w:r>
            </w:ins>
          </w:p>
        </w:tc>
        <w:tc>
          <w:tcPr>
            <w:tcW w:w="7087" w:type="dxa"/>
            <w:noWrap/>
            <w:vAlign w:val="center"/>
            <w:hideMark/>
          </w:tcPr>
          <w:p w14:paraId="0B48CC51" w14:textId="77777777" w:rsidR="00C17BCE" w:rsidRDefault="00C17BCE">
            <w:pPr>
              <w:jc w:val="left"/>
              <w:rPr>
                <w:ins w:id="1423" w:author="Heidi Clevett" w:date="2024-03-14T15:09:00Z"/>
                <w:rFonts w:eastAsia="Yu Gothic"/>
                <w:bCs/>
                <w:lang w:val="en-US"/>
              </w:rPr>
            </w:pPr>
            <w:ins w:id="1424" w:author="Heidi Clevett" w:date="2024-03-14T15:09:00Z">
              <w:r>
                <w:rPr>
                  <w:rFonts w:eastAsia="Yu Gothic"/>
                  <w:bCs/>
                  <w:lang w:val="en-US"/>
                </w:rPr>
                <w:t>A zone or line separating the traffic lanes in which ships are proceeding in opposite or nearly opposite directions; or separating a traffic lane from the adjacent sea area; or separating traffic lanes designated for particular classes of ship proceeding in the same direction.</w:t>
              </w:r>
            </w:ins>
          </w:p>
        </w:tc>
      </w:tr>
      <w:tr w:rsidR="00C17BCE" w14:paraId="767364BF" w14:textId="77777777" w:rsidTr="00C17BCE">
        <w:trPr>
          <w:trHeight w:val="360"/>
          <w:ins w:id="1425" w:author="Heidi Clevett" w:date="2024-03-14T15:09:00Z"/>
        </w:trPr>
        <w:tc>
          <w:tcPr>
            <w:tcW w:w="2127" w:type="dxa"/>
            <w:noWrap/>
            <w:vAlign w:val="center"/>
            <w:hideMark/>
          </w:tcPr>
          <w:p w14:paraId="72613237" w14:textId="77777777" w:rsidR="00C17BCE" w:rsidRDefault="00C17BCE">
            <w:pPr>
              <w:jc w:val="left"/>
              <w:rPr>
                <w:ins w:id="1426" w:author="Heidi Clevett" w:date="2024-03-14T15:09:00Z"/>
                <w:rFonts w:eastAsia="Yu Gothic"/>
                <w:bCs/>
                <w:lang w:val="en-US"/>
              </w:rPr>
            </w:pPr>
            <w:ins w:id="1427" w:author="Heidi Clevett" w:date="2024-03-14T15:09:00Z">
              <w:r>
                <w:rPr>
                  <w:rFonts w:eastAsia="Yu Gothic"/>
                  <w:bCs/>
                  <w:lang w:val="en-US"/>
                </w:rPr>
                <w:t>separation zone or line</w:t>
              </w:r>
            </w:ins>
          </w:p>
        </w:tc>
        <w:tc>
          <w:tcPr>
            <w:tcW w:w="7087" w:type="dxa"/>
            <w:noWrap/>
            <w:vAlign w:val="center"/>
            <w:hideMark/>
          </w:tcPr>
          <w:p w14:paraId="15D06305" w14:textId="77777777" w:rsidR="00C17BCE" w:rsidRDefault="00C17BCE">
            <w:pPr>
              <w:jc w:val="left"/>
              <w:rPr>
                <w:ins w:id="1428" w:author="Heidi Clevett" w:date="2024-03-14T15:09:00Z"/>
                <w:rFonts w:eastAsia="Yu Gothic"/>
                <w:bCs/>
                <w:lang w:val="en-US"/>
              </w:rPr>
            </w:pPr>
            <w:ins w:id="1429" w:author="Heidi Clevett" w:date="2024-03-14T15:09:00Z">
              <w:r>
                <w:rPr>
                  <w:rFonts w:eastAsia="Yu Gothic"/>
                  <w:bCs/>
                  <w:lang w:val="en-US"/>
                </w:rPr>
                <w:t>A zone or line separating the traffic lanes in which ships are proceeding in opposite or nearly opposite directions; or separating a traffic lane from the adjacent sea area; or separating traffic lanes designated for particular classes of ship proceeding in the same direction.</w:t>
              </w:r>
            </w:ins>
          </w:p>
        </w:tc>
      </w:tr>
      <w:tr w:rsidR="00C17BCE" w14:paraId="7D3AB80F" w14:textId="77777777" w:rsidTr="00C17BCE">
        <w:trPr>
          <w:trHeight w:val="360"/>
          <w:ins w:id="1430" w:author="Heidi Clevett" w:date="2024-03-14T15:09:00Z"/>
        </w:trPr>
        <w:tc>
          <w:tcPr>
            <w:tcW w:w="2127" w:type="dxa"/>
            <w:noWrap/>
            <w:vAlign w:val="center"/>
            <w:hideMark/>
          </w:tcPr>
          <w:p w14:paraId="43ECDA7D" w14:textId="77777777" w:rsidR="00C17BCE" w:rsidRDefault="00C17BCE">
            <w:pPr>
              <w:jc w:val="left"/>
              <w:rPr>
                <w:ins w:id="1431" w:author="Heidi Clevett" w:date="2024-03-14T15:09:00Z"/>
                <w:rFonts w:eastAsia="Yu Gothic"/>
                <w:bCs/>
                <w:lang w:val="en-US"/>
              </w:rPr>
            </w:pPr>
            <w:ins w:id="1432" w:author="Heidi Clevett" w:date="2024-03-14T15:09:00Z">
              <w:r>
                <w:rPr>
                  <w:rFonts w:eastAsia="Yu Gothic"/>
                  <w:bCs/>
                  <w:lang w:val="en-US"/>
                </w:rPr>
                <w:t>traffic lane</w:t>
              </w:r>
            </w:ins>
          </w:p>
        </w:tc>
        <w:tc>
          <w:tcPr>
            <w:tcW w:w="7087" w:type="dxa"/>
            <w:noWrap/>
            <w:vAlign w:val="center"/>
            <w:hideMark/>
          </w:tcPr>
          <w:p w14:paraId="7086C4D9" w14:textId="77777777" w:rsidR="00C17BCE" w:rsidRDefault="00C17BCE">
            <w:pPr>
              <w:jc w:val="left"/>
              <w:rPr>
                <w:ins w:id="1433" w:author="Heidi Clevett" w:date="2024-03-14T15:09:00Z"/>
                <w:rFonts w:eastAsia="Yu Gothic"/>
                <w:bCs/>
                <w:lang w:val="en-US"/>
              </w:rPr>
            </w:pPr>
            <w:ins w:id="1434" w:author="Heidi Clevett" w:date="2024-03-14T15:09:00Z">
              <w:r>
                <w:rPr>
                  <w:rFonts w:eastAsia="Yu Gothic"/>
                  <w:bCs/>
                  <w:lang w:val="en-US"/>
                </w:rPr>
                <w:t>An area within defined limits in which one-way traffic is established. Natural obstacles, including those forming separation zones, may constitute a boundary.</w:t>
              </w:r>
            </w:ins>
          </w:p>
        </w:tc>
      </w:tr>
      <w:tr w:rsidR="00C17BCE" w14:paraId="48FC81CB" w14:textId="77777777" w:rsidTr="00C17BCE">
        <w:trPr>
          <w:trHeight w:val="360"/>
          <w:ins w:id="1435" w:author="Heidi Clevett" w:date="2024-03-14T15:09:00Z"/>
        </w:trPr>
        <w:tc>
          <w:tcPr>
            <w:tcW w:w="2127" w:type="dxa"/>
            <w:noWrap/>
            <w:vAlign w:val="center"/>
            <w:hideMark/>
          </w:tcPr>
          <w:p w14:paraId="50B401C6" w14:textId="77777777" w:rsidR="00C17BCE" w:rsidRDefault="00C17BCE">
            <w:pPr>
              <w:jc w:val="left"/>
              <w:rPr>
                <w:ins w:id="1436" w:author="Heidi Clevett" w:date="2024-03-14T15:09:00Z"/>
                <w:rFonts w:eastAsia="Yu Gothic"/>
                <w:bCs/>
                <w:lang w:val="en-US"/>
              </w:rPr>
            </w:pPr>
            <w:ins w:id="1437" w:author="Heidi Clevett" w:date="2024-03-14T15:09:00Z">
              <w:r>
                <w:rPr>
                  <w:rFonts w:eastAsia="Yu Gothic"/>
                  <w:bCs/>
                  <w:lang w:val="en-US"/>
                </w:rPr>
                <w:t>roundabout</w:t>
              </w:r>
            </w:ins>
          </w:p>
        </w:tc>
        <w:tc>
          <w:tcPr>
            <w:tcW w:w="7087" w:type="dxa"/>
            <w:noWrap/>
            <w:vAlign w:val="center"/>
            <w:hideMark/>
          </w:tcPr>
          <w:p w14:paraId="24B4D92E" w14:textId="77777777" w:rsidR="00C17BCE" w:rsidRDefault="00C17BCE">
            <w:pPr>
              <w:jc w:val="left"/>
              <w:rPr>
                <w:ins w:id="1438" w:author="Heidi Clevett" w:date="2024-03-14T15:09:00Z"/>
                <w:rFonts w:eastAsia="Yu Gothic"/>
                <w:bCs/>
                <w:lang w:val="en-US"/>
              </w:rPr>
            </w:pPr>
            <w:ins w:id="1439" w:author="Heidi Clevett" w:date="2024-03-14T15:09:00Z">
              <w:r>
                <w:rPr>
                  <w:rFonts w:eastAsia="Yu Gothic"/>
                  <w:bCs/>
                  <w:lang w:val="en-US"/>
                </w:rPr>
                <w:t>A routeing measure comprising a separation point or circular separation zone and a circular traffic lane within defined limits. Traffic within the roundabout is separated by moving in a counterclockwise direction around the separation point or zone.</w:t>
              </w:r>
            </w:ins>
          </w:p>
        </w:tc>
      </w:tr>
      <w:tr w:rsidR="00C17BCE" w14:paraId="41F3054C" w14:textId="77777777" w:rsidTr="00C17BCE">
        <w:trPr>
          <w:trHeight w:val="360"/>
          <w:ins w:id="1440" w:author="Heidi Clevett" w:date="2024-03-14T15:09:00Z"/>
        </w:trPr>
        <w:tc>
          <w:tcPr>
            <w:tcW w:w="2127" w:type="dxa"/>
            <w:noWrap/>
            <w:vAlign w:val="center"/>
            <w:hideMark/>
          </w:tcPr>
          <w:p w14:paraId="1A0C188C" w14:textId="77777777" w:rsidR="00C17BCE" w:rsidRDefault="00C17BCE">
            <w:pPr>
              <w:jc w:val="left"/>
              <w:rPr>
                <w:ins w:id="1441" w:author="Heidi Clevett" w:date="2024-03-14T15:09:00Z"/>
                <w:rFonts w:eastAsia="Yu Gothic"/>
                <w:bCs/>
                <w:lang w:val="en-US"/>
              </w:rPr>
            </w:pPr>
            <w:ins w:id="1442" w:author="Heidi Clevett" w:date="2024-03-14T15:09:00Z">
              <w:r>
                <w:rPr>
                  <w:rFonts w:eastAsia="Yu Gothic"/>
                  <w:bCs/>
                  <w:lang w:val="en-US"/>
                </w:rPr>
                <w:t>inshore traffic zone</w:t>
              </w:r>
            </w:ins>
          </w:p>
        </w:tc>
        <w:tc>
          <w:tcPr>
            <w:tcW w:w="7087" w:type="dxa"/>
            <w:noWrap/>
            <w:vAlign w:val="center"/>
            <w:hideMark/>
          </w:tcPr>
          <w:p w14:paraId="5D16777E" w14:textId="77777777" w:rsidR="00C17BCE" w:rsidRDefault="00C17BCE">
            <w:pPr>
              <w:jc w:val="left"/>
              <w:rPr>
                <w:ins w:id="1443" w:author="Heidi Clevett" w:date="2024-03-14T15:09:00Z"/>
                <w:rFonts w:eastAsia="Yu Gothic"/>
                <w:bCs/>
                <w:lang w:val="en-US"/>
              </w:rPr>
            </w:pPr>
            <w:ins w:id="1444" w:author="Heidi Clevett" w:date="2024-03-14T15:09:00Z">
              <w:r>
                <w:rPr>
                  <w:rFonts w:eastAsia="Yu Gothic"/>
                  <w:bCs/>
                  <w:lang w:val="en-US"/>
                </w:rPr>
                <w:t>A routeing measure comprising a designated area between the landward boundary of a traffic separation scheme and the adjacent coast, to be used in accordance with the provisions of rule 10(d), as amended, of the International Regulations for Preventing Collisions at Sea (Collision Regulations), 1972.</w:t>
              </w:r>
            </w:ins>
          </w:p>
        </w:tc>
      </w:tr>
      <w:tr w:rsidR="00C17BCE" w14:paraId="166B1C69" w14:textId="77777777" w:rsidTr="00C17BCE">
        <w:trPr>
          <w:trHeight w:val="360"/>
          <w:ins w:id="1445" w:author="Heidi Clevett" w:date="2024-03-14T15:09:00Z"/>
        </w:trPr>
        <w:tc>
          <w:tcPr>
            <w:tcW w:w="2127" w:type="dxa"/>
            <w:noWrap/>
            <w:vAlign w:val="center"/>
            <w:hideMark/>
          </w:tcPr>
          <w:p w14:paraId="231F1D5C" w14:textId="77777777" w:rsidR="00C17BCE" w:rsidRDefault="00C17BCE">
            <w:pPr>
              <w:autoSpaceDE w:val="0"/>
              <w:autoSpaceDN w:val="0"/>
              <w:adjustRightInd w:val="0"/>
              <w:jc w:val="left"/>
              <w:rPr>
                <w:ins w:id="1446" w:author="Heidi Clevett" w:date="2024-03-14T15:09:00Z"/>
                <w:rFonts w:eastAsia="Yu Gothic UI"/>
                <w:bCs/>
                <w:lang w:val="en-US"/>
              </w:rPr>
            </w:pPr>
            <w:ins w:id="1447" w:author="Heidi Clevett" w:date="2024-03-14T15:09:00Z">
              <w:r>
                <w:rPr>
                  <w:bCs/>
                  <w:lang w:val="en-US"/>
                </w:rPr>
                <w:t>two-way route</w:t>
              </w:r>
            </w:ins>
          </w:p>
        </w:tc>
        <w:tc>
          <w:tcPr>
            <w:tcW w:w="7087" w:type="dxa"/>
            <w:noWrap/>
            <w:vAlign w:val="center"/>
            <w:hideMark/>
          </w:tcPr>
          <w:p w14:paraId="7BB629B6" w14:textId="77777777" w:rsidR="00C17BCE" w:rsidRDefault="00C17BCE">
            <w:pPr>
              <w:autoSpaceDE w:val="0"/>
              <w:autoSpaceDN w:val="0"/>
              <w:adjustRightInd w:val="0"/>
              <w:jc w:val="left"/>
              <w:rPr>
                <w:ins w:id="1448" w:author="Heidi Clevett" w:date="2024-03-14T15:09:00Z"/>
                <w:bCs/>
                <w:lang w:val="en-US"/>
              </w:rPr>
            </w:pPr>
            <w:ins w:id="1449" w:author="Heidi Clevett" w:date="2024-03-14T15:09:00Z">
              <w:r>
                <w:rPr>
                  <w:bCs/>
                  <w:lang w:val="en-US"/>
                </w:rPr>
                <w:t>A route within defined limits inside which two-way traffic is established, aimed at providing safe passage of ships through waters where navigation is difficult or dangerous.</w:t>
              </w:r>
            </w:ins>
          </w:p>
        </w:tc>
      </w:tr>
      <w:tr w:rsidR="00C17BCE" w14:paraId="7C60CBD9" w14:textId="77777777" w:rsidTr="00C17BCE">
        <w:trPr>
          <w:trHeight w:val="360"/>
          <w:ins w:id="1450" w:author="Heidi Clevett" w:date="2024-03-14T15:09:00Z"/>
        </w:trPr>
        <w:tc>
          <w:tcPr>
            <w:tcW w:w="2127" w:type="dxa"/>
            <w:noWrap/>
            <w:vAlign w:val="center"/>
            <w:hideMark/>
          </w:tcPr>
          <w:p w14:paraId="262DB433" w14:textId="77777777" w:rsidR="00C17BCE" w:rsidRDefault="00C17BCE">
            <w:pPr>
              <w:autoSpaceDE w:val="0"/>
              <w:autoSpaceDN w:val="0"/>
              <w:adjustRightInd w:val="0"/>
              <w:jc w:val="left"/>
              <w:rPr>
                <w:ins w:id="1451" w:author="Heidi Clevett" w:date="2024-03-14T15:09:00Z"/>
                <w:bCs/>
                <w:lang w:val="en-US"/>
              </w:rPr>
            </w:pPr>
            <w:ins w:id="1452" w:author="Heidi Clevett" w:date="2024-03-14T15:09:00Z">
              <w:r>
                <w:rPr>
                  <w:bCs/>
                  <w:lang w:val="en-US"/>
                </w:rPr>
                <w:t>recommended route</w:t>
              </w:r>
            </w:ins>
          </w:p>
        </w:tc>
        <w:tc>
          <w:tcPr>
            <w:tcW w:w="7087" w:type="dxa"/>
            <w:noWrap/>
            <w:vAlign w:val="center"/>
            <w:hideMark/>
          </w:tcPr>
          <w:p w14:paraId="4266CA04" w14:textId="77777777" w:rsidR="00C17BCE" w:rsidRDefault="00C17BCE">
            <w:pPr>
              <w:jc w:val="left"/>
              <w:rPr>
                <w:ins w:id="1453" w:author="Heidi Clevett" w:date="2024-03-14T15:09:00Z"/>
                <w:rFonts w:eastAsia="Yu Gothic"/>
                <w:bCs/>
                <w:lang w:val="en-US"/>
              </w:rPr>
            </w:pPr>
            <w:ins w:id="1454" w:author="Heidi Clevett" w:date="2024-03-14T15:09:00Z">
              <w:r>
                <w:rPr>
                  <w:rFonts w:eastAsia="Yu Gothic"/>
                  <w:bCs/>
                  <w:lang w:val="en-US"/>
                </w:rPr>
                <w:t>A route of undefined width, for the convenience of ships in transit, which is often marked by centre line buoys.</w:t>
              </w:r>
            </w:ins>
          </w:p>
        </w:tc>
      </w:tr>
      <w:tr w:rsidR="00C17BCE" w14:paraId="1BF58485" w14:textId="77777777" w:rsidTr="00C17BCE">
        <w:trPr>
          <w:trHeight w:val="360"/>
          <w:ins w:id="1455" w:author="Heidi Clevett" w:date="2024-03-14T15:09:00Z"/>
        </w:trPr>
        <w:tc>
          <w:tcPr>
            <w:tcW w:w="2127" w:type="dxa"/>
            <w:noWrap/>
            <w:vAlign w:val="center"/>
            <w:hideMark/>
          </w:tcPr>
          <w:p w14:paraId="28794037" w14:textId="77777777" w:rsidR="00C17BCE" w:rsidRDefault="00C17BCE">
            <w:pPr>
              <w:autoSpaceDE w:val="0"/>
              <w:autoSpaceDN w:val="0"/>
              <w:adjustRightInd w:val="0"/>
              <w:jc w:val="left"/>
              <w:rPr>
                <w:ins w:id="1456" w:author="Heidi Clevett" w:date="2024-03-14T15:09:00Z"/>
                <w:rFonts w:eastAsia="Yu Gothic"/>
                <w:bCs/>
                <w:lang w:val="en-US"/>
              </w:rPr>
            </w:pPr>
            <w:ins w:id="1457" w:author="Heidi Clevett" w:date="2024-03-14T15:09:00Z">
              <w:r>
                <w:rPr>
                  <w:bCs/>
                  <w:lang w:val="en-US"/>
                </w:rPr>
                <w:t>recommended track</w:t>
              </w:r>
            </w:ins>
          </w:p>
        </w:tc>
        <w:tc>
          <w:tcPr>
            <w:tcW w:w="7087" w:type="dxa"/>
            <w:noWrap/>
            <w:vAlign w:val="center"/>
            <w:hideMark/>
          </w:tcPr>
          <w:p w14:paraId="4EA14589" w14:textId="77777777" w:rsidR="00C17BCE" w:rsidRDefault="00C17BCE">
            <w:pPr>
              <w:jc w:val="left"/>
              <w:rPr>
                <w:ins w:id="1458" w:author="Heidi Clevett" w:date="2024-03-14T15:09:00Z"/>
                <w:rFonts w:eastAsia="Yu Gothic"/>
                <w:bCs/>
                <w:lang w:val="en-US"/>
              </w:rPr>
            </w:pPr>
            <w:ins w:id="1459" w:author="Heidi Clevett" w:date="2024-03-14T15:09:00Z">
              <w:r>
                <w:rPr>
                  <w:rFonts w:eastAsia="Yu Gothic"/>
                  <w:bCs/>
                  <w:lang w:val="en-US"/>
                </w:rPr>
                <w:t>A route which has been specially examined to ensure so far as possible that it is free of dangers and along which ships are advised to navigate.</w:t>
              </w:r>
            </w:ins>
          </w:p>
        </w:tc>
      </w:tr>
      <w:tr w:rsidR="00C17BCE" w14:paraId="7E55391B" w14:textId="77777777" w:rsidTr="00C17BCE">
        <w:trPr>
          <w:trHeight w:val="360"/>
          <w:ins w:id="1460" w:author="Heidi Clevett" w:date="2024-03-14T15:09:00Z"/>
        </w:trPr>
        <w:tc>
          <w:tcPr>
            <w:tcW w:w="2127" w:type="dxa"/>
            <w:noWrap/>
            <w:vAlign w:val="center"/>
            <w:hideMark/>
          </w:tcPr>
          <w:p w14:paraId="34E99D70" w14:textId="77777777" w:rsidR="00C17BCE" w:rsidRDefault="00C17BCE">
            <w:pPr>
              <w:autoSpaceDE w:val="0"/>
              <w:autoSpaceDN w:val="0"/>
              <w:adjustRightInd w:val="0"/>
              <w:jc w:val="left"/>
              <w:rPr>
                <w:ins w:id="1461" w:author="Heidi Clevett" w:date="2024-03-14T15:09:00Z"/>
                <w:rFonts w:eastAsia="Yu Gothic"/>
                <w:bCs/>
                <w:lang w:val="en-US"/>
              </w:rPr>
            </w:pPr>
            <w:ins w:id="1462" w:author="Heidi Clevett" w:date="2024-03-14T15:09:00Z">
              <w:r>
                <w:rPr>
                  <w:bCs/>
                  <w:lang w:val="en-US"/>
                </w:rPr>
                <w:t>deep water route</w:t>
              </w:r>
            </w:ins>
          </w:p>
        </w:tc>
        <w:tc>
          <w:tcPr>
            <w:tcW w:w="7087" w:type="dxa"/>
            <w:noWrap/>
            <w:vAlign w:val="center"/>
            <w:hideMark/>
          </w:tcPr>
          <w:p w14:paraId="0149913B" w14:textId="77777777" w:rsidR="00C17BCE" w:rsidRDefault="00C17BCE">
            <w:pPr>
              <w:jc w:val="left"/>
              <w:rPr>
                <w:ins w:id="1463" w:author="Heidi Clevett" w:date="2024-03-14T15:09:00Z"/>
                <w:rFonts w:eastAsia="Yu Gothic"/>
                <w:bCs/>
                <w:lang w:val="en-US"/>
              </w:rPr>
            </w:pPr>
            <w:ins w:id="1464" w:author="Heidi Clevett" w:date="2024-03-14T15:09:00Z">
              <w:r>
                <w:rPr>
                  <w:rFonts w:eastAsia="Yu Gothic"/>
                  <w:bCs/>
                  <w:lang w:val="en-US"/>
                </w:rPr>
                <w:t>A route within defined limits which has been accurately surveyed for clearance of sea bottom and submerged obstacles as indicated on the chart.</w:t>
              </w:r>
            </w:ins>
          </w:p>
        </w:tc>
      </w:tr>
      <w:tr w:rsidR="00C17BCE" w14:paraId="19100A7B" w14:textId="77777777" w:rsidTr="00C17BCE">
        <w:trPr>
          <w:trHeight w:val="360"/>
          <w:ins w:id="1465" w:author="Heidi Clevett" w:date="2024-03-14T15:09:00Z"/>
        </w:trPr>
        <w:tc>
          <w:tcPr>
            <w:tcW w:w="2127" w:type="dxa"/>
            <w:noWrap/>
            <w:vAlign w:val="center"/>
            <w:hideMark/>
          </w:tcPr>
          <w:p w14:paraId="267CB540" w14:textId="77777777" w:rsidR="00C17BCE" w:rsidRDefault="00C17BCE">
            <w:pPr>
              <w:autoSpaceDE w:val="0"/>
              <w:autoSpaceDN w:val="0"/>
              <w:adjustRightInd w:val="0"/>
              <w:jc w:val="left"/>
              <w:rPr>
                <w:ins w:id="1466" w:author="Heidi Clevett" w:date="2024-03-14T15:09:00Z"/>
                <w:rFonts w:eastAsia="Yu Gothic"/>
                <w:bCs/>
                <w:lang w:val="en-US"/>
              </w:rPr>
            </w:pPr>
            <w:ins w:id="1467" w:author="Heidi Clevett" w:date="2024-03-14T15:09:00Z">
              <w:r>
                <w:rPr>
                  <w:bCs/>
                  <w:lang w:val="en-US"/>
                </w:rPr>
                <w:t>precautionary area</w:t>
              </w:r>
            </w:ins>
          </w:p>
        </w:tc>
        <w:tc>
          <w:tcPr>
            <w:tcW w:w="7087" w:type="dxa"/>
            <w:noWrap/>
            <w:vAlign w:val="center"/>
            <w:hideMark/>
          </w:tcPr>
          <w:p w14:paraId="1942219C" w14:textId="77777777" w:rsidR="00C17BCE" w:rsidRDefault="00C17BCE">
            <w:pPr>
              <w:jc w:val="left"/>
              <w:rPr>
                <w:ins w:id="1468" w:author="Heidi Clevett" w:date="2024-03-14T15:09:00Z"/>
                <w:rFonts w:eastAsia="Yu Gothic"/>
                <w:bCs/>
                <w:lang w:val="en-US"/>
              </w:rPr>
            </w:pPr>
            <w:ins w:id="1469" w:author="Heidi Clevett" w:date="2024-03-14T15:09:00Z">
              <w:r>
                <w:rPr>
                  <w:rFonts w:eastAsia="Yu Gothic"/>
                  <w:bCs/>
                  <w:lang w:val="en-US"/>
                </w:rPr>
                <w:t>A routeing measure comprising an area within defined limits where ships must navigate with particular caution and within which the direction of traffic flow may be recommended.</w:t>
              </w:r>
            </w:ins>
          </w:p>
        </w:tc>
      </w:tr>
      <w:tr w:rsidR="00C17BCE" w14:paraId="25AD5F4C" w14:textId="77777777" w:rsidTr="00C17BCE">
        <w:trPr>
          <w:trHeight w:val="360"/>
          <w:ins w:id="1470" w:author="Heidi Clevett" w:date="2024-03-14T15:09:00Z"/>
        </w:trPr>
        <w:tc>
          <w:tcPr>
            <w:tcW w:w="2127" w:type="dxa"/>
            <w:noWrap/>
            <w:vAlign w:val="center"/>
            <w:hideMark/>
          </w:tcPr>
          <w:p w14:paraId="176EDBFD" w14:textId="77777777" w:rsidR="00C17BCE" w:rsidRDefault="00C17BCE">
            <w:pPr>
              <w:jc w:val="left"/>
              <w:rPr>
                <w:ins w:id="1471" w:author="Heidi Clevett" w:date="2024-03-14T15:09:00Z"/>
                <w:rFonts w:eastAsia="Yu Gothic"/>
                <w:bCs/>
                <w:lang w:val="en-US"/>
              </w:rPr>
            </w:pPr>
            <w:ins w:id="1472" w:author="Heidi Clevett" w:date="2024-03-14T15:09:00Z">
              <w:r>
                <w:rPr>
                  <w:rFonts w:eastAsia="Yu Gothic"/>
                  <w:bCs/>
                  <w:lang w:val="en-US"/>
                </w:rPr>
                <w:t>area to be avoided</w:t>
              </w:r>
            </w:ins>
          </w:p>
        </w:tc>
        <w:tc>
          <w:tcPr>
            <w:tcW w:w="7087" w:type="dxa"/>
            <w:noWrap/>
            <w:vAlign w:val="center"/>
            <w:hideMark/>
          </w:tcPr>
          <w:p w14:paraId="12FA4172" w14:textId="77777777" w:rsidR="00C17BCE" w:rsidRDefault="00C17BCE">
            <w:pPr>
              <w:jc w:val="left"/>
              <w:rPr>
                <w:ins w:id="1473" w:author="Heidi Clevett" w:date="2024-03-14T15:09:00Z"/>
                <w:rFonts w:eastAsia="Yu Gothic"/>
                <w:bCs/>
                <w:lang w:val="en-US"/>
              </w:rPr>
            </w:pPr>
            <w:ins w:id="1474" w:author="Heidi Clevett" w:date="2024-03-14T15:09:00Z">
              <w:r>
                <w:rPr>
                  <w:rFonts w:eastAsia="Yu Gothic"/>
                  <w:bCs/>
                  <w:lang w:val="en-US"/>
                </w:rPr>
                <w:t xml:space="preserve">A routing measure comprising an area within defined limits in which either navigation is particularly hazardous or it is exceptionally </w:t>
              </w:r>
              <w:r>
                <w:rPr>
                  <w:rFonts w:eastAsia="Yu Gothic"/>
                  <w:bCs/>
                  <w:lang w:val="en-US"/>
                </w:rPr>
                <w:lastRenderedPageBreak/>
                <w:t>important to avoid casualties and which should be avoided by all ships, or certain classes of ships.</w:t>
              </w:r>
            </w:ins>
          </w:p>
        </w:tc>
      </w:tr>
      <w:tr w:rsidR="00C17BCE" w14:paraId="12DAC737" w14:textId="77777777" w:rsidTr="00C17BCE">
        <w:trPr>
          <w:trHeight w:val="360"/>
          <w:ins w:id="1475" w:author="Heidi Clevett" w:date="2024-03-14T15:09:00Z"/>
        </w:trPr>
        <w:tc>
          <w:tcPr>
            <w:tcW w:w="2127" w:type="dxa"/>
            <w:noWrap/>
            <w:vAlign w:val="center"/>
            <w:hideMark/>
          </w:tcPr>
          <w:p w14:paraId="072DB8E2" w14:textId="77777777" w:rsidR="00C17BCE" w:rsidRDefault="00C17BCE">
            <w:pPr>
              <w:jc w:val="left"/>
              <w:rPr>
                <w:ins w:id="1476" w:author="Heidi Clevett" w:date="2024-03-14T15:09:00Z"/>
                <w:rFonts w:eastAsia="Yu Gothic"/>
                <w:bCs/>
                <w:lang w:val="en-US"/>
              </w:rPr>
            </w:pPr>
            <w:ins w:id="1477" w:author="Heidi Clevett" w:date="2024-03-14T15:09:00Z">
              <w:r>
                <w:rPr>
                  <w:rFonts w:eastAsia="Yu Gothic"/>
                  <w:bCs/>
                  <w:lang w:val="en-US"/>
                </w:rPr>
                <w:lastRenderedPageBreak/>
                <w:t>no anchoring area</w:t>
              </w:r>
            </w:ins>
          </w:p>
        </w:tc>
        <w:tc>
          <w:tcPr>
            <w:tcW w:w="7087" w:type="dxa"/>
            <w:noWrap/>
            <w:vAlign w:val="center"/>
            <w:hideMark/>
          </w:tcPr>
          <w:p w14:paraId="001A7A84" w14:textId="77777777" w:rsidR="00C17BCE" w:rsidRDefault="00C17BCE">
            <w:pPr>
              <w:jc w:val="left"/>
              <w:rPr>
                <w:ins w:id="1478" w:author="Heidi Clevett" w:date="2024-03-14T15:09:00Z"/>
                <w:rFonts w:eastAsia="Yu Gothic"/>
                <w:bCs/>
                <w:lang w:val="en-US"/>
              </w:rPr>
            </w:pPr>
            <w:ins w:id="1479" w:author="Heidi Clevett" w:date="2024-03-14T15:09:00Z">
              <w:r>
                <w:rPr>
                  <w:rFonts w:eastAsia="Yu Gothic"/>
                  <w:bCs/>
                  <w:lang w:val="en-US"/>
                </w:rPr>
                <w:t>A routeing measure comprising an area within defined limits where anchoring is hazardous or could result in unacceptable damage to the marine environment. Anchoring in a no anchoring area should be avoided by all ships or certain classes of ships, except in case of immediate danger to the ship or persons on board.</w:t>
              </w:r>
            </w:ins>
          </w:p>
        </w:tc>
      </w:tr>
      <w:tr w:rsidR="00C17BCE" w14:paraId="0F045D38" w14:textId="77777777" w:rsidTr="00C17BCE">
        <w:trPr>
          <w:trHeight w:val="360"/>
          <w:ins w:id="1480" w:author="Heidi Clevett" w:date="2024-03-14T15:09:00Z"/>
        </w:trPr>
        <w:tc>
          <w:tcPr>
            <w:tcW w:w="2127" w:type="dxa"/>
            <w:noWrap/>
            <w:vAlign w:val="center"/>
            <w:hideMark/>
          </w:tcPr>
          <w:p w14:paraId="6E19315E" w14:textId="77777777" w:rsidR="00C17BCE" w:rsidRDefault="00C17BCE">
            <w:pPr>
              <w:jc w:val="left"/>
              <w:rPr>
                <w:ins w:id="1481" w:author="Heidi Clevett" w:date="2024-03-14T15:09:00Z"/>
                <w:rFonts w:eastAsia="Yu Gothic"/>
                <w:bCs/>
                <w:lang w:val="en-US"/>
              </w:rPr>
            </w:pPr>
            <w:ins w:id="1482" w:author="Heidi Clevett" w:date="2024-03-14T15:09:00Z">
              <w:r>
                <w:rPr>
                  <w:rFonts w:eastAsia="Yu Gothic"/>
                  <w:bCs/>
                  <w:lang w:val="en-US"/>
                </w:rPr>
                <w:t>established direction of traffic flow</w:t>
              </w:r>
            </w:ins>
          </w:p>
        </w:tc>
        <w:tc>
          <w:tcPr>
            <w:tcW w:w="7087" w:type="dxa"/>
            <w:noWrap/>
            <w:vAlign w:val="center"/>
            <w:hideMark/>
          </w:tcPr>
          <w:p w14:paraId="5787C7AF" w14:textId="77777777" w:rsidR="00C17BCE" w:rsidRDefault="00C17BCE">
            <w:pPr>
              <w:jc w:val="left"/>
              <w:rPr>
                <w:ins w:id="1483" w:author="Heidi Clevett" w:date="2024-03-14T15:09:00Z"/>
                <w:rFonts w:eastAsia="Yu Gothic"/>
                <w:bCs/>
                <w:lang w:val="en-US"/>
              </w:rPr>
            </w:pPr>
            <w:ins w:id="1484" w:author="Heidi Clevett" w:date="2024-03-14T15:09:00Z">
              <w:r>
                <w:rPr>
                  <w:rFonts w:eastAsia="Yu Gothic"/>
                  <w:bCs/>
                  <w:lang w:val="en-US"/>
                </w:rPr>
                <w:t>A traffic flow pattern indicating the directional movement of traffic as established within a traffic separation scheme.</w:t>
              </w:r>
            </w:ins>
          </w:p>
        </w:tc>
      </w:tr>
      <w:tr w:rsidR="00C17BCE" w14:paraId="1F9EE06E" w14:textId="77777777" w:rsidTr="00C17BCE">
        <w:trPr>
          <w:trHeight w:val="360"/>
          <w:ins w:id="1485" w:author="Heidi Clevett" w:date="2024-03-14T15:09:00Z"/>
        </w:trPr>
        <w:tc>
          <w:tcPr>
            <w:tcW w:w="2127" w:type="dxa"/>
            <w:noWrap/>
            <w:vAlign w:val="center"/>
            <w:hideMark/>
          </w:tcPr>
          <w:p w14:paraId="3578DC40" w14:textId="77777777" w:rsidR="00C17BCE" w:rsidRDefault="00C17BCE">
            <w:pPr>
              <w:jc w:val="left"/>
              <w:rPr>
                <w:ins w:id="1486" w:author="Heidi Clevett" w:date="2024-03-14T15:09:00Z"/>
                <w:rFonts w:eastAsia="Yu Gothic"/>
                <w:bCs/>
                <w:lang w:val="en-US"/>
              </w:rPr>
            </w:pPr>
            <w:ins w:id="1487" w:author="Heidi Clevett" w:date="2024-03-14T15:09:00Z">
              <w:r>
                <w:rPr>
                  <w:rFonts w:eastAsia="Yu Gothic"/>
                  <w:bCs/>
                  <w:lang w:val="en-US"/>
                </w:rPr>
                <w:t>recommended direction of traffic flow</w:t>
              </w:r>
            </w:ins>
          </w:p>
        </w:tc>
        <w:tc>
          <w:tcPr>
            <w:tcW w:w="7087" w:type="dxa"/>
            <w:noWrap/>
            <w:vAlign w:val="center"/>
            <w:hideMark/>
          </w:tcPr>
          <w:p w14:paraId="78A651D9" w14:textId="77777777" w:rsidR="00C17BCE" w:rsidRDefault="00C17BCE">
            <w:pPr>
              <w:jc w:val="left"/>
              <w:rPr>
                <w:ins w:id="1488" w:author="Heidi Clevett" w:date="2024-03-14T15:09:00Z"/>
                <w:rFonts w:eastAsia="Yu Gothic"/>
                <w:bCs/>
                <w:lang w:val="en-US"/>
              </w:rPr>
            </w:pPr>
            <w:ins w:id="1489" w:author="Heidi Clevett" w:date="2024-03-14T15:09:00Z">
              <w:r>
                <w:rPr>
                  <w:rFonts w:eastAsia="Yu Gothic"/>
                  <w:bCs/>
                  <w:lang w:val="en-US"/>
                </w:rPr>
                <w:t>A traffic flow pattern indicating a recommended directional movement of traffic where it is impractical or unnecessary to adopt an established directions of traffic flow.</w:t>
              </w:r>
            </w:ins>
          </w:p>
        </w:tc>
      </w:tr>
      <w:tr w:rsidR="00C17BCE" w14:paraId="578DC700" w14:textId="77777777" w:rsidTr="00C17BCE">
        <w:trPr>
          <w:trHeight w:val="360"/>
          <w:ins w:id="1490" w:author="Heidi Clevett" w:date="2024-03-14T15:09:00Z"/>
        </w:trPr>
        <w:tc>
          <w:tcPr>
            <w:tcW w:w="2127" w:type="dxa"/>
            <w:noWrap/>
            <w:vAlign w:val="center"/>
            <w:hideMark/>
          </w:tcPr>
          <w:p w14:paraId="051A778E" w14:textId="77777777" w:rsidR="00C17BCE" w:rsidRDefault="00C17BCE">
            <w:pPr>
              <w:jc w:val="left"/>
              <w:rPr>
                <w:ins w:id="1491" w:author="Heidi Clevett" w:date="2024-03-14T15:09:00Z"/>
                <w:rFonts w:eastAsia="Yu Gothic"/>
                <w:bCs/>
                <w:color w:val="000000"/>
                <w:lang w:val="en-US"/>
              </w:rPr>
            </w:pPr>
            <w:ins w:id="1492" w:author="Heidi Clevett" w:date="2024-03-14T15:09:00Z">
              <w:r>
                <w:rPr>
                  <w:rFonts w:eastAsia="Yu Gothic"/>
                  <w:color w:val="000000"/>
                  <w:lang w:val="en-US"/>
                </w:rPr>
                <w:t>caution area</w:t>
              </w:r>
            </w:ins>
          </w:p>
        </w:tc>
        <w:tc>
          <w:tcPr>
            <w:tcW w:w="7087" w:type="dxa"/>
            <w:noWrap/>
            <w:vAlign w:val="center"/>
            <w:hideMark/>
          </w:tcPr>
          <w:p w14:paraId="63693E74" w14:textId="77777777" w:rsidR="00C17BCE" w:rsidRDefault="00C17BCE">
            <w:pPr>
              <w:jc w:val="left"/>
              <w:rPr>
                <w:ins w:id="1493" w:author="Heidi Clevett" w:date="2024-03-14T15:09:00Z"/>
                <w:rFonts w:eastAsia="Yu Gothic"/>
                <w:bCs/>
                <w:color w:val="000000"/>
                <w:lang w:val="en-US"/>
              </w:rPr>
            </w:pPr>
            <w:ins w:id="1494" w:author="Heidi Clevett" w:date="2024-03-14T15:09:00Z">
              <w:r>
                <w:rPr>
                  <w:rFonts w:eastAsia="Yu Gothic"/>
                  <w:color w:val="000000"/>
                  <w:lang w:val="en-US"/>
                </w:rPr>
                <w:t>An area to which a CAUTIONARY NOTE applies where the mariner needs to be aware of special circumstances influencing the safety of NAVIGATION.</w:t>
              </w:r>
            </w:ins>
          </w:p>
        </w:tc>
      </w:tr>
      <w:tr w:rsidR="00C17BCE" w14:paraId="4E581B16" w14:textId="77777777" w:rsidTr="00C17BCE">
        <w:trPr>
          <w:trHeight w:val="360"/>
          <w:ins w:id="1495" w:author="Heidi Clevett" w:date="2024-03-14T15:09:00Z"/>
        </w:trPr>
        <w:tc>
          <w:tcPr>
            <w:tcW w:w="2127" w:type="dxa"/>
            <w:noWrap/>
            <w:hideMark/>
          </w:tcPr>
          <w:p w14:paraId="75182330" w14:textId="77777777" w:rsidR="00C17BCE" w:rsidRDefault="00C17BCE">
            <w:pPr>
              <w:jc w:val="left"/>
              <w:rPr>
                <w:ins w:id="1496" w:author="Heidi Clevett" w:date="2024-03-14T15:09:00Z"/>
                <w:rFonts w:eastAsia="Yu Gothic"/>
                <w:bCs/>
                <w:color w:val="000000"/>
                <w:lang w:val="en-US"/>
              </w:rPr>
            </w:pPr>
            <w:ins w:id="1497" w:author="Heidi Clevett" w:date="2024-03-14T15:09:00Z">
              <w:r>
                <w:rPr>
                  <w:lang w:val="en-US"/>
                </w:rPr>
                <w:t>restricted area</w:t>
              </w:r>
            </w:ins>
          </w:p>
        </w:tc>
        <w:tc>
          <w:tcPr>
            <w:tcW w:w="7087" w:type="dxa"/>
            <w:noWrap/>
            <w:hideMark/>
          </w:tcPr>
          <w:p w14:paraId="3A0AE0A0" w14:textId="77777777" w:rsidR="00C17BCE" w:rsidRDefault="00C17BCE">
            <w:pPr>
              <w:jc w:val="left"/>
              <w:rPr>
                <w:ins w:id="1498" w:author="Heidi Clevett" w:date="2024-03-14T15:09:00Z"/>
                <w:rFonts w:eastAsia="Yu Gothic"/>
                <w:bCs/>
                <w:color w:val="000000"/>
                <w:lang w:val="en-US"/>
              </w:rPr>
            </w:pPr>
            <w:ins w:id="1499" w:author="Heidi Clevett" w:date="2024-03-14T15:09:00Z">
              <w:r>
                <w:rPr>
                  <w:lang w:val="en-US"/>
                </w:rPr>
                <w:t>A specified area designated by appropriate authority within which access or navigation is restricted in accordance with certain specified conditions.</w:t>
              </w:r>
            </w:ins>
          </w:p>
        </w:tc>
      </w:tr>
      <w:tr w:rsidR="00C17BCE" w14:paraId="681C341B" w14:textId="77777777" w:rsidTr="00C17BCE">
        <w:trPr>
          <w:trHeight w:val="360"/>
          <w:ins w:id="1500" w:author="Heidi Clevett" w:date="2024-03-14T15:09:00Z"/>
        </w:trPr>
        <w:tc>
          <w:tcPr>
            <w:tcW w:w="2127" w:type="dxa"/>
            <w:noWrap/>
            <w:vAlign w:val="center"/>
            <w:hideMark/>
          </w:tcPr>
          <w:p w14:paraId="25140757" w14:textId="77777777" w:rsidR="00C17BCE" w:rsidRDefault="00C17BCE">
            <w:pPr>
              <w:jc w:val="left"/>
              <w:rPr>
                <w:ins w:id="1501" w:author="Heidi Clevett" w:date="2024-03-14T15:09:00Z"/>
                <w:rFonts w:eastAsia="Yu Gothic UI"/>
                <w:bCs/>
                <w:kern w:val="2"/>
                <w:lang w:val="en-US"/>
              </w:rPr>
            </w:pPr>
            <w:ins w:id="1502" w:author="Heidi Clevett" w:date="2024-03-14T15:09:00Z">
              <w:r>
                <w:rPr>
                  <w:rFonts w:eastAsia="Yu Gothic"/>
                  <w:color w:val="000000"/>
                  <w:lang w:val="en-US"/>
                </w:rPr>
                <w:t>prohibited area</w:t>
              </w:r>
            </w:ins>
          </w:p>
        </w:tc>
        <w:tc>
          <w:tcPr>
            <w:tcW w:w="7087" w:type="dxa"/>
            <w:noWrap/>
            <w:vAlign w:val="center"/>
            <w:hideMark/>
          </w:tcPr>
          <w:p w14:paraId="0C6A611C" w14:textId="77777777" w:rsidR="00C17BCE" w:rsidRDefault="00C17BCE">
            <w:pPr>
              <w:jc w:val="left"/>
              <w:rPr>
                <w:ins w:id="1503" w:author="Heidi Clevett" w:date="2024-03-14T15:09:00Z"/>
                <w:lang w:val="en-US"/>
              </w:rPr>
            </w:pPr>
            <w:ins w:id="1504" w:author="Heidi Clevett" w:date="2024-03-14T15:09:00Z">
              <w:r>
                <w:rPr>
                  <w:rFonts w:eastAsia="Yu Gothic"/>
                  <w:color w:val="000000"/>
                  <w:lang w:val="en-US"/>
                </w:rPr>
                <w:t>An area shown on CHARTS within which NAVIGATION and/or anchoring is prohibited. In aviation terminology, a specified area within the land areas of a state or territorial waters adjacent thereto over which the flight of aircraft is prohibi</w:t>
              </w:r>
              <w:r>
                <w:rPr>
                  <w:rFonts w:eastAsia="Yu Gothic" w:hint="eastAsia"/>
                  <w:color w:val="000000"/>
                  <w:lang w:val="en-US"/>
                </w:rPr>
                <w:t>ﾂｭ</w:t>
              </w:r>
              <w:r>
                <w:rPr>
                  <w:rFonts w:eastAsia="Yu Gothic"/>
                  <w:color w:val="000000"/>
                  <w:lang w:val="en-US"/>
                </w:rPr>
                <w:t>ted.</w:t>
              </w:r>
            </w:ins>
          </w:p>
        </w:tc>
      </w:tr>
      <w:tr w:rsidR="00C17BCE" w14:paraId="31129817" w14:textId="77777777" w:rsidTr="00C17BCE">
        <w:trPr>
          <w:trHeight w:val="360"/>
          <w:ins w:id="1505" w:author="Heidi Clevett" w:date="2024-03-14T15:09:00Z"/>
        </w:trPr>
        <w:tc>
          <w:tcPr>
            <w:tcW w:w="2127" w:type="dxa"/>
            <w:noWrap/>
            <w:vAlign w:val="center"/>
            <w:hideMark/>
          </w:tcPr>
          <w:p w14:paraId="1D07CDD9" w14:textId="77777777" w:rsidR="00C17BCE" w:rsidRDefault="00C17BCE">
            <w:pPr>
              <w:jc w:val="left"/>
              <w:rPr>
                <w:ins w:id="1506" w:author="Heidi Clevett" w:date="2024-03-14T15:09:00Z"/>
                <w:lang w:val="en-US"/>
              </w:rPr>
            </w:pPr>
            <w:ins w:id="1507" w:author="Heidi Clevett" w:date="2024-03-14T15:09:00Z">
              <w:r>
                <w:rPr>
                  <w:rFonts w:eastAsia="Yu Gothic"/>
                  <w:color w:val="000000"/>
                  <w:lang w:val="en-US"/>
                </w:rPr>
                <w:t>safety zone</w:t>
              </w:r>
            </w:ins>
          </w:p>
        </w:tc>
        <w:tc>
          <w:tcPr>
            <w:tcW w:w="7087" w:type="dxa"/>
            <w:noWrap/>
            <w:vAlign w:val="center"/>
            <w:hideMark/>
          </w:tcPr>
          <w:p w14:paraId="4F70AFBC" w14:textId="77777777" w:rsidR="00C17BCE" w:rsidRDefault="00C17BCE">
            <w:pPr>
              <w:jc w:val="left"/>
              <w:rPr>
                <w:ins w:id="1508" w:author="Heidi Clevett" w:date="2024-03-14T15:09:00Z"/>
                <w:lang w:val="en-US"/>
              </w:rPr>
            </w:pPr>
            <w:ins w:id="1509" w:author="Heidi Clevett" w:date="2024-03-14T15:09:00Z">
              <w:r>
                <w:rPr>
                  <w:rFonts w:eastAsia="Yu Gothic"/>
                  <w:color w:val="000000"/>
                  <w:lang w:val="en-US"/>
                </w:rPr>
                <w:t>The area around an offshore installation within which vessels are prohibited from entering without permission. Special regulations protect in</w:t>
              </w:r>
              <w:r>
                <w:rPr>
                  <w:rFonts w:eastAsia="Yu Gothic" w:hint="eastAsia"/>
                  <w:color w:val="000000"/>
                  <w:lang w:val="en-US"/>
                </w:rPr>
                <w:t>ﾂｭ</w:t>
              </w:r>
              <w:r>
                <w:rPr>
                  <w:rFonts w:eastAsia="Yu Gothic"/>
                  <w:color w:val="000000"/>
                  <w:lang w:val="en-US"/>
                </w:rPr>
                <w:t>stallations within a safety zone and vessels of all nationalities are required to respect the zone.</w:t>
              </w:r>
            </w:ins>
          </w:p>
        </w:tc>
      </w:tr>
      <w:tr w:rsidR="00C17BCE" w14:paraId="00DA2E73" w14:textId="77777777" w:rsidTr="00C17BCE">
        <w:trPr>
          <w:trHeight w:val="360"/>
          <w:ins w:id="1510" w:author="Heidi Clevett" w:date="2024-03-14T15:09:00Z"/>
        </w:trPr>
        <w:tc>
          <w:tcPr>
            <w:tcW w:w="2127" w:type="dxa"/>
            <w:noWrap/>
            <w:vAlign w:val="center"/>
            <w:hideMark/>
          </w:tcPr>
          <w:p w14:paraId="31616733" w14:textId="77777777" w:rsidR="00C17BCE" w:rsidRDefault="00C17BCE">
            <w:pPr>
              <w:jc w:val="left"/>
              <w:rPr>
                <w:ins w:id="1511" w:author="Heidi Clevett" w:date="2024-03-14T15:09:00Z"/>
                <w:lang w:val="en-US"/>
              </w:rPr>
            </w:pPr>
            <w:ins w:id="1512" w:author="Heidi Clevett" w:date="2024-03-14T15:09:00Z">
              <w:r>
                <w:rPr>
                  <w:rFonts w:eastAsia="Yu Gothic"/>
                  <w:color w:val="000000"/>
                  <w:lang w:val="en-US"/>
                </w:rPr>
                <w:t>contiguous zone</w:t>
              </w:r>
            </w:ins>
          </w:p>
        </w:tc>
        <w:tc>
          <w:tcPr>
            <w:tcW w:w="7087" w:type="dxa"/>
            <w:noWrap/>
            <w:vAlign w:val="center"/>
            <w:hideMark/>
          </w:tcPr>
          <w:p w14:paraId="00C0D5E4" w14:textId="77777777" w:rsidR="00C17BCE" w:rsidRDefault="00C17BCE">
            <w:pPr>
              <w:jc w:val="left"/>
              <w:rPr>
                <w:ins w:id="1513" w:author="Heidi Clevett" w:date="2024-03-14T15:09:00Z"/>
                <w:lang w:val="en-US"/>
              </w:rPr>
            </w:pPr>
            <w:ins w:id="1514" w:author="Heidi Clevett" w:date="2024-03-14T15:09:00Z">
              <w:r>
                <w:rPr>
                  <w:rFonts w:eastAsia="Yu Gothic"/>
                  <w:color w:val="000000"/>
                  <w:lang w:val="en-US"/>
                </w:rPr>
                <w:t>A zone contiguous to a coastal State's Territorial Sea, which may not extend beyond 24 nautical miles from the baselines from which the breadth of the Territorial Sea is measured. The coastal State may exercise certain control in this zone subject to the provisions of International Law.</w:t>
              </w:r>
            </w:ins>
          </w:p>
        </w:tc>
      </w:tr>
      <w:tr w:rsidR="00C17BCE" w14:paraId="4CD60FAF" w14:textId="77777777" w:rsidTr="00C17BCE">
        <w:trPr>
          <w:trHeight w:val="360"/>
          <w:ins w:id="1515" w:author="Heidi Clevett" w:date="2024-03-14T15:09:00Z"/>
        </w:trPr>
        <w:tc>
          <w:tcPr>
            <w:tcW w:w="2127" w:type="dxa"/>
            <w:noWrap/>
            <w:vAlign w:val="center"/>
            <w:hideMark/>
          </w:tcPr>
          <w:p w14:paraId="4D34A21B" w14:textId="77777777" w:rsidR="00C17BCE" w:rsidRDefault="00C17BCE">
            <w:pPr>
              <w:jc w:val="left"/>
              <w:rPr>
                <w:ins w:id="1516" w:author="Heidi Clevett" w:date="2024-03-14T15:09:00Z"/>
                <w:lang w:val="en-US"/>
              </w:rPr>
            </w:pPr>
            <w:ins w:id="1517" w:author="Heidi Clevett" w:date="2024-03-14T15:09:00Z">
              <w:r>
                <w:rPr>
                  <w:rFonts w:eastAsia="Yu Gothic"/>
                  <w:color w:val="000000"/>
                  <w:lang w:val="en-US"/>
                </w:rPr>
                <w:t>danger zone</w:t>
              </w:r>
            </w:ins>
          </w:p>
        </w:tc>
        <w:tc>
          <w:tcPr>
            <w:tcW w:w="7087" w:type="dxa"/>
            <w:noWrap/>
            <w:vAlign w:val="center"/>
            <w:hideMark/>
          </w:tcPr>
          <w:p w14:paraId="773BD137" w14:textId="77777777" w:rsidR="00C17BCE" w:rsidRDefault="00C17BCE">
            <w:pPr>
              <w:jc w:val="left"/>
              <w:rPr>
                <w:ins w:id="1518" w:author="Heidi Clevett" w:date="2024-03-14T15:09:00Z"/>
                <w:lang w:val="en-US"/>
              </w:rPr>
            </w:pPr>
            <w:ins w:id="1519" w:author="Heidi Clevett" w:date="2024-03-14T15:09:00Z">
              <w:r>
                <w:rPr>
                  <w:rFonts w:eastAsia="Yu Gothic"/>
                  <w:color w:val="000000"/>
                  <w:lang w:val="en-US"/>
                </w:rPr>
                <w:t>See DANGER AREA.</w:t>
              </w:r>
            </w:ins>
          </w:p>
        </w:tc>
      </w:tr>
      <w:tr w:rsidR="00C17BCE" w14:paraId="396ED11B" w14:textId="77777777" w:rsidTr="00C17BCE">
        <w:trPr>
          <w:trHeight w:val="360"/>
          <w:ins w:id="1520" w:author="Heidi Clevett" w:date="2024-03-14T15:09:00Z"/>
        </w:trPr>
        <w:tc>
          <w:tcPr>
            <w:tcW w:w="2127" w:type="dxa"/>
            <w:noWrap/>
            <w:vAlign w:val="center"/>
            <w:hideMark/>
          </w:tcPr>
          <w:p w14:paraId="4B248B35" w14:textId="77777777" w:rsidR="00C17BCE" w:rsidRDefault="00C17BCE">
            <w:pPr>
              <w:jc w:val="left"/>
              <w:rPr>
                <w:ins w:id="1521" w:author="Heidi Clevett" w:date="2024-03-14T15:09:00Z"/>
                <w:lang w:val="en-US"/>
              </w:rPr>
            </w:pPr>
            <w:ins w:id="1522" w:author="Heidi Clevett" w:date="2024-03-14T15:09:00Z">
              <w:r>
                <w:rPr>
                  <w:rFonts w:eastAsia="Yu Gothic"/>
                  <w:color w:val="000000"/>
                  <w:lang w:val="en-US"/>
                </w:rPr>
                <w:t>danger area</w:t>
              </w:r>
            </w:ins>
          </w:p>
        </w:tc>
        <w:tc>
          <w:tcPr>
            <w:tcW w:w="7087" w:type="dxa"/>
            <w:noWrap/>
            <w:vAlign w:val="center"/>
            <w:hideMark/>
          </w:tcPr>
          <w:p w14:paraId="53FD59E7" w14:textId="77777777" w:rsidR="00C17BCE" w:rsidRDefault="00C17BCE">
            <w:pPr>
              <w:jc w:val="left"/>
              <w:rPr>
                <w:ins w:id="1523" w:author="Heidi Clevett" w:date="2024-03-14T15:09:00Z"/>
                <w:lang w:val="en-US"/>
              </w:rPr>
            </w:pPr>
            <w:ins w:id="1524" w:author="Heidi Clevett" w:date="2024-03-14T15:09:00Z">
              <w:r>
                <w:rPr>
                  <w:rFonts w:eastAsia="Yu Gothic"/>
                  <w:color w:val="000000"/>
                  <w:lang w:val="en-US"/>
                </w:rPr>
                <w:t>An area designated by a proper authority, in which a danger to craft exists. Also called danger zone.</w:t>
              </w:r>
            </w:ins>
          </w:p>
        </w:tc>
      </w:tr>
      <w:tr w:rsidR="00C17BCE" w14:paraId="207EF73A" w14:textId="77777777" w:rsidTr="00C17BCE">
        <w:trPr>
          <w:trHeight w:val="360"/>
          <w:ins w:id="1525" w:author="Heidi Clevett" w:date="2024-03-14T15:09:00Z"/>
        </w:trPr>
        <w:tc>
          <w:tcPr>
            <w:tcW w:w="2127" w:type="dxa"/>
            <w:noWrap/>
            <w:vAlign w:val="center"/>
            <w:hideMark/>
          </w:tcPr>
          <w:p w14:paraId="6B58B8A5" w14:textId="77777777" w:rsidR="00C17BCE" w:rsidRDefault="00C17BCE">
            <w:pPr>
              <w:jc w:val="left"/>
              <w:rPr>
                <w:ins w:id="1526" w:author="Heidi Clevett" w:date="2024-03-14T15:09:00Z"/>
                <w:lang w:val="en-US"/>
              </w:rPr>
            </w:pPr>
            <w:ins w:id="1527" w:author="Heidi Clevett" w:date="2024-03-14T15:09:00Z">
              <w:r>
                <w:rPr>
                  <w:rFonts w:eastAsia="Yu Gothic"/>
                  <w:color w:val="000000"/>
                  <w:lang w:val="en-US"/>
                </w:rPr>
                <w:t>exclusive economic zone</w:t>
              </w:r>
            </w:ins>
          </w:p>
        </w:tc>
        <w:tc>
          <w:tcPr>
            <w:tcW w:w="7087" w:type="dxa"/>
            <w:noWrap/>
            <w:vAlign w:val="center"/>
            <w:hideMark/>
          </w:tcPr>
          <w:p w14:paraId="45B088DA" w14:textId="77777777" w:rsidR="00C17BCE" w:rsidRDefault="00C17BCE">
            <w:pPr>
              <w:jc w:val="left"/>
              <w:rPr>
                <w:ins w:id="1528" w:author="Heidi Clevett" w:date="2024-03-14T15:09:00Z"/>
                <w:lang w:val="en-US"/>
              </w:rPr>
            </w:pPr>
            <w:ins w:id="1529" w:author="Heidi Clevett" w:date="2024-03-14T15:09:00Z">
              <w:r>
                <w:rPr>
                  <w:rFonts w:eastAsia="Yu Gothic"/>
                  <w:color w:val="000000"/>
                  <w:lang w:val="en-US"/>
                </w:rPr>
                <w:t>The exclusive economic zone is an area, not exceeding 200 nautical miles from the baselines from which the breadth of the territorial sea is measured, subject to a specific legal regime established in the United Nations Convention on the Law of the Sea under which the coastal state has certain rights and jurisdiction.</w:t>
              </w:r>
            </w:ins>
          </w:p>
        </w:tc>
      </w:tr>
      <w:tr w:rsidR="00C17BCE" w14:paraId="2CCC805B" w14:textId="77777777" w:rsidTr="00C17BCE">
        <w:trPr>
          <w:trHeight w:val="360"/>
          <w:ins w:id="1530" w:author="Heidi Clevett" w:date="2024-03-14T15:09:00Z"/>
        </w:trPr>
        <w:tc>
          <w:tcPr>
            <w:tcW w:w="2127" w:type="dxa"/>
            <w:noWrap/>
            <w:vAlign w:val="center"/>
            <w:hideMark/>
          </w:tcPr>
          <w:p w14:paraId="41DF325A" w14:textId="77777777" w:rsidR="00C17BCE" w:rsidRDefault="00C17BCE">
            <w:pPr>
              <w:jc w:val="left"/>
              <w:rPr>
                <w:ins w:id="1531" w:author="Heidi Clevett" w:date="2024-03-14T15:09:00Z"/>
                <w:lang w:val="en-US"/>
              </w:rPr>
            </w:pPr>
            <w:ins w:id="1532" w:author="Heidi Clevett" w:date="2024-03-14T15:09:00Z">
              <w:r>
                <w:rPr>
                  <w:rFonts w:eastAsia="Yu Gothic"/>
                  <w:color w:val="000000"/>
                  <w:lang w:val="en-US"/>
                </w:rPr>
                <w:t>fishing zone</w:t>
              </w:r>
            </w:ins>
          </w:p>
        </w:tc>
        <w:tc>
          <w:tcPr>
            <w:tcW w:w="7087" w:type="dxa"/>
            <w:noWrap/>
            <w:vAlign w:val="center"/>
            <w:hideMark/>
          </w:tcPr>
          <w:p w14:paraId="2A9B8F12" w14:textId="77777777" w:rsidR="00C17BCE" w:rsidRDefault="00C17BCE">
            <w:pPr>
              <w:jc w:val="left"/>
              <w:rPr>
                <w:ins w:id="1533" w:author="Heidi Clevett" w:date="2024-03-14T15:09:00Z"/>
                <w:lang w:val="en-US"/>
              </w:rPr>
            </w:pPr>
            <w:ins w:id="1534" w:author="Heidi Clevett" w:date="2024-03-14T15:09:00Z">
              <w:r>
                <w:rPr>
                  <w:rFonts w:eastAsia="Yu Gothic"/>
                  <w:color w:val="000000"/>
                  <w:lang w:val="en-US"/>
                </w:rPr>
                <w:t>The offshore zone in which exclusive fishing rights and management are held by the coastal nation.</w:t>
              </w:r>
            </w:ins>
          </w:p>
        </w:tc>
      </w:tr>
      <w:tr w:rsidR="00C17BCE" w14:paraId="6CBD0AB9" w14:textId="77777777" w:rsidTr="00C17BCE">
        <w:trPr>
          <w:trHeight w:val="360"/>
          <w:ins w:id="1535" w:author="Heidi Clevett" w:date="2024-03-14T15:09:00Z"/>
        </w:trPr>
        <w:tc>
          <w:tcPr>
            <w:tcW w:w="2127" w:type="dxa"/>
            <w:noWrap/>
            <w:vAlign w:val="center"/>
            <w:hideMark/>
          </w:tcPr>
          <w:p w14:paraId="055343B1" w14:textId="77777777" w:rsidR="00C17BCE" w:rsidRDefault="00C17BCE">
            <w:pPr>
              <w:jc w:val="left"/>
              <w:rPr>
                <w:ins w:id="1536" w:author="Heidi Clevett" w:date="2024-03-14T15:09:00Z"/>
                <w:rFonts w:eastAsia="Yu Gothic"/>
                <w:color w:val="000000"/>
                <w:lang w:val="en-US"/>
              </w:rPr>
            </w:pPr>
            <w:ins w:id="1537" w:author="Heidi Clevett" w:date="2024-03-14T15:09:00Z">
              <w:r>
                <w:rPr>
                  <w:rFonts w:eastAsia="Yu Gothic"/>
                  <w:color w:val="000000"/>
                  <w:lang w:val="en-US"/>
                </w:rPr>
                <w:t>swept area</w:t>
              </w:r>
            </w:ins>
          </w:p>
        </w:tc>
        <w:tc>
          <w:tcPr>
            <w:tcW w:w="7087" w:type="dxa"/>
            <w:noWrap/>
            <w:vAlign w:val="center"/>
            <w:hideMark/>
          </w:tcPr>
          <w:p w14:paraId="66588396" w14:textId="77777777" w:rsidR="00C17BCE" w:rsidRDefault="00C17BCE">
            <w:pPr>
              <w:jc w:val="left"/>
              <w:rPr>
                <w:ins w:id="1538" w:author="Heidi Clevett" w:date="2024-03-14T15:09:00Z"/>
                <w:rFonts w:eastAsia="Yu Gothic"/>
                <w:color w:val="000000"/>
                <w:lang w:val="en-US"/>
              </w:rPr>
            </w:pPr>
            <w:ins w:id="1539" w:author="Heidi Clevett" w:date="2024-03-14T15:09:00Z">
              <w:r>
                <w:rPr>
                  <w:rFonts w:eastAsia="Yu Gothic"/>
                  <w:color w:val="000000"/>
                  <w:lang w:val="en-US"/>
                </w:rPr>
                <w:t>An area that has been determined to be clear of navigational dangers to a specified DEPTH</w:t>
              </w:r>
            </w:ins>
          </w:p>
        </w:tc>
      </w:tr>
      <w:tr w:rsidR="00C17BCE" w14:paraId="66B16117" w14:textId="77777777" w:rsidTr="00C17BCE">
        <w:trPr>
          <w:trHeight w:val="360"/>
          <w:ins w:id="1540" w:author="Heidi Clevett" w:date="2024-03-14T15:09:00Z"/>
        </w:trPr>
        <w:tc>
          <w:tcPr>
            <w:tcW w:w="2127" w:type="dxa"/>
            <w:noWrap/>
            <w:vAlign w:val="center"/>
            <w:hideMark/>
          </w:tcPr>
          <w:p w14:paraId="2B51575D" w14:textId="77777777" w:rsidR="00C17BCE" w:rsidRDefault="00C17BCE">
            <w:pPr>
              <w:jc w:val="left"/>
              <w:rPr>
                <w:ins w:id="1541" w:author="Heidi Clevett" w:date="2024-03-14T15:09:00Z"/>
                <w:rFonts w:eastAsia="Yu Gothic"/>
                <w:color w:val="000000"/>
                <w:lang w:val="en-US"/>
              </w:rPr>
            </w:pPr>
            <w:ins w:id="1542" w:author="Heidi Clevett" w:date="2024-03-14T15:09:00Z">
              <w:r>
                <w:rPr>
                  <w:rFonts w:eastAsia="Yu Gothic"/>
                  <w:color w:val="000000"/>
                  <w:lang w:val="en-US"/>
                </w:rPr>
                <w:t>transhipment or lightening area</w:t>
              </w:r>
            </w:ins>
          </w:p>
        </w:tc>
        <w:tc>
          <w:tcPr>
            <w:tcW w:w="7087" w:type="dxa"/>
            <w:noWrap/>
            <w:vAlign w:val="center"/>
            <w:hideMark/>
          </w:tcPr>
          <w:p w14:paraId="6A9163DF" w14:textId="6F8EA3DB" w:rsidR="00C17BCE" w:rsidRDefault="00C17BCE">
            <w:pPr>
              <w:jc w:val="left"/>
              <w:rPr>
                <w:ins w:id="1543" w:author="Heidi Clevett" w:date="2024-03-14T15:09:00Z"/>
                <w:rFonts w:eastAsia="Yu Gothic"/>
                <w:color w:val="000000"/>
                <w:lang w:val="en-US"/>
              </w:rPr>
            </w:pPr>
            <w:ins w:id="1544" w:author="Heidi Clevett" w:date="2024-03-14T15:09:00Z">
              <w:r>
                <w:rPr>
                  <w:rFonts w:eastAsia="Yu Gothic"/>
                  <w:color w:val="000000"/>
                  <w:lang w:val="en-US"/>
                </w:rPr>
                <w:t>An area designated for transfer of cargo from one vessel to another sometimes in order to reduce a vesse</w:t>
              </w:r>
            </w:ins>
            <w:ins w:id="1545" w:author="Heidi Clevett" w:date="2024-03-14T15:10:00Z">
              <w:r w:rsidR="008A346E">
                <w:rPr>
                  <w:rFonts w:eastAsia="Yu Gothic"/>
                  <w:color w:val="000000"/>
                  <w:lang w:val="en-US"/>
                </w:rPr>
                <w:t>l</w:t>
              </w:r>
            </w:ins>
            <w:ins w:id="1546" w:author="Heidi Clevett" w:date="2024-03-14T15:09:00Z">
              <w:r>
                <w:rPr>
                  <w:rFonts w:eastAsia="Yu Gothic"/>
                  <w:color w:val="000000"/>
                  <w:lang w:val="en-US"/>
                </w:rPr>
                <w:t xml:space="preserve"> DRAUGHT. Also called cargo transfer area or cargo transhipment area.</w:t>
              </w:r>
            </w:ins>
          </w:p>
        </w:tc>
      </w:tr>
      <w:tr w:rsidR="00C17BCE" w14:paraId="423B6BA2" w14:textId="77777777" w:rsidTr="00C17BCE">
        <w:trPr>
          <w:trHeight w:val="360"/>
          <w:ins w:id="1547" w:author="Heidi Clevett" w:date="2024-03-14T15:09:00Z"/>
        </w:trPr>
        <w:tc>
          <w:tcPr>
            <w:tcW w:w="2127" w:type="dxa"/>
            <w:noWrap/>
            <w:vAlign w:val="center"/>
            <w:hideMark/>
          </w:tcPr>
          <w:p w14:paraId="3DE68B98" w14:textId="77777777" w:rsidR="00C17BCE" w:rsidRDefault="00C17BCE">
            <w:pPr>
              <w:jc w:val="left"/>
              <w:rPr>
                <w:ins w:id="1548" w:author="Heidi Clevett" w:date="2024-03-14T15:09:00Z"/>
                <w:rFonts w:eastAsia="Yu Gothic"/>
                <w:color w:val="000000"/>
                <w:lang w:val="en-US"/>
              </w:rPr>
            </w:pPr>
            <w:ins w:id="1549" w:author="Heidi Clevett" w:date="2024-03-14T15:09:00Z">
              <w:r>
                <w:rPr>
                  <w:rFonts w:eastAsia="Yu Gothic"/>
                  <w:color w:val="000000"/>
                  <w:lang w:val="en-US"/>
                </w:rPr>
                <w:t>area</w:t>
              </w:r>
            </w:ins>
          </w:p>
        </w:tc>
        <w:tc>
          <w:tcPr>
            <w:tcW w:w="7087" w:type="dxa"/>
            <w:noWrap/>
            <w:vAlign w:val="center"/>
            <w:hideMark/>
          </w:tcPr>
          <w:p w14:paraId="508610B2" w14:textId="77777777" w:rsidR="00C17BCE" w:rsidRDefault="00C17BCE">
            <w:pPr>
              <w:jc w:val="left"/>
              <w:rPr>
                <w:ins w:id="1550" w:author="Heidi Clevett" w:date="2024-03-14T15:09:00Z"/>
                <w:rFonts w:eastAsia="Yu Gothic"/>
                <w:color w:val="000000"/>
                <w:lang w:val="en-US"/>
              </w:rPr>
            </w:pPr>
            <w:ins w:id="1551" w:author="Heidi Clevett" w:date="2024-03-14T15:09:00Z">
              <w:r>
                <w:rPr>
                  <w:rFonts w:eastAsia="Yu Gothic"/>
                  <w:color w:val="000000"/>
                  <w:lang w:val="en-US"/>
                </w:rPr>
                <w:t>In United Nations Law of the Sea terminology the sea-bed and ocean floor and subsoil thereof, beyond the limits of national jurisdiction.</w:t>
              </w:r>
            </w:ins>
          </w:p>
        </w:tc>
      </w:tr>
    </w:tbl>
    <w:p w14:paraId="414473B7" w14:textId="77777777" w:rsidR="00C17BCE" w:rsidRDefault="00C17BCE">
      <w:pPr>
        <w:rPr>
          <w:ins w:id="1552" w:author="Heidi Clevett" w:date="2024-03-14T15:08:00Z"/>
        </w:rPr>
      </w:pPr>
    </w:p>
    <w:p w14:paraId="214F294D" w14:textId="77777777" w:rsidR="00C17BCE" w:rsidRDefault="00C17BCE"/>
    <w:sectPr w:rsidR="00C17BCE">
      <w:headerReference w:type="even" r:id="rId20"/>
      <w:headerReference w:type="default" r:id="rId21"/>
      <w:footerReference w:type="even" r:id="rId22"/>
      <w:footerReference w:type="default" r:id="rId23"/>
      <w:headerReference w:type="first" r:id="rId24"/>
      <w:footerReference w:type="first" r:id="rId25"/>
      <w:pgSz w:w="11906" w:h="16838" w:code="9"/>
      <w:pgMar w:top="576" w:right="1077" w:bottom="720" w:left="1440" w:header="576" w:footer="720"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1" w:author="Heidi Clevett" w:date="2024-03-14T15:51:00Z" w:initials="HC">
    <w:p w14:paraId="41972C16" w14:textId="77777777" w:rsidR="00F74D0D" w:rsidRDefault="00F74D0D" w:rsidP="00F74D0D">
      <w:pPr>
        <w:pStyle w:val="CommentText"/>
        <w:jc w:val="left"/>
      </w:pPr>
      <w:r>
        <w:rPr>
          <w:rStyle w:val="CommentReference"/>
        </w:rPr>
        <w:annotationRef/>
      </w:r>
      <w:r>
        <w:t>Suggest terms to be comprehensively reviewed and placed within the appendix, along with additional terms listed there.</w:t>
      </w:r>
    </w:p>
  </w:comment>
  <w:comment w:id="201" w:author="Heidi Clevett" w:date="2024-03-12T11:02:00Z" w:initials="HC">
    <w:p w14:paraId="6D0DA4CD" w14:textId="0E475F14" w:rsidR="004E7089" w:rsidRDefault="004E7089" w:rsidP="004E7089">
      <w:pPr>
        <w:pStyle w:val="CommentText"/>
        <w:jc w:val="left"/>
      </w:pPr>
      <w:r>
        <w:rPr>
          <w:rStyle w:val="CommentReference"/>
        </w:rPr>
        <w:annotationRef/>
      </w:r>
      <w:r>
        <w:t xml:space="preserve">Ambiguous, to remove. </w:t>
      </w:r>
    </w:p>
  </w:comment>
  <w:comment w:id="206" w:author="Heidi Clevett" w:date="2024-03-11T14:16:00Z" w:initials="HC">
    <w:p w14:paraId="4AE708AA" w14:textId="77777777" w:rsidR="002C33A7" w:rsidRDefault="002C33A7" w:rsidP="002C33A7">
      <w:pPr>
        <w:pStyle w:val="CommentText"/>
        <w:jc w:val="left"/>
      </w:pPr>
      <w:r>
        <w:rPr>
          <w:rStyle w:val="CommentReference"/>
        </w:rPr>
        <w:annotationRef/>
      </w:r>
      <w:r>
        <w:t>Check AIS definition form IMO</w:t>
      </w:r>
    </w:p>
  </w:comment>
  <w:comment w:id="222" w:author="VTS Zeebrugge" w:date="2023-12-26T00:30:00Z" w:initials="VZ">
    <w:p w14:paraId="1C442F16" w14:textId="77777777" w:rsidR="002C33A7" w:rsidRDefault="002C33A7" w:rsidP="002C33A7">
      <w:pPr>
        <w:pStyle w:val="CommentText"/>
      </w:pPr>
      <w:r>
        <w:rPr>
          <w:rStyle w:val="CommentReference"/>
        </w:rPr>
        <w:annotationRef/>
      </w:r>
      <w:r>
        <w:t>Wij werken met ground course</w:t>
      </w:r>
    </w:p>
  </w:comment>
  <w:comment w:id="223" w:author="Heidi Clevett" w:date="2024-03-11T14:24:00Z" w:initials="HC">
    <w:p w14:paraId="7ECF23D9" w14:textId="77777777" w:rsidR="002C33A7" w:rsidRDefault="002C33A7" w:rsidP="002C33A7">
      <w:pPr>
        <w:pStyle w:val="CommentText"/>
        <w:jc w:val="left"/>
      </w:pPr>
      <w:r>
        <w:rPr>
          <w:rStyle w:val="CommentReference"/>
        </w:rPr>
        <w:annotationRef/>
      </w:r>
      <w:r>
        <w:t>Course made good already in the glossay</w:t>
      </w:r>
    </w:p>
  </w:comment>
  <w:comment w:id="277" w:author="Heidi Clevett" w:date="2024-03-12T11:26:00Z" w:initials="HC">
    <w:p w14:paraId="3F53BB79" w14:textId="77777777" w:rsidR="00273F10" w:rsidRDefault="00273F10" w:rsidP="00273F10">
      <w:pPr>
        <w:pStyle w:val="CommentText"/>
        <w:jc w:val="left"/>
      </w:pPr>
      <w:r>
        <w:rPr>
          <w:rStyle w:val="CommentReference"/>
        </w:rPr>
        <w:annotationRef/>
      </w:r>
      <w:r>
        <w:t>To be contained within the same cell of the table  as the title 'Hydrographic information'</w:t>
      </w:r>
    </w:p>
  </w:comment>
  <w:comment w:id="317" w:author="Heidi Clevett" w:date="2024-03-12T11:19:00Z" w:initials="HC">
    <w:p w14:paraId="0A4BD8F7" w14:textId="77777777" w:rsidR="00273F10" w:rsidRDefault="00273F10" w:rsidP="00273F10">
      <w:pPr>
        <w:pStyle w:val="CommentText"/>
        <w:jc w:val="left"/>
      </w:pPr>
      <w:r>
        <w:rPr>
          <w:rStyle w:val="CommentReference"/>
        </w:rPr>
        <w:annotationRef/>
      </w:r>
      <w:r>
        <w:t>Numbering missing in original.</w:t>
      </w:r>
    </w:p>
  </w:comment>
  <w:comment w:id="361" w:author="Heidi Clevett" w:date="2024-03-12T10:28:00Z" w:initials="HC">
    <w:p w14:paraId="4BF93A27" w14:textId="71B743F1" w:rsidR="003D18AF" w:rsidRDefault="003D18AF" w:rsidP="003D18AF">
      <w:pPr>
        <w:pStyle w:val="CommentText"/>
        <w:jc w:val="left"/>
      </w:pPr>
      <w:r>
        <w:rPr>
          <w:rStyle w:val="CommentReference"/>
        </w:rPr>
        <w:annotationRef/>
      </w:r>
      <w:r>
        <w:t xml:space="preserve">Derelict in brackets, to include if appropriate. Consider definitions. </w:t>
      </w:r>
    </w:p>
  </w:comment>
  <w:comment w:id="382" w:author="Heidi Clevett" w:date="2024-03-12T10:45:00Z" w:initials="HC">
    <w:p w14:paraId="43AEEB4C" w14:textId="77777777" w:rsidR="007A2CBD" w:rsidRDefault="007A2CBD" w:rsidP="007A2CBD">
      <w:pPr>
        <w:pStyle w:val="CommentText"/>
        <w:jc w:val="left"/>
      </w:pPr>
      <w:r>
        <w:rPr>
          <w:rStyle w:val="CommentReference"/>
        </w:rPr>
        <w:annotationRef/>
      </w:r>
      <w:r>
        <w:t>Not contained elsewhere, consider moving to general.</w:t>
      </w:r>
    </w:p>
  </w:comment>
  <w:comment w:id="466" w:author="Heidi Clevett" w:date="2024-03-14T10:17:00Z" w:initials="HC">
    <w:p w14:paraId="3EABD0F1" w14:textId="77777777" w:rsidR="00BC44EE" w:rsidRDefault="00F0592A" w:rsidP="00BC44EE">
      <w:pPr>
        <w:pStyle w:val="CommentText"/>
        <w:jc w:val="left"/>
      </w:pPr>
      <w:r>
        <w:rPr>
          <w:rStyle w:val="CommentReference"/>
        </w:rPr>
        <w:annotationRef/>
      </w:r>
      <w:r w:rsidR="00BC44EE">
        <w:t>For IMPA/ Pilots to check, should this be ladder or pilot door?</w:t>
      </w:r>
    </w:p>
  </w:comment>
  <w:comment w:id="478" w:author="Heidi Clevett" w:date="2024-03-14T10:15:00Z" w:initials="HC">
    <w:p w14:paraId="0C18DD45" w14:textId="2A6F9E3D" w:rsidR="00DE5A8C" w:rsidRDefault="00DE5A8C" w:rsidP="00DE5A8C">
      <w:pPr>
        <w:pStyle w:val="CommentText"/>
        <w:jc w:val="left"/>
      </w:pPr>
      <w:r>
        <w:rPr>
          <w:rStyle w:val="CommentReference"/>
        </w:rPr>
        <w:annotationRef/>
      </w:r>
      <w:r>
        <w:t>For IMPA/ pilots to check.</w:t>
      </w:r>
    </w:p>
  </w:comment>
  <w:comment w:id="518" w:author="Heidi Clevett" w:date="2024-03-14T13:33:00Z" w:initials="HC">
    <w:p w14:paraId="65BEC281" w14:textId="77777777" w:rsidR="00732963" w:rsidRDefault="00732963" w:rsidP="00732963">
      <w:pPr>
        <w:pStyle w:val="CommentText"/>
        <w:jc w:val="left"/>
      </w:pPr>
      <w:r>
        <w:rPr>
          <w:rStyle w:val="CommentReference"/>
        </w:rPr>
        <w:annotationRef/>
      </w:r>
      <w:r>
        <w:t xml:space="preserve">Is this necessary? </w:t>
      </w:r>
    </w:p>
  </w:comment>
  <w:comment w:id="581" w:author="Heidi Clevett" w:date="2024-03-11T16:22:00Z" w:initials="HC">
    <w:p w14:paraId="66210879" w14:textId="5B476918" w:rsidR="00304E26" w:rsidRDefault="005D500D" w:rsidP="00304E26">
      <w:pPr>
        <w:pStyle w:val="CommentText"/>
        <w:jc w:val="left"/>
      </w:pPr>
      <w:r>
        <w:rPr>
          <w:rStyle w:val="CommentReference"/>
        </w:rPr>
        <w:annotationRef/>
      </w:r>
      <w:r w:rsidR="00304E26">
        <w:t>Decide vessel or ship and ensure consistent within document. Include paragraph in note to IMO add 'where applicable ships may be used in place of vessel'</w:t>
      </w:r>
    </w:p>
  </w:comment>
  <w:comment w:id="636" w:author="Heidi Clevett" w:date="2024-03-12T10:34:00Z" w:initials="HC">
    <w:p w14:paraId="62A153C7" w14:textId="7C8D6073" w:rsidR="00100EF6" w:rsidRDefault="00100EF6" w:rsidP="00100EF6">
      <w:pPr>
        <w:pStyle w:val="CommentText"/>
        <w:jc w:val="left"/>
      </w:pPr>
      <w:r>
        <w:rPr>
          <w:rStyle w:val="CommentReference"/>
        </w:rPr>
        <w:annotationRef/>
      </w:r>
      <w:r>
        <w:t>Not elsewhere in document, to move to general</w:t>
      </w:r>
    </w:p>
  </w:comment>
  <w:comment w:id="668" w:author="Heidi Clevett" w:date="2024-03-12T10:45:00Z" w:initials="HC">
    <w:p w14:paraId="3880E8CD" w14:textId="77777777" w:rsidR="00B878A7" w:rsidRDefault="00B878A7" w:rsidP="00B878A7">
      <w:pPr>
        <w:pStyle w:val="CommentText"/>
        <w:jc w:val="left"/>
      </w:pPr>
      <w:r>
        <w:rPr>
          <w:rStyle w:val="CommentReference"/>
        </w:rPr>
        <w:annotationRef/>
      </w:r>
      <w:r>
        <w:t>Not contained elsewhere, consider moving to general.</w:t>
      </w:r>
    </w:p>
  </w:comment>
  <w:comment w:id="690" w:author="Heidi Clevett" w:date="2024-03-12T11:01:00Z" w:initials="HC">
    <w:p w14:paraId="3FD59E5C" w14:textId="77777777" w:rsidR="004E7089" w:rsidRDefault="004E7089" w:rsidP="004E7089">
      <w:pPr>
        <w:pStyle w:val="CommentText"/>
        <w:jc w:val="left"/>
      </w:pPr>
      <w:r>
        <w:rPr>
          <w:rStyle w:val="CommentReference"/>
        </w:rPr>
        <w:annotationRef/>
      </w:r>
      <w:r>
        <w:t>Ambiguous, remove.</w:t>
      </w:r>
    </w:p>
  </w:comment>
  <w:comment w:id="736" w:author="Heidi Clevett" w:date="2024-03-12T10:34:00Z" w:initials="HC">
    <w:p w14:paraId="7E5B0406" w14:textId="77777777" w:rsidR="009933ED" w:rsidRDefault="009933ED" w:rsidP="009933ED">
      <w:pPr>
        <w:pStyle w:val="CommentText"/>
        <w:jc w:val="left"/>
      </w:pPr>
      <w:r>
        <w:rPr>
          <w:rStyle w:val="CommentReference"/>
        </w:rPr>
        <w:annotationRef/>
      </w:r>
      <w:r>
        <w:t>Not elsewhere in document, moved to general</w:t>
      </w:r>
    </w:p>
  </w:comment>
  <w:comment w:id="776" w:author="Heidi Clevett" w:date="2024-03-12T11:19:00Z" w:initials="HC">
    <w:p w14:paraId="38BBC247" w14:textId="2806EAD2" w:rsidR="00DC1783" w:rsidRDefault="00DC1783" w:rsidP="00DC1783">
      <w:pPr>
        <w:pStyle w:val="CommentText"/>
        <w:jc w:val="left"/>
      </w:pPr>
      <w:r>
        <w:rPr>
          <w:rStyle w:val="CommentReference"/>
        </w:rPr>
        <w:annotationRef/>
      </w:r>
      <w:r>
        <w:t>Numbering missing in original.</w:t>
      </w:r>
    </w:p>
  </w:comment>
  <w:comment w:id="799" w:author="Heidi Clevett" w:date="2024-03-12T13:00:00Z" w:initials="HC">
    <w:p w14:paraId="253EFE5A" w14:textId="77777777" w:rsidR="00B9187E" w:rsidRDefault="00B9187E" w:rsidP="00B9187E">
      <w:pPr>
        <w:pStyle w:val="CommentText"/>
        <w:jc w:val="left"/>
      </w:pPr>
      <w:r>
        <w:rPr>
          <w:rStyle w:val="CommentReference"/>
        </w:rPr>
        <w:annotationRef/>
      </w:r>
      <w:r>
        <w:t>Move to meteorological and hydrological conditions section.</w:t>
      </w:r>
    </w:p>
  </w:comment>
  <w:comment w:id="806" w:author="Heidi Clevett" w:date="2024-03-12T13:00:00Z" w:initials="HC">
    <w:p w14:paraId="7C37A347" w14:textId="15972B45" w:rsidR="00B9187E" w:rsidRDefault="00B9187E" w:rsidP="00B9187E">
      <w:pPr>
        <w:pStyle w:val="CommentText"/>
        <w:jc w:val="left"/>
      </w:pPr>
      <w:r>
        <w:rPr>
          <w:rStyle w:val="CommentReference"/>
        </w:rPr>
        <w:annotationRef/>
      </w:r>
      <w:r>
        <w:t xml:space="preserve">Move to meteorological and hydrological conditions section </w:t>
      </w:r>
    </w:p>
  </w:comment>
  <w:comment w:id="926" w:author="Heidi Clevett" w:date="2024-03-14T10:48:00Z" w:initials="HC">
    <w:p w14:paraId="0D4D1143" w14:textId="77777777" w:rsidR="00385D7D" w:rsidRDefault="00385D7D" w:rsidP="00385D7D">
      <w:pPr>
        <w:pStyle w:val="CommentText"/>
        <w:jc w:val="left"/>
      </w:pPr>
      <w:r>
        <w:rPr>
          <w:rStyle w:val="CommentReference"/>
        </w:rPr>
        <w:annotationRef/>
      </w:r>
      <w:r>
        <w:t>Reference line or recommended track?</w:t>
      </w:r>
    </w:p>
  </w:comment>
  <w:comment w:id="1042" w:author="Heidi Clevett" w:date="2024-03-12T15:30:00Z" w:initials="HC">
    <w:p w14:paraId="6B30F3AB" w14:textId="2AF38C0C" w:rsidR="00150708" w:rsidRDefault="00150708" w:rsidP="00150708">
      <w:pPr>
        <w:pStyle w:val="CommentText"/>
        <w:jc w:val="left"/>
      </w:pPr>
      <w:r>
        <w:rPr>
          <w:rStyle w:val="CommentReference"/>
        </w:rPr>
        <w:annotationRef/>
      </w:r>
      <w:r>
        <w:t>Move to traffic information</w:t>
      </w:r>
    </w:p>
  </w:comment>
  <w:comment w:id="1174" w:author="Heidi Clevett" w:date="2023-09-20T09:48:00Z" w:initials="HC">
    <w:p w14:paraId="6B270275" w14:textId="77777777" w:rsidR="00C31B32" w:rsidRDefault="00C31B32" w:rsidP="00C31B32">
      <w:pPr>
        <w:pStyle w:val="CommentText"/>
      </w:pPr>
      <w:r>
        <w:rPr>
          <w:rStyle w:val="CommentReference"/>
        </w:rPr>
        <w:annotationRef/>
      </w:r>
      <w:r>
        <w:t xml:space="preserve">Proposed new section </w:t>
      </w:r>
    </w:p>
  </w:comment>
  <w:comment w:id="1214" w:author="Heidi Clevett" w:date="2024-03-13T10:42:00Z" w:initials="HC">
    <w:p w14:paraId="34416A60" w14:textId="77777777" w:rsidR="00261DE3" w:rsidRDefault="00261DE3" w:rsidP="00261DE3">
      <w:pPr>
        <w:pStyle w:val="CommentText"/>
        <w:jc w:val="left"/>
      </w:pPr>
      <w:r>
        <w:rPr>
          <w:rStyle w:val="CommentReference"/>
        </w:rPr>
        <w:annotationRef/>
      </w:r>
      <w:r>
        <w:t xml:space="preserve">Move to A/2 3.6 </w:t>
      </w:r>
    </w:p>
  </w:comment>
  <w:comment w:id="1237" w:author="Heidi Clevett" w:date="2024-03-12T13:32:00Z" w:initials="HC">
    <w:p w14:paraId="62D3E1CD" w14:textId="4C95199B" w:rsidR="00FC0E6C" w:rsidRDefault="00FC0E6C" w:rsidP="00FC0E6C">
      <w:pPr>
        <w:pStyle w:val="CommentText"/>
        <w:jc w:val="left"/>
      </w:pPr>
      <w:r>
        <w:rPr>
          <w:rStyle w:val="CommentReference"/>
        </w:rPr>
        <w:annotationRef/>
      </w:r>
      <w:r>
        <w:t>This section should be relocated to A1/4 Pilotage.</w:t>
      </w:r>
    </w:p>
  </w:comment>
  <w:comment w:id="1238" w:author="Heidi Clevett" w:date="2024-03-13T10:29:00Z" w:initials="HC">
    <w:p w14:paraId="11E25C82" w14:textId="77777777" w:rsidR="005533B6" w:rsidRDefault="005533B6" w:rsidP="005533B6">
      <w:pPr>
        <w:pStyle w:val="CommentText"/>
        <w:jc w:val="left"/>
      </w:pPr>
      <w:r>
        <w:rPr>
          <w:rStyle w:val="CommentReference"/>
        </w:rPr>
        <w:annotationRef/>
      </w:r>
      <w:r>
        <w:t>Also require IMPA to review</w:t>
      </w:r>
    </w:p>
  </w:comment>
  <w:comment w:id="1329" w:author="Heidi Clevett" w:date="2024-03-14T11:44:00Z" w:initials="HC">
    <w:p w14:paraId="1A6B2A72" w14:textId="77777777" w:rsidR="005F39A8" w:rsidRDefault="005F39A8" w:rsidP="005F39A8">
      <w:pPr>
        <w:pStyle w:val="CommentText"/>
        <w:jc w:val="left"/>
      </w:pPr>
      <w:r>
        <w:rPr>
          <w:rStyle w:val="CommentReference"/>
        </w:rPr>
        <w:annotationRef/>
      </w:r>
      <w:r>
        <w:t>Should be sensors? Include AIS non-operational.</w:t>
      </w:r>
    </w:p>
  </w:comment>
  <w:comment w:id="1330" w:author="Heidi Clevett" w:date="2024-03-12T14:35:00Z" w:initials="HC">
    <w:p w14:paraId="0E0D3EA1" w14:textId="19BAEC73" w:rsidR="006E55F4" w:rsidRDefault="006E55F4" w:rsidP="006E55F4">
      <w:pPr>
        <w:pStyle w:val="CommentText"/>
        <w:jc w:val="left"/>
      </w:pPr>
      <w:r>
        <w:rPr>
          <w:rStyle w:val="CommentReference"/>
        </w:rPr>
        <w:annotationRef/>
      </w:r>
      <w:r>
        <w:t xml:space="preserve">Include question: Is / are anchor aweigh? </w:t>
      </w:r>
    </w:p>
  </w:comment>
  <w:comment w:id="1331" w:author="Heidi Clevett" w:date="2024-03-14T08:55:00Z" w:initials="HC">
    <w:p w14:paraId="28A73155" w14:textId="77777777" w:rsidR="001B3F0F" w:rsidRDefault="001B3F0F" w:rsidP="001B3F0F">
      <w:pPr>
        <w:pStyle w:val="CommentText"/>
        <w:jc w:val="left"/>
      </w:pPr>
      <w:r>
        <w:rPr>
          <w:rStyle w:val="CommentReference"/>
        </w:rPr>
        <w:annotationRef/>
      </w:r>
      <w:r>
        <w:t xml:space="preserve">Include question here: Is the anchor clear? </w:t>
      </w:r>
    </w:p>
  </w:comment>
  <w:comment w:id="1379" w:author="Heidi Clevett" w:date="2024-03-14T13:51:00Z" w:initials="HC">
    <w:p w14:paraId="07287EED" w14:textId="77777777" w:rsidR="009F6087" w:rsidRDefault="009F6087" w:rsidP="009F6087">
      <w:pPr>
        <w:pStyle w:val="CommentText"/>
        <w:jc w:val="left"/>
      </w:pPr>
      <w:r>
        <w:rPr>
          <w:rStyle w:val="CommentReference"/>
        </w:rPr>
        <w:annotationRef/>
      </w:r>
      <w:r>
        <w:t>Consider section on 'HAZMAT'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972C16" w15:done="0"/>
  <w15:commentEx w15:paraId="6D0DA4CD" w15:done="0"/>
  <w15:commentEx w15:paraId="4AE708AA" w15:done="0"/>
  <w15:commentEx w15:paraId="1C442F16" w15:done="0"/>
  <w15:commentEx w15:paraId="7ECF23D9" w15:paraIdParent="1C442F16" w15:done="0"/>
  <w15:commentEx w15:paraId="3F53BB79" w15:done="0"/>
  <w15:commentEx w15:paraId="0A4BD8F7" w15:done="0"/>
  <w15:commentEx w15:paraId="4BF93A27" w15:done="0"/>
  <w15:commentEx w15:paraId="43AEEB4C" w15:done="0"/>
  <w15:commentEx w15:paraId="3EABD0F1" w15:done="0"/>
  <w15:commentEx w15:paraId="0C18DD45" w15:done="0"/>
  <w15:commentEx w15:paraId="65BEC281" w15:done="0"/>
  <w15:commentEx w15:paraId="66210879" w15:done="0"/>
  <w15:commentEx w15:paraId="62A153C7" w15:done="0"/>
  <w15:commentEx w15:paraId="3880E8CD" w15:done="0"/>
  <w15:commentEx w15:paraId="3FD59E5C" w15:done="0"/>
  <w15:commentEx w15:paraId="7E5B0406" w15:done="0"/>
  <w15:commentEx w15:paraId="38BBC247" w15:done="0"/>
  <w15:commentEx w15:paraId="253EFE5A" w15:done="0"/>
  <w15:commentEx w15:paraId="7C37A347" w15:done="0"/>
  <w15:commentEx w15:paraId="0D4D1143" w15:done="0"/>
  <w15:commentEx w15:paraId="6B30F3AB" w15:done="0"/>
  <w15:commentEx w15:paraId="6B270275" w15:done="0"/>
  <w15:commentEx w15:paraId="34416A60" w15:done="0"/>
  <w15:commentEx w15:paraId="62D3E1CD" w15:done="0"/>
  <w15:commentEx w15:paraId="11E25C82" w15:paraIdParent="62D3E1CD" w15:done="0"/>
  <w15:commentEx w15:paraId="1A6B2A72" w15:done="0"/>
  <w15:commentEx w15:paraId="0E0D3EA1" w15:done="0"/>
  <w15:commentEx w15:paraId="28A73155" w15:done="0"/>
  <w15:commentEx w15:paraId="07287E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4AF60A6" w16cex:dateUtc="2024-03-14T15:51:00Z"/>
  <w16cex:commentExtensible w16cex:durableId="590190A1" w16cex:dateUtc="2024-03-12T11:02:00Z"/>
  <w16cex:commentExtensible w16cex:durableId="3F8A57EC" w16cex:dateUtc="2024-03-11T14:16:00Z"/>
  <w16cex:commentExtensible w16cex:durableId="3FBF2950" w16cex:dateUtc="2023-12-25T23:30:00Z"/>
  <w16cex:commentExtensible w16cex:durableId="73899D42" w16cex:dateUtc="2024-03-11T14:24:00Z"/>
  <w16cex:commentExtensible w16cex:durableId="48C259F4" w16cex:dateUtc="2024-03-12T11:26:00Z"/>
  <w16cex:commentExtensible w16cex:durableId="346CB470" w16cex:dateUtc="2024-03-12T11:19:00Z"/>
  <w16cex:commentExtensible w16cex:durableId="04FADB90" w16cex:dateUtc="2024-03-12T10:28:00Z"/>
  <w16cex:commentExtensible w16cex:durableId="13DDF2A5" w16cex:dateUtc="2024-03-12T10:45:00Z"/>
  <w16cex:commentExtensible w16cex:durableId="0A034C7F" w16cex:dateUtc="2024-03-14T10:17:00Z"/>
  <w16cex:commentExtensible w16cex:durableId="5526E9DB" w16cex:dateUtc="2024-03-14T10:15:00Z"/>
  <w16cex:commentExtensible w16cex:durableId="0CAB661D" w16cex:dateUtc="2024-03-14T13:33:00Z"/>
  <w16cex:commentExtensible w16cex:durableId="6A77FA68" w16cex:dateUtc="2024-03-11T16:22:00Z"/>
  <w16cex:commentExtensible w16cex:durableId="6A7F6DD7" w16cex:dateUtc="2024-03-12T10:34:00Z"/>
  <w16cex:commentExtensible w16cex:durableId="0096C0AB" w16cex:dateUtc="2024-03-12T10:45:00Z"/>
  <w16cex:commentExtensible w16cex:durableId="30B2D0CE" w16cex:dateUtc="2024-03-12T11:01:00Z"/>
  <w16cex:commentExtensible w16cex:durableId="5B35CE15" w16cex:dateUtc="2024-03-12T10:34:00Z"/>
  <w16cex:commentExtensible w16cex:durableId="039F2DF5" w16cex:dateUtc="2024-03-12T11:19:00Z"/>
  <w16cex:commentExtensible w16cex:durableId="2A09C4A3" w16cex:dateUtc="2024-03-12T13:00:00Z"/>
  <w16cex:commentExtensible w16cex:durableId="65E43719" w16cex:dateUtc="2024-03-12T13:00:00Z"/>
  <w16cex:commentExtensible w16cex:durableId="766AD0AB" w16cex:dateUtc="2024-03-14T10:48:00Z"/>
  <w16cex:commentExtensible w16cex:durableId="09B2769C" w16cex:dateUtc="2024-03-12T15:30:00Z"/>
  <w16cex:commentExtensible w16cex:durableId="28B53E8A" w16cex:dateUtc="2023-09-20T08:48:00Z"/>
  <w16cex:commentExtensible w16cex:durableId="2A6D33E7" w16cex:dateUtc="2024-03-13T10:42:00Z"/>
  <w16cex:commentExtensible w16cex:durableId="5D3A4755" w16cex:dateUtc="2024-03-12T13:32:00Z"/>
  <w16cex:commentExtensible w16cex:durableId="156A502B" w16cex:dateUtc="2024-03-13T10:29:00Z"/>
  <w16cex:commentExtensible w16cex:durableId="6B4AB13F" w16cex:dateUtc="2024-03-14T11:44:00Z"/>
  <w16cex:commentExtensible w16cex:durableId="38B56593" w16cex:dateUtc="2024-03-12T14:35:00Z"/>
  <w16cex:commentExtensible w16cex:durableId="39F28C23" w16cex:dateUtc="2024-03-14T08:55:00Z"/>
  <w16cex:commentExtensible w16cex:durableId="372555A2" w16cex:dateUtc="2024-03-14T1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972C16" w16cid:durableId="54AF60A6"/>
  <w16cid:commentId w16cid:paraId="6D0DA4CD" w16cid:durableId="590190A1"/>
  <w16cid:commentId w16cid:paraId="4AE708AA" w16cid:durableId="3F8A57EC"/>
  <w16cid:commentId w16cid:paraId="1C442F16" w16cid:durableId="3FBF2950"/>
  <w16cid:commentId w16cid:paraId="7ECF23D9" w16cid:durableId="73899D42"/>
  <w16cid:commentId w16cid:paraId="3F53BB79" w16cid:durableId="48C259F4"/>
  <w16cid:commentId w16cid:paraId="0A4BD8F7" w16cid:durableId="346CB470"/>
  <w16cid:commentId w16cid:paraId="4BF93A27" w16cid:durableId="04FADB90"/>
  <w16cid:commentId w16cid:paraId="43AEEB4C" w16cid:durableId="13DDF2A5"/>
  <w16cid:commentId w16cid:paraId="3EABD0F1" w16cid:durableId="0A034C7F"/>
  <w16cid:commentId w16cid:paraId="0C18DD45" w16cid:durableId="5526E9DB"/>
  <w16cid:commentId w16cid:paraId="65BEC281" w16cid:durableId="0CAB661D"/>
  <w16cid:commentId w16cid:paraId="66210879" w16cid:durableId="6A77FA68"/>
  <w16cid:commentId w16cid:paraId="62A153C7" w16cid:durableId="6A7F6DD7"/>
  <w16cid:commentId w16cid:paraId="3880E8CD" w16cid:durableId="0096C0AB"/>
  <w16cid:commentId w16cid:paraId="3FD59E5C" w16cid:durableId="30B2D0CE"/>
  <w16cid:commentId w16cid:paraId="7E5B0406" w16cid:durableId="5B35CE15"/>
  <w16cid:commentId w16cid:paraId="38BBC247" w16cid:durableId="039F2DF5"/>
  <w16cid:commentId w16cid:paraId="253EFE5A" w16cid:durableId="2A09C4A3"/>
  <w16cid:commentId w16cid:paraId="7C37A347" w16cid:durableId="65E43719"/>
  <w16cid:commentId w16cid:paraId="0D4D1143" w16cid:durableId="766AD0AB"/>
  <w16cid:commentId w16cid:paraId="6B30F3AB" w16cid:durableId="09B2769C"/>
  <w16cid:commentId w16cid:paraId="6B270275" w16cid:durableId="28B53E8A"/>
  <w16cid:commentId w16cid:paraId="34416A60" w16cid:durableId="2A6D33E7"/>
  <w16cid:commentId w16cid:paraId="62D3E1CD" w16cid:durableId="5D3A4755"/>
  <w16cid:commentId w16cid:paraId="11E25C82" w16cid:durableId="156A502B"/>
  <w16cid:commentId w16cid:paraId="1A6B2A72" w16cid:durableId="6B4AB13F"/>
  <w16cid:commentId w16cid:paraId="0E0D3EA1" w16cid:durableId="38B56593"/>
  <w16cid:commentId w16cid:paraId="28A73155" w16cid:durableId="39F28C23"/>
  <w16cid:commentId w16cid:paraId="07287EED" w16cid:durableId="372555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489DE" w14:textId="77777777" w:rsidR="000A7CDE" w:rsidRDefault="000A7CDE">
      <w:r>
        <w:separator/>
      </w:r>
    </w:p>
  </w:endnote>
  <w:endnote w:type="continuationSeparator" w:id="0">
    <w:p w14:paraId="0BAF6777" w14:textId="77777777" w:rsidR="000A7CDE" w:rsidRDefault="000A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G Omega">
    <w:altName w:val="Candar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P TypographicSymbols">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Yu Gothic UI">
    <w:panose1 w:val="020B05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Univers">
    <w:charset w:val="00"/>
    <w:family w:val="swiss"/>
    <w:pitch w:val="variable"/>
    <w:sig w:usb0="80000287" w:usb1="00000000" w:usb2="00000000" w:usb3="00000000" w:csb0="0000000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E75DF" w14:textId="77777777" w:rsidR="000A7CDE" w:rsidRDefault="000A7CDE">
    <w:pPr>
      <w:pStyle w:val="Footer"/>
      <w:rPr>
        <w:sz w:val="20"/>
      </w:rPr>
    </w:pPr>
    <w:r>
      <w:rPr>
        <w:sz w:val="20"/>
        <w:lang w:val="en-US"/>
      </w:rPr>
      <w:fldChar w:fldCharType="begin"/>
    </w:r>
    <w:r>
      <w:rPr>
        <w:sz w:val="20"/>
        <w:lang w:val="en-US"/>
      </w:rPr>
      <w:instrText xml:space="preserve"> FILENAME \p </w:instrText>
    </w:r>
    <w:r>
      <w:rPr>
        <w:sz w:val="20"/>
        <w:lang w:val="en-US"/>
      </w:rPr>
      <w:fldChar w:fldCharType="separate"/>
    </w:r>
    <w:r>
      <w:rPr>
        <w:noProof/>
        <w:sz w:val="20"/>
        <w:lang w:val="en-US"/>
      </w:rPr>
      <w:t>I:\ASSEMBLY\22\RES\918.doc</w:t>
    </w:r>
    <w:r>
      <w:rPr>
        <w:sz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50E13" w14:textId="77777777" w:rsidR="000A7CDE" w:rsidRDefault="000A7CDE">
    <w:pPr>
      <w:pStyle w:val="Footer"/>
      <w:rPr>
        <w:sz w:val="20"/>
      </w:rPr>
    </w:pPr>
    <w:r>
      <w:rPr>
        <w:sz w:val="20"/>
        <w:lang w:val="en-US"/>
      </w:rPr>
      <w:fldChar w:fldCharType="begin"/>
    </w:r>
    <w:r>
      <w:rPr>
        <w:sz w:val="20"/>
        <w:lang w:val="en-US"/>
      </w:rPr>
      <w:instrText xml:space="preserve"> FILENAME \p </w:instrText>
    </w:r>
    <w:r>
      <w:rPr>
        <w:sz w:val="20"/>
        <w:lang w:val="en-US"/>
      </w:rPr>
      <w:fldChar w:fldCharType="separate"/>
    </w:r>
    <w:r>
      <w:rPr>
        <w:noProof/>
        <w:sz w:val="20"/>
        <w:lang w:val="en-US"/>
      </w:rPr>
      <w:t>I:\ASSEMBLY\22\RES\918.doc</w:t>
    </w:r>
    <w:r>
      <w:rPr>
        <w:sz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37475" w14:textId="77777777" w:rsidR="000A7CDE" w:rsidRDefault="000A7CDE">
    <w:pPr>
      <w:framePr w:w="5779" w:h="438" w:hRule="exact" w:wrap="notBeside" w:vAnchor="text" w:hAnchor="page" w:x="3601" w:y="1"/>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s>
      <w:rPr>
        <w:rFonts w:ascii="Univers" w:hAnsi="Univers"/>
        <w:sz w:val="16"/>
      </w:rPr>
    </w:pPr>
    <w:r>
      <w:rPr>
        <w:sz w:val="16"/>
      </w:rPr>
      <w:t>For reasons of economy, this document is printed in a limited number.  Delegates are kindly asked to bring their copies to meetings and not to request additional copies.</w:t>
    </w:r>
  </w:p>
  <w:p w14:paraId="5947667F" w14:textId="77777777" w:rsidR="000A7CDE" w:rsidRDefault="000A7CDE">
    <w:pPr>
      <w:pStyle w:val="Footer"/>
      <w:rPr>
        <w:sz w:val="20"/>
      </w:rPr>
    </w:pPr>
  </w:p>
  <w:p w14:paraId="2334069B" w14:textId="77777777" w:rsidR="000A7CDE" w:rsidRDefault="000A7CDE">
    <w:pPr>
      <w:pStyle w:val="Footer"/>
      <w:rPr>
        <w:sz w:val="20"/>
      </w:rPr>
    </w:pPr>
  </w:p>
  <w:p w14:paraId="1DEE3470" w14:textId="77777777" w:rsidR="000A7CDE" w:rsidRDefault="000A7CDE">
    <w:pPr>
      <w:pStyle w:val="Footer"/>
      <w:rPr>
        <w:sz w:val="20"/>
      </w:rPr>
    </w:pPr>
    <w:r>
      <w:rPr>
        <w:sz w:val="20"/>
        <w:lang w:val="en-US"/>
      </w:rPr>
      <w:fldChar w:fldCharType="begin"/>
    </w:r>
    <w:r>
      <w:rPr>
        <w:sz w:val="20"/>
        <w:lang w:val="en-US"/>
      </w:rPr>
      <w:instrText xml:space="preserve"> FILENAME \p </w:instrText>
    </w:r>
    <w:r>
      <w:rPr>
        <w:sz w:val="20"/>
        <w:lang w:val="en-US"/>
      </w:rPr>
      <w:fldChar w:fldCharType="separate"/>
    </w:r>
    <w:r>
      <w:rPr>
        <w:noProof/>
        <w:sz w:val="20"/>
        <w:lang w:val="en-US"/>
      </w:rPr>
      <w:t>I:\ASSEMBLY\22\RES\918.doc</w:t>
    </w:r>
    <w:r>
      <w:rPr>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AC0F2" w14:textId="77777777" w:rsidR="000A7CDE" w:rsidRDefault="000A7CDE">
      <w:r>
        <w:separator/>
      </w:r>
    </w:p>
  </w:footnote>
  <w:footnote w:type="continuationSeparator" w:id="0">
    <w:p w14:paraId="15E07D04" w14:textId="77777777" w:rsidR="000A7CDE" w:rsidRDefault="000A7CDE">
      <w:r>
        <w:continuationSeparator/>
      </w:r>
    </w:p>
  </w:footnote>
  <w:footnote w:id="1">
    <w:p w14:paraId="7F876F84" w14:textId="6B073072" w:rsidR="00195CD2" w:rsidRDefault="00195CD2">
      <w:pPr>
        <w:pStyle w:val="FootnoteText"/>
      </w:pPr>
      <w:ins w:id="106" w:author="Heidi Clevett" w:date="2024-03-13T13:39:00Z">
        <w:r>
          <w:rPr>
            <w:rStyle w:val="FootnoteReference"/>
          </w:rPr>
          <w:footnoteRef/>
        </w:r>
        <w:r>
          <w:t xml:space="preserve"> When it is necessary to spell out cert</w:t>
        </w:r>
      </w:ins>
      <w:ins w:id="107" w:author="Heidi Clevett" w:date="2024-03-13T13:40:00Z">
        <w:r>
          <w:t xml:space="preserve">ain </w:t>
        </w:r>
        <w:r w:rsidR="00D04BAB">
          <w:t>expressions. Difficult words, service abbreviations, figures, etc., the phonetic spelling tables in Appendix 14 shall be used</w:t>
        </w:r>
      </w:ins>
      <w:ins w:id="108" w:author="Heidi Clevett" w:date="2024-03-13T13:41:00Z">
        <w:r w:rsidR="00E179D0">
          <w:t xml:space="preserve"> (ITU Regulations Article </w:t>
        </w:r>
        <w:r w:rsidR="00031373">
          <w:t>57.7)</w:t>
        </w:r>
      </w:ins>
      <w:ins w:id="109" w:author="Heidi Clevett" w:date="2024-03-13T13:40:00Z">
        <w:r w:rsidR="00D04BAB">
          <w:t xml:space="preserve">. </w:t>
        </w:r>
      </w:ins>
    </w:p>
  </w:footnote>
  <w:footnote w:id="2">
    <w:p w14:paraId="2E185A54" w14:textId="77777777" w:rsidR="00C17BCE" w:rsidRDefault="00C17BCE" w:rsidP="00C17BCE">
      <w:pPr>
        <w:pStyle w:val="FootnoteText"/>
        <w:rPr>
          <w:ins w:id="1411" w:author="Heidi Clevett" w:date="2024-03-14T15:09:00Z"/>
          <w:rFonts w:ascii="Arial" w:eastAsia="Yu Gothic UI" w:hAnsi="Arial" w:cs="Arial"/>
          <w:bCs/>
          <w:kern w:val="2"/>
          <w:sz w:val="22"/>
          <w:szCs w:val="22"/>
          <w:lang w:eastAsia="ja-JP"/>
        </w:rPr>
      </w:pPr>
      <w:ins w:id="1412" w:author="Heidi Clevett" w:date="2024-03-14T15:09:00Z">
        <w:r>
          <w:rPr>
            <w:rStyle w:val="FootnoteReference"/>
          </w:rPr>
          <w:footnoteRef/>
        </w:r>
        <w:r>
          <w:t xml:space="preserve"> In no way this document is making an attempt to establish a new definition or alter the existing ones already defined elsewhere.</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2FB46" w14:textId="77777777" w:rsidR="000A7CDE" w:rsidRDefault="000A7CDE">
    <w:pPr>
      <w:pStyle w:val="Header"/>
      <w:tabs>
        <w:tab w:val="clear" w:pos="4153"/>
        <w:tab w:val="clear" w:pos="8306"/>
        <w:tab w:val="center" w:pos="4680"/>
        <w:tab w:val="right" w:pos="9360"/>
      </w:tabs>
      <w:rPr>
        <w:lang w:val="en-US"/>
      </w:rPr>
    </w:pPr>
    <w:r>
      <w:rPr>
        <w:lang w:val="en-US"/>
      </w:rPr>
      <w:t>A 22/Res.918</w:t>
    </w:r>
    <w:r>
      <w:rPr>
        <w:lang w:val="en-US"/>
      </w:rPr>
      <w:tab/>
      <w:t xml:space="preserve">- </w:t>
    </w:r>
    <w:r>
      <w:rPr>
        <w:lang w:val="en-US"/>
      </w:rPr>
      <w:fldChar w:fldCharType="begin"/>
    </w:r>
    <w:r>
      <w:rPr>
        <w:lang w:val="en-US"/>
      </w:rPr>
      <w:instrText xml:space="preserve"> PAGE </w:instrText>
    </w:r>
    <w:r>
      <w:rPr>
        <w:lang w:val="en-US"/>
      </w:rPr>
      <w:fldChar w:fldCharType="separate"/>
    </w:r>
    <w:r>
      <w:rPr>
        <w:noProof/>
        <w:lang w:val="en-US"/>
      </w:rPr>
      <w:t>104</w:t>
    </w:r>
    <w:r>
      <w:rPr>
        <w:lang w:val="en-US"/>
      </w:rPr>
      <w:fldChar w:fldCharType="end"/>
    </w:r>
    <w:r>
      <w:rPr>
        <w:lang w:val="en-US"/>
      </w:rPr>
      <w:t xml:space="preserve"> -</w:t>
    </w:r>
  </w:p>
  <w:p w14:paraId="619E6D64" w14:textId="77777777" w:rsidR="000A7CDE" w:rsidRDefault="000A7CDE">
    <w:pPr>
      <w:pStyle w:val="Header"/>
      <w:tabs>
        <w:tab w:val="clear" w:pos="4153"/>
        <w:tab w:val="clear" w:pos="8306"/>
        <w:tab w:val="center" w:pos="4680"/>
        <w:tab w:val="right" w:pos="9360"/>
      </w:tabs>
    </w:pPr>
  </w:p>
  <w:p w14:paraId="15D781AE" w14:textId="77777777" w:rsidR="000A7CDE" w:rsidRDefault="000A7CDE">
    <w:pPr>
      <w:pStyle w:val="Header"/>
      <w:tabs>
        <w:tab w:val="clear" w:pos="4153"/>
        <w:tab w:val="clear" w:pos="8306"/>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537ED" w14:textId="77777777" w:rsidR="000A7CDE" w:rsidRDefault="000A7CDE">
    <w:pPr>
      <w:pStyle w:val="Header"/>
      <w:tabs>
        <w:tab w:val="clear" w:pos="4153"/>
        <w:tab w:val="clear" w:pos="8306"/>
        <w:tab w:val="center" w:pos="4680"/>
        <w:tab w:val="right" w:pos="9360"/>
      </w:tabs>
      <w:rPr>
        <w:lang w:val="en-US"/>
      </w:rPr>
    </w:pPr>
    <w:r>
      <w:rPr>
        <w:lang w:val="en-US"/>
      </w:rPr>
      <w:tab/>
      <w:t xml:space="preserve">- </w:t>
    </w:r>
    <w:r>
      <w:rPr>
        <w:lang w:val="en-US"/>
      </w:rPr>
      <w:fldChar w:fldCharType="begin"/>
    </w:r>
    <w:r>
      <w:rPr>
        <w:lang w:val="en-US"/>
      </w:rPr>
      <w:instrText xml:space="preserve"> PAGE </w:instrText>
    </w:r>
    <w:r>
      <w:rPr>
        <w:lang w:val="en-US"/>
      </w:rPr>
      <w:fldChar w:fldCharType="separate"/>
    </w:r>
    <w:r>
      <w:rPr>
        <w:noProof/>
        <w:lang w:val="en-US"/>
      </w:rPr>
      <w:t>103</w:t>
    </w:r>
    <w:r>
      <w:rPr>
        <w:lang w:val="en-US"/>
      </w:rPr>
      <w:fldChar w:fldCharType="end"/>
    </w:r>
    <w:r>
      <w:rPr>
        <w:lang w:val="en-US"/>
      </w:rPr>
      <w:t xml:space="preserve"> -</w:t>
    </w:r>
    <w:r>
      <w:rPr>
        <w:lang w:val="en-US"/>
      </w:rPr>
      <w:tab/>
      <w:t>A 22/Res.918</w:t>
    </w:r>
  </w:p>
  <w:p w14:paraId="23BF5DF5" w14:textId="77777777" w:rsidR="000A7CDE" w:rsidRDefault="000A7CDE">
    <w:pPr>
      <w:pStyle w:val="Header"/>
      <w:tabs>
        <w:tab w:val="clear" w:pos="4153"/>
        <w:tab w:val="clear" w:pos="8306"/>
        <w:tab w:val="center" w:pos="4680"/>
        <w:tab w:val="right" w:pos="9360"/>
      </w:tabs>
    </w:pPr>
  </w:p>
  <w:p w14:paraId="7F845831" w14:textId="77777777" w:rsidR="000A7CDE" w:rsidRDefault="000A7CDE">
    <w:pPr>
      <w:pStyle w:val="Header"/>
      <w:tabs>
        <w:tab w:val="clear" w:pos="4153"/>
        <w:tab w:val="clear" w:pos="8306"/>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B9EB9" w14:textId="77777777" w:rsidR="000A7CDE" w:rsidRDefault="000A7C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F707A"/>
    <w:multiLevelType w:val="multilevel"/>
    <w:tmpl w:val="73EC9296"/>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F434B34"/>
    <w:multiLevelType w:val="singleLevel"/>
    <w:tmpl w:val="BBBEDA32"/>
    <w:lvl w:ilvl="0">
      <w:start w:val="1"/>
      <w:numFmt w:val="decimal"/>
      <w:lvlText w:val="%1"/>
      <w:lvlJc w:val="left"/>
      <w:pPr>
        <w:tabs>
          <w:tab w:val="num" w:pos="720"/>
        </w:tabs>
        <w:ind w:left="720" w:hanging="720"/>
      </w:pPr>
      <w:rPr>
        <w:rFonts w:hint="default"/>
      </w:rPr>
    </w:lvl>
  </w:abstractNum>
  <w:abstractNum w:abstractNumId="2" w15:restartNumberingAfterBreak="0">
    <w:nsid w:val="60A84CA0"/>
    <w:multiLevelType w:val="singleLevel"/>
    <w:tmpl w:val="CEE265BA"/>
    <w:lvl w:ilvl="0">
      <w:numFmt w:val="bullet"/>
      <w:lvlText w:val="-"/>
      <w:lvlJc w:val="left"/>
      <w:pPr>
        <w:tabs>
          <w:tab w:val="num" w:pos="1440"/>
        </w:tabs>
        <w:ind w:left="1440" w:hanging="360"/>
      </w:pPr>
      <w:rPr>
        <w:rFonts w:hint="default"/>
      </w:rPr>
    </w:lvl>
  </w:abstractNum>
  <w:abstractNum w:abstractNumId="3" w15:restartNumberingAfterBreak="0">
    <w:nsid w:val="64EF6172"/>
    <w:multiLevelType w:val="singleLevel"/>
    <w:tmpl w:val="32A66B6C"/>
    <w:lvl w:ilvl="0">
      <w:numFmt w:val="bullet"/>
      <w:lvlText w:val="-"/>
      <w:lvlJc w:val="left"/>
      <w:pPr>
        <w:tabs>
          <w:tab w:val="num" w:pos="720"/>
        </w:tabs>
        <w:ind w:left="720" w:hanging="360"/>
      </w:pPr>
      <w:rPr>
        <w:rFonts w:hint="default"/>
      </w:rPr>
    </w:lvl>
  </w:abstractNum>
  <w:num w:numId="1" w16cid:durableId="2052730327">
    <w:abstractNumId w:val="1"/>
  </w:num>
  <w:num w:numId="2" w16cid:durableId="758526452">
    <w:abstractNumId w:val="3"/>
  </w:num>
  <w:num w:numId="3" w16cid:durableId="587884746">
    <w:abstractNumId w:val="0"/>
  </w:num>
  <w:num w:numId="4" w16cid:durableId="1681001317">
    <w:abstractNumId w:val="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idi Clevett">
    <w15:presenceInfo w15:providerId="AD" w15:userId="S::Heidi.Clevett@mcga.gov.uk::a979da74-198a-4d49-b996-4206ad7465f4"/>
  </w15:person>
  <w15:person w15:author="VTS Zeebrugge">
    <w15:presenceInfo w15:providerId="AD" w15:userId="S::VTS-Zeebrugge@vts-scheldt.net::1eb9a11e-d20f-4afb-8181-3daebe0639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NotTrackMoves/>
  <w:defaultTabStop w:val="720"/>
  <w:evenAndOddHeaders/>
  <w:drawingGridHorizontalSpacing w:val="120"/>
  <w:drawingGridVerticalSpacing w:val="163"/>
  <w:displayHorizontalDrawingGridEvery w:val="0"/>
  <w:displayVerticalDrawingGridEvery w:val="0"/>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nnexno" w:val="1"/>
    <w:docVar w:name="AskAnnex" w:val="Yes"/>
    <w:docVar w:name="Div" w:val="ignore"/>
    <w:docVar w:name="SingleAnnex" w:val="No"/>
    <w:docVar w:name="Symbol" w:val="A 22/Res.918"/>
  </w:docVars>
  <w:rsids>
    <w:rsidRoot w:val="00682DB5"/>
    <w:rsid w:val="00001AAD"/>
    <w:rsid w:val="00004DA8"/>
    <w:rsid w:val="00005FA0"/>
    <w:rsid w:val="00016765"/>
    <w:rsid w:val="0002516E"/>
    <w:rsid w:val="0002590E"/>
    <w:rsid w:val="00031373"/>
    <w:rsid w:val="000372D2"/>
    <w:rsid w:val="00042EB1"/>
    <w:rsid w:val="00044F51"/>
    <w:rsid w:val="00051725"/>
    <w:rsid w:val="00072A3C"/>
    <w:rsid w:val="00080C09"/>
    <w:rsid w:val="00081F6C"/>
    <w:rsid w:val="0008616A"/>
    <w:rsid w:val="00091F16"/>
    <w:rsid w:val="000A71CC"/>
    <w:rsid w:val="000A7CDE"/>
    <w:rsid w:val="000B6D49"/>
    <w:rsid w:val="000E3DEB"/>
    <w:rsid w:val="000E690A"/>
    <w:rsid w:val="000F0005"/>
    <w:rsid w:val="00100B3D"/>
    <w:rsid w:val="00100EF6"/>
    <w:rsid w:val="0010146D"/>
    <w:rsid w:val="00101C7D"/>
    <w:rsid w:val="00105100"/>
    <w:rsid w:val="00115FA4"/>
    <w:rsid w:val="001205CD"/>
    <w:rsid w:val="00132377"/>
    <w:rsid w:val="001348C2"/>
    <w:rsid w:val="00150708"/>
    <w:rsid w:val="00151B80"/>
    <w:rsid w:val="001551C3"/>
    <w:rsid w:val="00155929"/>
    <w:rsid w:val="00161F12"/>
    <w:rsid w:val="0017470F"/>
    <w:rsid w:val="00187304"/>
    <w:rsid w:val="00187EF2"/>
    <w:rsid w:val="00195CD2"/>
    <w:rsid w:val="001A5E48"/>
    <w:rsid w:val="001B1F53"/>
    <w:rsid w:val="001B3DEB"/>
    <w:rsid w:val="001B3F0F"/>
    <w:rsid w:val="001B7674"/>
    <w:rsid w:val="001B76F1"/>
    <w:rsid w:val="001B796F"/>
    <w:rsid w:val="001C1566"/>
    <w:rsid w:val="001C56F7"/>
    <w:rsid w:val="001D034F"/>
    <w:rsid w:val="001D20A2"/>
    <w:rsid w:val="001D2543"/>
    <w:rsid w:val="001D46B2"/>
    <w:rsid w:val="001F18E5"/>
    <w:rsid w:val="00200255"/>
    <w:rsid w:val="00210394"/>
    <w:rsid w:val="00213081"/>
    <w:rsid w:val="00214106"/>
    <w:rsid w:val="00217E47"/>
    <w:rsid w:val="00220AC0"/>
    <w:rsid w:val="00220E7D"/>
    <w:rsid w:val="00222564"/>
    <w:rsid w:val="0022272A"/>
    <w:rsid w:val="00231768"/>
    <w:rsid w:val="00235101"/>
    <w:rsid w:val="002547D5"/>
    <w:rsid w:val="00260797"/>
    <w:rsid w:val="00261DE3"/>
    <w:rsid w:val="00264340"/>
    <w:rsid w:val="00273F10"/>
    <w:rsid w:val="00275BC0"/>
    <w:rsid w:val="00276AA2"/>
    <w:rsid w:val="0028329A"/>
    <w:rsid w:val="00290AB7"/>
    <w:rsid w:val="002A4857"/>
    <w:rsid w:val="002A634F"/>
    <w:rsid w:val="002C0224"/>
    <w:rsid w:val="002C33A7"/>
    <w:rsid w:val="002D48EB"/>
    <w:rsid w:val="002D7899"/>
    <w:rsid w:val="002E1097"/>
    <w:rsid w:val="002E3296"/>
    <w:rsid w:val="002F4D08"/>
    <w:rsid w:val="002F5B99"/>
    <w:rsid w:val="002F703F"/>
    <w:rsid w:val="00303C50"/>
    <w:rsid w:val="00304E26"/>
    <w:rsid w:val="0031254E"/>
    <w:rsid w:val="00335653"/>
    <w:rsid w:val="00340593"/>
    <w:rsid w:val="00340C6C"/>
    <w:rsid w:val="00354C8D"/>
    <w:rsid w:val="0036322C"/>
    <w:rsid w:val="0038303A"/>
    <w:rsid w:val="00385D7D"/>
    <w:rsid w:val="00387703"/>
    <w:rsid w:val="00390A8B"/>
    <w:rsid w:val="00396C54"/>
    <w:rsid w:val="003A4D85"/>
    <w:rsid w:val="003B45A6"/>
    <w:rsid w:val="003B6487"/>
    <w:rsid w:val="003D18AF"/>
    <w:rsid w:val="003D598C"/>
    <w:rsid w:val="00412FDD"/>
    <w:rsid w:val="0042148E"/>
    <w:rsid w:val="004228EE"/>
    <w:rsid w:val="004312BD"/>
    <w:rsid w:val="00447DCA"/>
    <w:rsid w:val="00450E4E"/>
    <w:rsid w:val="00454131"/>
    <w:rsid w:val="00462589"/>
    <w:rsid w:val="0047309C"/>
    <w:rsid w:val="0048671C"/>
    <w:rsid w:val="00492429"/>
    <w:rsid w:val="004964D1"/>
    <w:rsid w:val="00497AE9"/>
    <w:rsid w:val="004A1D05"/>
    <w:rsid w:val="004C02B8"/>
    <w:rsid w:val="004C6636"/>
    <w:rsid w:val="004D4DF0"/>
    <w:rsid w:val="004D7C8B"/>
    <w:rsid w:val="004E3799"/>
    <w:rsid w:val="004E7089"/>
    <w:rsid w:val="004F0451"/>
    <w:rsid w:val="004F36FE"/>
    <w:rsid w:val="0050337B"/>
    <w:rsid w:val="00512A87"/>
    <w:rsid w:val="00512BF8"/>
    <w:rsid w:val="00521A5A"/>
    <w:rsid w:val="005225CD"/>
    <w:rsid w:val="005266B1"/>
    <w:rsid w:val="00531A2B"/>
    <w:rsid w:val="00541113"/>
    <w:rsid w:val="00543682"/>
    <w:rsid w:val="005460DE"/>
    <w:rsid w:val="005533B6"/>
    <w:rsid w:val="00565462"/>
    <w:rsid w:val="00565EA3"/>
    <w:rsid w:val="005674D6"/>
    <w:rsid w:val="00573700"/>
    <w:rsid w:val="00575EC5"/>
    <w:rsid w:val="0058287A"/>
    <w:rsid w:val="00582D58"/>
    <w:rsid w:val="00590DFA"/>
    <w:rsid w:val="005B03B7"/>
    <w:rsid w:val="005C07B5"/>
    <w:rsid w:val="005D3613"/>
    <w:rsid w:val="005D500D"/>
    <w:rsid w:val="005E0D93"/>
    <w:rsid w:val="005E1E45"/>
    <w:rsid w:val="005E3D40"/>
    <w:rsid w:val="005E5FD5"/>
    <w:rsid w:val="005E67A9"/>
    <w:rsid w:val="005F009A"/>
    <w:rsid w:val="005F39A8"/>
    <w:rsid w:val="005F7EE2"/>
    <w:rsid w:val="0061213F"/>
    <w:rsid w:val="006318E3"/>
    <w:rsid w:val="006359F6"/>
    <w:rsid w:val="006462AB"/>
    <w:rsid w:val="00653A53"/>
    <w:rsid w:val="0068024B"/>
    <w:rsid w:val="00682DB5"/>
    <w:rsid w:val="006D7877"/>
    <w:rsid w:val="006E55F4"/>
    <w:rsid w:val="007046E4"/>
    <w:rsid w:val="00704C9A"/>
    <w:rsid w:val="00704FE3"/>
    <w:rsid w:val="00711DEC"/>
    <w:rsid w:val="007158B7"/>
    <w:rsid w:val="00732963"/>
    <w:rsid w:val="00737662"/>
    <w:rsid w:val="0074110C"/>
    <w:rsid w:val="007416F6"/>
    <w:rsid w:val="007468DE"/>
    <w:rsid w:val="00751632"/>
    <w:rsid w:val="0075768E"/>
    <w:rsid w:val="00791D76"/>
    <w:rsid w:val="007933C0"/>
    <w:rsid w:val="007A2CBD"/>
    <w:rsid w:val="007A54C1"/>
    <w:rsid w:val="007A6A0D"/>
    <w:rsid w:val="007B1A65"/>
    <w:rsid w:val="007B5A76"/>
    <w:rsid w:val="007C7C08"/>
    <w:rsid w:val="007D5932"/>
    <w:rsid w:val="007D685A"/>
    <w:rsid w:val="007E39ED"/>
    <w:rsid w:val="00804717"/>
    <w:rsid w:val="008133E5"/>
    <w:rsid w:val="0081524C"/>
    <w:rsid w:val="008166A7"/>
    <w:rsid w:val="00820D6B"/>
    <w:rsid w:val="00832623"/>
    <w:rsid w:val="008432FE"/>
    <w:rsid w:val="00845694"/>
    <w:rsid w:val="00851E89"/>
    <w:rsid w:val="0086414F"/>
    <w:rsid w:val="00867CED"/>
    <w:rsid w:val="008718BF"/>
    <w:rsid w:val="008776BA"/>
    <w:rsid w:val="008901B1"/>
    <w:rsid w:val="008909B2"/>
    <w:rsid w:val="00892651"/>
    <w:rsid w:val="008A346E"/>
    <w:rsid w:val="008A5520"/>
    <w:rsid w:val="008B594A"/>
    <w:rsid w:val="008B7053"/>
    <w:rsid w:val="008C64F4"/>
    <w:rsid w:val="008D295D"/>
    <w:rsid w:val="008E6B22"/>
    <w:rsid w:val="008F0DB9"/>
    <w:rsid w:val="00913F06"/>
    <w:rsid w:val="00920EFF"/>
    <w:rsid w:val="00930F55"/>
    <w:rsid w:val="00931087"/>
    <w:rsid w:val="00934C00"/>
    <w:rsid w:val="00951C34"/>
    <w:rsid w:val="00975802"/>
    <w:rsid w:val="00977757"/>
    <w:rsid w:val="00983F11"/>
    <w:rsid w:val="0099144C"/>
    <w:rsid w:val="009933ED"/>
    <w:rsid w:val="00993D82"/>
    <w:rsid w:val="00997BC0"/>
    <w:rsid w:val="009A5BEF"/>
    <w:rsid w:val="009B2F77"/>
    <w:rsid w:val="009B52FE"/>
    <w:rsid w:val="009B7705"/>
    <w:rsid w:val="009C2709"/>
    <w:rsid w:val="009D3A80"/>
    <w:rsid w:val="009D5606"/>
    <w:rsid w:val="009F6087"/>
    <w:rsid w:val="009F725A"/>
    <w:rsid w:val="00A20ADD"/>
    <w:rsid w:val="00A51DD6"/>
    <w:rsid w:val="00A609DB"/>
    <w:rsid w:val="00A64D67"/>
    <w:rsid w:val="00A74C98"/>
    <w:rsid w:val="00A80886"/>
    <w:rsid w:val="00A9234A"/>
    <w:rsid w:val="00AA6774"/>
    <w:rsid w:val="00AB1452"/>
    <w:rsid w:val="00AB4F20"/>
    <w:rsid w:val="00AC4DE4"/>
    <w:rsid w:val="00AE5C83"/>
    <w:rsid w:val="00AF01A3"/>
    <w:rsid w:val="00AF120B"/>
    <w:rsid w:val="00B03539"/>
    <w:rsid w:val="00B12C11"/>
    <w:rsid w:val="00B23A0C"/>
    <w:rsid w:val="00B31259"/>
    <w:rsid w:val="00B453F7"/>
    <w:rsid w:val="00B524DA"/>
    <w:rsid w:val="00B568CF"/>
    <w:rsid w:val="00B758B3"/>
    <w:rsid w:val="00B877D6"/>
    <w:rsid w:val="00B878A7"/>
    <w:rsid w:val="00B9187E"/>
    <w:rsid w:val="00B962DF"/>
    <w:rsid w:val="00BC44EE"/>
    <w:rsid w:val="00BD586D"/>
    <w:rsid w:val="00BE1B2D"/>
    <w:rsid w:val="00BE2FB2"/>
    <w:rsid w:val="00BE4D59"/>
    <w:rsid w:val="00BE578B"/>
    <w:rsid w:val="00C001C3"/>
    <w:rsid w:val="00C0359A"/>
    <w:rsid w:val="00C17BCE"/>
    <w:rsid w:val="00C31B32"/>
    <w:rsid w:val="00C51974"/>
    <w:rsid w:val="00C64CA1"/>
    <w:rsid w:val="00C65424"/>
    <w:rsid w:val="00C67316"/>
    <w:rsid w:val="00C911DF"/>
    <w:rsid w:val="00C9341E"/>
    <w:rsid w:val="00CB29DC"/>
    <w:rsid w:val="00CD289A"/>
    <w:rsid w:val="00CE25B7"/>
    <w:rsid w:val="00CF4D27"/>
    <w:rsid w:val="00CF7B54"/>
    <w:rsid w:val="00D04BAB"/>
    <w:rsid w:val="00D05939"/>
    <w:rsid w:val="00D261BE"/>
    <w:rsid w:val="00D27FFD"/>
    <w:rsid w:val="00D365B6"/>
    <w:rsid w:val="00D40582"/>
    <w:rsid w:val="00D44C0F"/>
    <w:rsid w:val="00D45F57"/>
    <w:rsid w:val="00D4687D"/>
    <w:rsid w:val="00D473F9"/>
    <w:rsid w:val="00D54904"/>
    <w:rsid w:val="00D62A91"/>
    <w:rsid w:val="00D62CF7"/>
    <w:rsid w:val="00D77F94"/>
    <w:rsid w:val="00D80E8B"/>
    <w:rsid w:val="00D843B7"/>
    <w:rsid w:val="00D845FF"/>
    <w:rsid w:val="00D92EEB"/>
    <w:rsid w:val="00DA2B83"/>
    <w:rsid w:val="00DA615B"/>
    <w:rsid w:val="00DC1783"/>
    <w:rsid w:val="00DC549B"/>
    <w:rsid w:val="00DC6EFC"/>
    <w:rsid w:val="00DD3EA5"/>
    <w:rsid w:val="00DE5A8C"/>
    <w:rsid w:val="00DF6E43"/>
    <w:rsid w:val="00E13EDC"/>
    <w:rsid w:val="00E179D0"/>
    <w:rsid w:val="00E227FD"/>
    <w:rsid w:val="00E3566C"/>
    <w:rsid w:val="00E40BFC"/>
    <w:rsid w:val="00E4285D"/>
    <w:rsid w:val="00E66C17"/>
    <w:rsid w:val="00E8009F"/>
    <w:rsid w:val="00E80D50"/>
    <w:rsid w:val="00E9314B"/>
    <w:rsid w:val="00EA4B6C"/>
    <w:rsid w:val="00EA798A"/>
    <w:rsid w:val="00EB3B33"/>
    <w:rsid w:val="00EB451D"/>
    <w:rsid w:val="00EB4E67"/>
    <w:rsid w:val="00ED314A"/>
    <w:rsid w:val="00EE0505"/>
    <w:rsid w:val="00EE3A18"/>
    <w:rsid w:val="00EF1D4D"/>
    <w:rsid w:val="00F0592A"/>
    <w:rsid w:val="00F14B3F"/>
    <w:rsid w:val="00F23910"/>
    <w:rsid w:val="00F56A1B"/>
    <w:rsid w:val="00F638B3"/>
    <w:rsid w:val="00F74D0D"/>
    <w:rsid w:val="00F7770E"/>
    <w:rsid w:val="00F844A8"/>
    <w:rsid w:val="00F91ED2"/>
    <w:rsid w:val="00F93680"/>
    <w:rsid w:val="00F96EC9"/>
    <w:rsid w:val="00FC0E2D"/>
    <w:rsid w:val="00FC0E6C"/>
    <w:rsid w:val="00FD3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0">
      <v:textbox inset="5.85pt,.7pt,5.85pt,.7pt"/>
    </o:shapedefaults>
    <o:shapelayout v:ext="edit">
      <o:idmap v:ext="edit" data="1"/>
    </o:shapelayout>
  </w:shapeDefaults>
  <w:decimalSymbol w:val="."/>
  <w:listSeparator w:val=","/>
  <w14:docId w14:val="173BA533"/>
  <w15:chartTrackingRefBased/>
  <w15:docId w15:val="{1EAB5010-F6ED-4472-A5C3-C217179B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lang w:val="en-GB" w:eastAsia="en-US"/>
    </w:rPr>
  </w:style>
  <w:style w:type="paragraph" w:styleId="Heading1">
    <w:name w:val="heading 1"/>
    <w:basedOn w:val="Title"/>
    <w:next w:val="Normal"/>
    <w:qFormat/>
    <w:rsid w:val="004312BD"/>
    <w:pPr>
      <w:jc w:val="both"/>
      <w:outlineLvl w:val="0"/>
    </w:pPr>
    <w:rPr>
      <w:rFonts w:ascii="Times New Roman Bold" w:hAnsi="Times New Roman Bold"/>
      <w:sz w:val="24"/>
    </w:r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keepNext/>
      <w:tabs>
        <w:tab w:val="center" w:pos="1012"/>
        <w:tab w:val="left" w:pos="1440"/>
        <w:tab w:val="left" w:pos="2160"/>
        <w:tab w:val="left" w:pos="2880"/>
      </w:tabs>
      <w:spacing w:after="58"/>
      <w:jc w:val="center"/>
      <w:outlineLvl w:val="4"/>
    </w:pPr>
    <w:rPr>
      <w:b/>
      <w:bCs/>
      <w:sz w:val="23"/>
      <w:szCs w:val="23"/>
    </w:rPr>
  </w:style>
  <w:style w:type="paragraph" w:styleId="Heading6">
    <w:name w:val="heading 6"/>
    <w:basedOn w:val="Normal"/>
    <w:next w:val="Normal"/>
    <w:qFormat/>
    <w:pPr>
      <w:keepNext/>
      <w:ind w:left="720" w:hanging="720"/>
      <w:jc w:val="center"/>
      <w:outlineLvl w:val="5"/>
    </w:pPr>
    <w:rPr>
      <w:b/>
      <w:lang w:val="en-US"/>
    </w:rPr>
  </w:style>
  <w:style w:type="paragraph" w:styleId="Heading7">
    <w:name w:val="heading 7"/>
    <w:basedOn w:val="Normal"/>
    <w:next w:val="Normal"/>
    <w:qFormat/>
    <w:pPr>
      <w:keepNext/>
      <w:tabs>
        <w:tab w:val="left" w:pos="720"/>
        <w:tab w:val="left" w:pos="1440"/>
        <w:tab w:val="left" w:pos="1800"/>
        <w:tab w:val="left" w:pos="2160"/>
        <w:tab w:val="left" w:pos="2880"/>
      </w:tabs>
      <w:ind w:left="720" w:hanging="720"/>
      <w:outlineLvl w:val="6"/>
    </w:pPr>
    <w:rPr>
      <w:b/>
      <w:bCs/>
    </w:rPr>
  </w:style>
  <w:style w:type="paragraph" w:styleId="Heading8">
    <w:name w:val="heading 8"/>
    <w:basedOn w:val="Normal"/>
    <w:next w:val="Normal"/>
    <w:qFormat/>
    <w:pPr>
      <w:keepNext/>
      <w:tabs>
        <w:tab w:val="left" w:pos="0"/>
        <w:tab w:val="left" w:pos="720"/>
        <w:tab w:val="left" w:pos="3240"/>
        <w:tab w:val="left" w:pos="5760"/>
      </w:tabs>
      <w:outlineLvl w:val="7"/>
    </w:pPr>
    <w:rPr>
      <w:b/>
      <w:bCs/>
      <w:sz w:val="23"/>
    </w:rPr>
  </w:style>
  <w:style w:type="paragraph" w:styleId="Heading9">
    <w:name w:val="heading 9"/>
    <w:basedOn w:val="Normal"/>
    <w:next w:val="Normal"/>
    <w:qFormat/>
    <w:pPr>
      <w:keepNext/>
      <w:tabs>
        <w:tab w:val="left" w:pos="0"/>
        <w:tab w:val="left" w:pos="720"/>
        <w:tab w:val="left" w:pos="1080"/>
        <w:tab w:val="left" w:pos="1800"/>
        <w:tab w:val="left" w:pos="3240"/>
        <w:tab w:val="left" w:pos="5760"/>
      </w:tabs>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BodyTextIndent">
    <w:name w:val="Body Text Indent"/>
    <w:basedOn w:val="Normal"/>
    <w:semiHidden/>
    <w:pPr>
      <w:tabs>
        <w:tab w:val="left" w:pos="720"/>
        <w:tab w:val="left" w:pos="1440"/>
        <w:tab w:val="left" w:pos="2160"/>
        <w:tab w:val="left" w:pos="2880"/>
      </w:tabs>
      <w:spacing w:line="360" w:lineRule="auto"/>
      <w:ind w:left="2160" w:hanging="2160"/>
    </w:pPr>
    <w:rPr>
      <w:bCs/>
    </w:rPr>
  </w:style>
  <w:style w:type="paragraph" w:styleId="BodyText">
    <w:name w:val="Body Text"/>
    <w:aliases w:val="DNV-Body"/>
    <w:basedOn w:val="Normal"/>
    <w:semiHidden/>
    <w:rPr>
      <w:b/>
    </w:rPr>
  </w:style>
  <w:style w:type="paragraph" w:customStyle="1" w:styleId="AddToTOC">
    <w:name w:val="AddToTOC"/>
    <w:basedOn w:val="Normal"/>
    <w:next w:val="Normal"/>
    <w:pPr>
      <w:outlineLvl w:val="0"/>
    </w:pPr>
    <w:rPr>
      <w:b/>
    </w:rPr>
  </w:style>
  <w:style w:type="paragraph" w:styleId="Title">
    <w:name w:val="Title"/>
    <w:basedOn w:val="Normal"/>
    <w:qFormat/>
    <w:pPr>
      <w:jc w:val="center"/>
    </w:pPr>
    <w:rPr>
      <w:rFonts w:ascii="CG Omega" w:hAnsi="CG Omega"/>
      <w:b/>
      <w:sz w:val="22"/>
    </w:rPr>
  </w:style>
  <w:style w:type="paragraph" w:styleId="FootnoteText">
    <w:name w:val="footnote text"/>
    <w:basedOn w:val="Normal"/>
    <w:link w:val="FootnoteTextChar"/>
    <w:uiPriority w:val="99"/>
    <w:semiHidden/>
    <w:rPr>
      <w:sz w:val="20"/>
    </w:rPr>
  </w:style>
  <w:style w:type="paragraph" w:styleId="BodyText2">
    <w:name w:val="Body Text 2"/>
    <w:basedOn w:val="Normal"/>
    <w:semiHidden/>
    <w:pPr>
      <w:spacing w:line="360" w:lineRule="auto"/>
    </w:pPr>
    <w:rPr>
      <w:b/>
      <w:sz w:val="23"/>
    </w:rPr>
  </w:style>
  <w:style w:type="paragraph" w:customStyle="1" w:styleId="Standard">
    <w:name w:val="Standard"/>
    <w:basedOn w:val="Normal"/>
    <w:pPr>
      <w:widowControl w:val="0"/>
      <w:tabs>
        <w:tab w:val="left" w:pos="680"/>
        <w:tab w:val="left" w:pos="1247"/>
        <w:tab w:val="left" w:pos="1814"/>
        <w:tab w:val="left" w:pos="2381"/>
      </w:tabs>
    </w:pPr>
    <w:rPr>
      <w:rFonts w:ascii="Arial" w:eastAsia="MS Mincho" w:hAnsi="Arial"/>
      <w:kern w:val="2"/>
      <w:sz w:val="22"/>
      <w:lang w:val="en-US" w:eastAsia="ja-JP"/>
    </w:rPr>
  </w:style>
  <w:style w:type="paragraph" w:styleId="BlockText">
    <w:name w:val="Block Text"/>
    <w:basedOn w:val="Normal"/>
    <w:semiHidden/>
    <w:pPr>
      <w:tabs>
        <w:tab w:val="left" w:pos="720"/>
        <w:tab w:val="left" w:pos="1440"/>
        <w:tab w:val="left" w:pos="2160"/>
        <w:tab w:val="left" w:pos="5760"/>
        <w:tab w:val="left" w:pos="7020"/>
      </w:tabs>
      <w:spacing w:line="360" w:lineRule="auto"/>
      <w:ind w:left="1440" w:right="90" w:hanging="720"/>
    </w:pPr>
    <w:rPr>
      <w:sz w:val="23"/>
    </w:rPr>
  </w:style>
  <w:style w:type="paragraph" w:styleId="BodyTextIndent3">
    <w:name w:val="Body Text Indent 3"/>
    <w:basedOn w:val="Normal"/>
    <w:semiHidden/>
    <w:pPr>
      <w:tabs>
        <w:tab w:val="left" w:pos="840"/>
      </w:tabs>
      <w:ind w:left="1198" w:hangingChars="521" w:hanging="1198"/>
    </w:pPr>
    <w:rPr>
      <w:sz w:val="23"/>
    </w:rPr>
  </w:style>
  <w:style w:type="paragraph" w:styleId="BodyTextIndent2">
    <w:name w:val="Body Text Indent 2"/>
    <w:basedOn w:val="Normal"/>
    <w:semiHidden/>
    <w:pPr>
      <w:widowControl w:val="0"/>
      <w:ind w:left="2160"/>
    </w:pPr>
    <w:rPr>
      <w:snapToGrid w:val="0"/>
    </w:rPr>
  </w:style>
  <w:style w:type="paragraph" w:styleId="BodyText3">
    <w:name w:val="Body Text 3"/>
    <w:basedOn w:val="Normal"/>
    <w:semiHidden/>
    <w:pPr>
      <w:tabs>
        <w:tab w:val="left" w:pos="720"/>
        <w:tab w:val="left" w:pos="1080"/>
        <w:tab w:val="left" w:pos="1440"/>
        <w:tab w:val="left" w:pos="1800"/>
        <w:tab w:val="left" w:pos="2160"/>
        <w:tab w:val="left" w:pos="2520"/>
        <w:tab w:val="left" w:pos="2880"/>
        <w:tab w:val="left" w:pos="3240"/>
        <w:tab w:val="left" w:pos="3600"/>
        <w:tab w:val="left" w:pos="6120"/>
      </w:tabs>
    </w:pPr>
    <w:rPr>
      <w:sz w:val="23"/>
    </w:rPr>
  </w:style>
  <w:style w:type="paragraph" w:styleId="Revision">
    <w:name w:val="Revision"/>
    <w:hidden/>
    <w:uiPriority w:val="99"/>
    <w:semiHidden/>
    <w:rsid w:val="005460DE"/>
    <w:rPr>
      <w:sz w:val="24"/>
      <w:lang w:val="en-GB" w:eastAsia="en-US"/>
    </w:rPr>
  </w:style>
  <w:style w:type="character" w:styleId="CommentReference">
    <w:name w:val="annotation reference"/>
    <w:basedOn w:val="DefaultParagraphFont"/>
    <w:uiPriority w:val="99"/>
    <w:semiHidden/>
    <w:unhideWhenUsed/>
    <w:rsid w:val="003D18AF"/>
    <w:rPr>
      <w:sz w:val="16"/>
      <w:szCs w:val="16"/>
    </w:rPr>
  </w:style>
  <w:style w:type="paragraph" w:styleId="CommentText">
    <w:name w:val="annotation text"/>
    <w:basedOn w:val="Normal"/>
    <w:link w:val="CommentTextChar"/>
    <w:uiPriority w:val="99"/>
    <w:unhideWhenUsed/>
    <w:rsid w:val="003D18AF"/>
    <w:rPr>
      <w:sz w:val="20"/>
    </w:rPr>
  </w:style>
  <w:style w:type="character" w:customStyle="1" w:styleId="CommentTextChar">
    <w:name w:val="Comment Text Char"/>
    <w:basedOn w:val="DefaultParagraphFont"/>
    <w:link w:val="CommentText"/>
    <w:uiPriority w:val="99"/>
    <w:rsid w:val="003D18AF"/>
    <w:rPr>
      <w:lang w:val="en-GB" w:eastAsia="en-US"/>
    </w:rPr>
  </w:style>
  <w:style w:type="paragraph" w:styleId="CommentSubject">
    <w:name w:val="annotation subject"/>
    <w:basedOn w:val="CommentText"/>
    <w:next w:val="CommentText"/>
    <w:link w:val="CommentSubjectChar"/>
    <w:uiPriority w:val="99"/>
    <w:semiHidden/>
    <w:unhideWhenUsed/>
    <w:rsid w:val="003D18AF"/>
    <w:rPr>
      <w:b/>
      <w:bCs/>
    </w:rPr>
  </w:style>
  <w:style w:type="character" w:customStyle="1" w:styleId="CommentSubjectChar">
    <w:name w:val="Comment Subject Char"/>
    <w:basedOn w:val="CommentTextChar"/>
    <w:link w:val="CommentSubject"/>
    <w:uiPriority w:val="99"/>
    <w:semiHidden/>
    <w:rsid w:val="003D18AF"/>
    <w:rPr>
      <w:b/>
      <w:bCs/>
      <w:lang w:val="en-GB" w:eastAsia="en-US"/>
    </w:rPr>
  </w:style>
  <w:style w:type="character" w:styleId="FootnoteReference">
    <w:name w:val="footnote reference"/>
    <w:basedOn w:val="DefaultParagraphFont"/>
    <w:uiPriority w:val="99"/>
    <w:semiHidden/>
    <w:unhideWhenUsed/>
    <w:rsid w:val="00195CD2"/>
    <w:rPr>
      <w:vertAlign w:val="superscript"/>
    </w:rPr>
  </w:style>
  <w:style w:type="paragraph" w:customStyle="1" w:styleId="Default">
    <w:name w:val="Default"/>
    <w:rsid w:val="0028329A"/>
    <w:pPr>
      <w:autoSpaceDE w:val="0"/>
      <w:autoSpaceDN w:val="0"/>
      <w:adjustRightInd w:val="0"/>
    </w:pPr>
    <w:rPr>
      <w:rFonts w:ascii="Calibri" w:hAnsi="Calibri" w:cs="Calibri"/>
      <w:color w:val="000000"/>
      <w:sz w:val="24"/>
      <w:szCs w:val="24"/>
      <w:lang w:val="en-GB"/>
    </w:rPr>
  </w:style>
  <w:style w:type="character" w:customStyle="1" w:styleId="cf01">
    <w:name w:val="cf01"/>
    <w:rsid w:val="00D62A91"/>
    <w:rPr>
      <w:rFonts w:ascii="Segoe UI" w:hAnsi="Segoe UI" w:cs="Segoe UI" w:hint="default"/>
      <w:sz w:val="18"/>
      <w:szCs w:val="18"/>
    </w:rPr>
  </w:style>
  <w:style w:type="character" w:customStyle="1" w:styleId="FootnoteTextChar">
    <w:name w:val="Footnote Text Char"/>
    <w:link w:val="FootnoteText"/>
    <w:uiPriority w:val="99"/>
    <w:semiHidden/>
    <w:rsid w:val="00C17BCE"/>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99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2.png"/><Relationship Id="rId25" Type="http://schemas.openxmlformats.org/officeDocument/2006/relationships/footer" Target="footer3.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3D1CF-4617-4FB1-8E47-BA3408152F9B}">
  <ds:schemaRefs>
    <ds:schemaRef ds:uri="http://schemas.microsoft.com/sharepoint/v3/contenttype/forms"/>
  </ds:schemaRefs>
</ds:datastoreItem>
</file>

<file path=customXml/itemProps2.xml><?xml version="1.0" encoding="utf-8"?>
<ds:datastoreItem xmlns:ds="http://schemas.openxmlformats.org/officeDocument/2006/customXml" ds:itemID="{27F8CAB3-FA18-4515-BB38-EA2EDF051F66}">
  <ds:schemaRefs>
    <ds:schemaRef ds:uri="http://schemas.microsoft.com/office/2006/metadata/longProperties"/>
  </ds:schemaRefs>
</ds:datastoreItem>
</file>

<file path=customXml/itemProps3.xml><?xml version="1.0" encoding="utf-8"?>
<ds:datastoreItem xmlns:ds="http://schemas.openxmlformats.org/officeDocument/2006/customXml" ds:itemID="{A0E95B9A-FEDF-4A18-A3DE-C1D599DA90DF}"/>
</file>

<file path=customXml/itemProps4.xml><?xml version="1.0" encoding="utf-8"?>
<ds:datastoreItem xmlns:ds="http://schemas.openxmlformats.org/officeDocument/2006/customXml" ds:itemID="{8121943F-6CA8-4B4D-8628-D4ABB860418D}">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d6dbd946-f870-47f9-bd0a-747c10a27969"/>
    <ds:schemaRef ds:uri="http://purl.org/dc/elements/1.1/"/>
    <ds:schemaRef ds:uri="http://schemas.microsoft.com/office/2006/metadata/properties"/>
    <ds:schemaRef ds:uri="c2999951-0b82-4d29-8b83-9d894d4193be"/>
    <ds:schemaRef ds:uri="http://www.w3.org/XML/1998/namespace"/>
    <ds:schemaRef ds:uri="http://purl.org/dc/dcmitype/"/>
  </ds:schemaRefs>
</ds:datastoreItem>
</file>

<file path=customXml/itemProps5.xml><?xml version="1.0" encoding="utf-8"?>
<ds:datastoreItem xmlns:ds="http://schemas.openxmlformats.org/officeDocument/2006/customXml" ds:itemID="{871E4CDB-B4B8-425A-B4AC-73614D3A1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1798</TotalTime>
  <Pages>116</Pages>
  <Words>33331</Words>
  <Characters>189992</Characters>
  <Application>Microsoft Office Word</Application>
  <DocSecurity>0</DocSecurity>
  <Lines>1583</Lines>
  <Paragraphs>445</Paragraphs>
  <ScaleCrop>false</ScaleCrop>
  <HeadingPairs>
    <vt:vector size="2" baseType="variant">
      <vt:variant>
        <vt:lpstr>Title</vt:lpstr>
      </vt:variant>
      <vt:variant>
        <vt:i4>1</vt:i4>
      </vt:variant>
    </vt:vector>
  </HeadingPairs>
  <TitlesOfParts>
    <vt:vector size="1" baseType="lpstr">
      <vt:lpstr> Session </vt:lpstr>
    </vt:vector>
  </TitlesOfParts>
  <Company> </Company>
  <LinksUpToDate>false</LinksUpToDate>
  <CharactersWithSpaces>222878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Session </dc:title>
  <dc:subject/>
  <dc:creator>SGUNATIL</dc:creator>
  <cp:keywords/>
  <cp:lastModifiedBy>Heidi Clevett</cp:lastModifiedBy>
  <cp:revision>319</cp:revision>
  <cp:lastPrinted>2002-02-04T10:27:00Z</cp:lastPrinted>
  <dcterms:created xsi:type="dcterms:W3CDTF">2024-03-12T16:36:00Z</dcterms:created>
  <dcterms:modified xsi:type="dcterms:W3CDTF">2024-03-14T16:00:00Z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HBELL</vt:lpwstr>
  </property>
  <property fmtid="{D5CDD505-2E9C-101B-9397-08002B2CF9AE}" pid="3" name="Order">
    <vt:lpwstr>100.000000000000</vt:lpwstr>
  </property>
  <property fmtid="{D5CDD505-2E9C-101B-9397-08002B2CF9AE}" pid="4" name="display_urn:schemas-microsoft-com:office:office#Author">
    <vt:lpwstr>sgunatil</vt:lpwstr>
  </property>
  <property fmtid="{D5CDD505-2E9C-101B-9397-08002B2CF9AE}" pid="5" name="_dlc_DocId">
    <vt:lpwstr>JEPJ376WV3AP-466317256-2041</vt:lpwstr>
  </property>
  <property fmtid="{D5CDD505-2E9C-101B-9397-08002B2CF9AE}" pid="6" name="_dlc_DocIdItemGuid">
    <vt:lpwstr>c63b708a-7bfa-4ed1-8478-2c70fb619cfe</vt:lpwstr>
  </property>
  <property fmtid="{D5CDD505-2E9C-101B-9397-08002B2CF9AE}" pid="7" name="_dlc_DocIdUrl">
    <vt:lpwstr>https://imocloud.sharepoint.com/MS/_layouts/15/DocIdRedir.aspx?ID=JEPJ376WV3AP-466317256-2041, JEPJ376WV3AP-466317256-2041</vt:lpwstr>
  </property>
  <property fmtid="{D5CDD505-2E9C-101B-9397-08002B2CF9AE}" pid="8" name="ContentTypeId">
    <vt:lpwstr>0x010100C94B9349392BA944803F9055E9A1ACC2</vt:lpwstr>
  </property>
  <property fmtid="{D5CDD505-2E9C-101B-9397-08002B2CF9AE}" pid="9" name="MSIP_Label_c8b443ca-c1bb-4c68-942c-da1c759dcae1_Enabled">
    <vt:lpwstr>true</vt:lpwstr>
  </property>
  <property fmtid="{D5CDD505-2E9C-101B-9397-08002B2CF9AE}" pid="10" name="MSIP_Label_c8b443ca-c1bb-4c68-942c-da1c759dcae1_SetDate">
    <vt:lpwstr>2024-03-12T16:36:18Z</vt:lpwstr>
  </property>
  <property fmtid="{D5CDD505-2E9C-101B-9397-08002B2CF9AE}" pid="11" name="MSIP_Label_c8b443ca-c1bb-4c68-942c-da1c759dcae1_Method">
    <vt:lpwstr>Standard</vt:lpwstr>
  </property>
  <property fmtid="{D5CDD505-2E9C-101B-9397-08002B2CF9AE}" pid="12" name="MSIP_Label_c8b443ca-c1bb-4c68-942c-da1c759dcae1_Name">
    <vt:lpwstr>c8b443ca-c1bb-4c68-942c-da1c759dcae1</vt:lpwstr>
  </property>
  <property fmtid="{D5CDD505-2E9C-101B-9397-08002B2CF9AE}" pid="13" name="MSIP_Label_c8b443ca-c1bb-4c68-942c-da1c759dcae1_SiteId">
    <vt:lpwstr>3fd408b5-82e6-4dc0-a36c-6e2aa815db3e</vt:lpwstr>
  </property>
  <property fmtid="{D5CDD505-2E9C-101B-9397-08002B2CF9AE}" pid="14" name="MSIP_Label_c8b443ca-c1bb-4c68-942c-da1c759dcae1_ActionId">
    <vt:lpwstr>5cd97508-3820-4d73-87d8-a8fab54b4b73</vt:lpwstr>
  </property>
  <property fmtid="{D5CDD505-2E9C-101B-9397-08002B2CF9AE}" pid="15" name="MSIP_Label_c8b443ca-c1bb-4c68-942c-da1c759dcae1_ContentBits">
    <vt:lpwstr>0</vt:lpwstr>
  </property>
</Properties>
</file>